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6270C51B" w:rsidR="003E4CCB" w:rsidRPr="00347388" w:rsidRDefault="003E4CCB" w:rsidP="003E4CCB">
      <w:pPr>
        <w:spacing w:line="360" w:lineRule="auto"/>
        <w:rPr>
          <w:rFonts w:cs="Arial"/>
          <w:sz w:val="20"/>
          <w:lang w:eastAsia="cs-CZ"/>
        </w:rPr>
      </w:pPr>
      <w:r w:rsidRPr="00347388">
        <w:rPr>
          <w:rFonts w:cs="Arial"/>
          <w:sz w:val="20"/>
          <w:lang w:eastAsia="cs-CZ"/>
        </w:rPr>
        <w:t>Dátum:</w:t>
      </w:r>
      <w:del w:id="0" w:author="Miruška Hrabčáková" w:date="2018-12-12T09:20:00Z">
        <w:r w:rsidR="00F14DC9" w:rsidDel="005D3D44">
          <w:rPr>
            <w:rFonts w:cs="Arial"/>
            <w:sz w:val="20"/>
            <w:lang w:eastAsia="cs-CZ"/>
          </w:rPr>
          <w:delText>21</w:delText>
        </w:r>
      </w:del>
      <w:ins w:id="1" w:author="Miruška Hrabčáková" w:date="2018-12-12T09:20:00Z">
        <w:r w:rsidR="005D3D44">
          <w:rPr>
            <w:rFonts w:cs="Arial"/>
            <w:sz w:val="20"/>
            <w:lang w:eastAsia="cs-CZ"/>
          </w:rPr>
          <w:t>13</w:t>
        </w:r>
      </w:ins>
      <w:r w:rsidRPr="00E25071">
        <w:rPr>
          <w:rFonts w:cs="Arial"/>
          <w:sz w:val="20"/>
          <w:lang w:eastAsia="cs-CZ"/>
        </w:rPr>
        <w:t xml:space="preserve">. </w:t>
      </w:r>
      <w:r w:rsidR="00F14DC9">
        <w:rPr>
          <w:rFonts w:cs="Arial"/>
          <w:sz w:val="20"/>
          <w:lang w:eastAsia="cs-CZ"/>
        </w:rPr>
        <w:t>1</w:t>
      </w:r>
      <w:ins w:id="2" w:author="Miruška Hrabčáková" w:date="2018-12-12T09:20:00Z">
        <w:r w:rsidR="005D3D44">
          <w:rPr>
            <w:rFonts w:cs="Arial"/>
            <w:sz w:val="20"/>
            <w:lang w:eastAsia="cs-CZ"/>
          </w:rPr>
          <w:t>2</w:t>
        </w:r>
      </w:ins>
      <w:del w:id="3" w:author="Miruška Hrabčáková" w:date="2018-12-12T09:20:00Z">
        <w:r w:rsidR="00F14DC9" w:rsidDel="005D3D44">
          <w:rPr>
            <w:rFonts w:cs="Arial"/>
            <w:sz w:val="20"/>
            <w:lang w:eastAsia="cs-CZ"/>
          </w:rPr>
          <w:delText>1</w:delText>
        </w:r>
      </w:del>
      <w:r w:rsidRPr="00E25071">
        <w:rPr>
          <w:rFonts w:cs="Arial"/>
          <w:sz w:val="20"/>
          <w:lang w:eastAsia="cs-CZ"/>
        </w:rPr>
        <w:t>. 201</w:t>
      </w:r>
      <w:r w:rsidR="000922B4">
        <w:rPr>
          <w:rFonts w:cs="Arial"/>
          <w:sz w:val="20"/>
          <w:lang w:eastAsia="cs-CZ"/>
        </w:rPr>
        <w:t>8</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36CD9A77" w:rsidR="003E4CCB" w:rsidRDefault="003E4CCB" w:rsidP="003E4CCB">
      <w:pPr>
        <w:spacing w:line="360" w:lineRule="auto"/>
        <w:rPr>
          <w:rFonts w:cs="Arial"/>
          <w:sz w:val="20"/>
          <w:lang w:eastAsia="cs-CZ"/>
        </w:rPr>
      </w:pPr>
      <w:r w:rsidRPr="00347388">
        <w:rPr>
          <w:rFonts w:cs="Arial"/>
          <w:sz w:val="20"/>
          <w:lang w:eastAsia="cs-CZ"/>
        </w:rPr>
        <w:t>Dátum:</w:t>
      </w:r>
      <w:del w:id="4" w:author="Miruška Hrabčáková" w:date="2018-12-12T09:20:00Z">
        <w:r w:rsidR="00F14DC9" w:rsidDel="005D3D44">
          <w:rPr>
            <w:rFonts w:cs="Arial"/>
            <w:sz w:val="20"/>
            <w:lang w:eastAsia="cs-CZ"/>
          </w:rPr>
          <w:delText>21</w:delText>
        </w:r>
      </w:del>
      <w:ins w:id="5" w:author="Miruška Hrabčáková" w:date="2018-12-12T09:20:00Z">
        <w:r w:rsidR="005D3D44">
          <w:rPr>
            <w:rFonts w:cs="Arial"/>
            <w:sz w:val="20"/>
            <w:lang w:eastAsia="cs-CZ"/>
          </w:rPr>
          <w:t>13</w:t>
        </w:r>
      </w:ins>
      <w:r w:rsidRPr="00E25071">
        <w:rPr>
          <w:rFonts w:cs="Arial"/>
          <w:sz w:val="20"/>
          <w:lang w:eastAsia="cs-CZ"/>
        </w:rPr>
        <w:t>. </w:t>
      </w:r>
      <w:r w:rsidR="0057799B">
        <w:rPr>
          <w:rFonts w:cs="Arial"/>
          <w:sz w:val="20"/>
          <w:lang w:eastAsia="cs-CZ"/>
        </w:rPr>
        <w:t>1</w:t>
      </w:r>
      <w:del w:id="6" w:author="Miruška Hrabčáková" w:date="2018-12-12T09:20:00Z">
        <w:r w:rsidR="00F14DC9" w:rsidDel="005D3D44">
          <w:rPr>
            <w:rFonts w:cs="Arial"/>
            <w:sz w:val="20"/>
            <w:lang w:eastAsia="cs-CZ"/>
          </w:rPr>
          <w:delText>1</w:delText>
        </w:r>
      </w:del>
      <w:ins w:id="7" w:author="Miruška Hrabčáková" w:date="2018-12-12T09:20:00Z">
        <w:r w:rsidR="005D3D44">
          <w:rPr>
            <w:rFonts w:cs="Arial"/>
            <w:sz w:val="20"/>
            <w:lang w:eastAsia="cs-CZ"/>
          </w:rPr>
          <w:t>2</w:t>
        </w:r>
      </w:ins>
      <w:r w:rsidRPr="00E25071">
        <w:rPr>
          <w:rFonts w:cs="Arial"/>
          <w:sz w:val="20"/>
          <w:lang w:eastAsia="cs-CZ"/>
        </w:rPr>
        <w:t>. 201</w:t>
      </w:r>
      <w:r w:rsidR="000922B4">
        <w:rPr>
          <w:rFonts w:cs="Arial"/>
          <w:sz w:val="20"/>
          <w:lang w:eastAsia="cs-CZ"/>
        </w:rPr>
        <w:t>8</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077B0F4B"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5F0E2663" w:rsidR="003E4CCB" w:rsidRPr="00347388" w:rsidRDefault="006B41BD" w:rsidP="00140CE3">
      <w:pPr>
        <w:tabs>
          <w:tab w:val="left" w:pos="1134"/>
        </w:tabs>
        <w:spacing w:line="360" w:lineRule="auto"/>
        <w:rPr>
          <w:rFonts w:cs="Arial"/>
          <w:sz w:val="20"/>
          <w:lang w:eastAsia="cs-CZ"/>
        </w:rPr>
      </w:pPr>
      <w:r w:rsidRPr="008F2822">
        <w:t>Dátum:</w:t>
      </w:r>
      <w:del w:id="8" w:author="Miruška Hrabčáková" w:date="2018-12-12T09:20:00Z">
        <w:r w:rsidR="0057799B" w:rsidDel="005D3D44">
          <w:delText>2</w:delText>
        </w:r>
        <w:r w:rsidR="00F14DC9" w:rsidDel="005D3D44">
          <w:delText>1</w:delText>
        </w:r>
      </w:del>
      <w:ins w:id="9" w:author="Miruška Hrabčáková" w:date="2018-12-12T09:20:00Z">
        <w:r w:rsidR="005D3D44">
          <w:t>13</w:t>
        </w:r>
      </w:ins>
      <w:r w:rsidRPr="00140CE3">
        <w:t>. </w:t>
      </w:r>
      <w:r w:rsidR="0057799B">
        <w:t>1</w:t>
      </w:r>
      <w:del w:id="10" w:author="Miruška Hrabčáková" w:date="2018-12-12T09:20:00Z">
        <w:r w:rsidR="00F14DC9" w:rsidDel="005D3D44">
          <w:delText>1</w:delText>
        </w:r>
      </w:del>
      <w:ins w:id="11" w:author="Miruška Hrabčáková" w:date="2018-12-12T09:20:00Z">
        <w:r w:rsidR="005D3D44">
          <w:t>2</w:t>
        </w:r>
      </w:ins>
      <w:r>
        <w:t>. 201</w:t>
      </w:r>
      <w:r w:rsidR="000922B4">
        <w:t>8</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029D1368" w:rsidR="003E4CCB" w:rsidRPr="00347388" w:rsidRDefault="003E4CCB" w:rsidP="003E4CCB">
      <w:pPr>
        <w:spacing w:line="360" w:lineRule="auto"/>
        <w:rPr>
          <w:rFonts w:cs="Arial"/>
          <w:sz w:val="20"/>
          <w:lang w:eastAsia="cs-CZ"/>
        </w:rPr>
      </w:pPr>
      <w:r w:rsidRPr="00347388">
        <w:rPr>
          <w:rFonts w:cs="Arial"/>
          <w:sz w:val="20"/>
          <w:lang w:eastAsia="cs-CZ"/>
        </w:rPr>
        <w:t>Dátum:</w:t>
      </w:r>
      <w:del w:id="12" w:author="Miruška Hrabčáková" w:date="2018-12-12T09:20:00Z">
        <w:r w:rsidR="0057799B" w:rsidDel="005D3D44">
          <w:rPr>
            <w:rFonts w:cs="Arial"/>
            <w:sz w:val="20"/>
            <w:lang w:eastAsia="cs-CZ"/>
          </w:rPr>
          <w:delText>2</w:delText>
        </w:r>
        <w:r w:rsidR="00F14DC9" w:rsidDel="005D3D44">
          <w:rPr>
            <w:rFonts w:cs="Arial"/>
            <w:sz w:val="20"/>
            <w:lang w:eastAsia="cs-CZ"/>
          </w:rPr>
          <w:delText>1</w:delText>
        </w:r>
      </w:del>
      <w:ins w:id="13" w:author="Miruška Hrabčáková" w:date="2018-12-12T09:20:00Z">
        <w:r w:rsidR="005D3D44">
          <w:rPr>
            <w:rFonts w:cs="Arial"/>
            <w:sz w:val="20"/>
            <w:lang w:eastAsia="cs-CZ"/>
          </w:rPr>
          <w:t>13</w:t>
        </w:r>
      </w:ins>
      <w:r w:rsidRPr="00E25071">
        <w:rPr>
          <w:rFonts w:cs="Arial"/>
          <w:sz w:val="20"/>
          <w:lang w:eastAsia="cs-CZ"/>
        </w:rPr>
        <w:t>. </w:t>
      </w:r>
      <w:r w:rsidR="0057799B">
        <w:rPr>
          <w:rFonts w:cs="Arial"/>
          <w:sz w:val="20"/>
          <w:lang w:eastAsia="cs-CZ"/>
        </w:rPr>
        <w:t>1</w:t>
      </w:r>
      <w:del w:id="14" w:author="Miruška Hrabčáková" w:date="2018-12-12T09:20:00Z">
        <w:r w:rsidR="00F14DC9" w:rsidDel="005D3D44">
          <w:rPr>
            <w:rFonts w:cs="Arial"/>
            <w:sz w:val="20"/>
            <w:lang w:eastAsia="cs-CZ"/>
          </w:rPr>
          <w:delText>1</w:delText>
        </w:r>
      </w:del>
      <w:ins w:id="15" w:author="Miruška Hrabčáková" w:date="2018-12-12T09:20:00Z">
        <w:r w:rsidR="005D3D44">
          <w:rPr>
            <w:rFonts w:cs="Arial"/>
            <w:sz w:val="20"/>
            <w:lang w:eastAsia="cs-CZ"/>
          </w:rPr>
          <w:t>2</w:t>
        </w:r>
      </w:ins>
      <w:r w:rsidRPr="00E25071">
        <w:rPr>
          <w:rFonts w:cs="Arial"/>
          <w:sz w:val="20"/>
          <w:lang w:eastAsia="cs-CZ"/>
        </w:rPr>
        <w:t>. 201</w:t>
      </w:r>
      <w:r w:rsidR="000922B4">
        <w:rPr>
          <w:rFonts w:cs="Arial"/>
          <w:sz w:val="20"/>
          <w:lang w:eastAsia="cs-CZ"/>
        </w:rPr>
        <w:t>8</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18B291B1" w:rsidR="003E4CCB" w:rsidRDefault="003E4CCB" w:rsidP="003E4CCB">
      <w:pPr>
        <w:jc w:val="center"/>
        <w:rPr>
          <w:color w:val="001D58"/>
          <w:sz w:val="60"/>
        </w:rPr>
      </w:pPr>
      <w:r w:rsidRPr="00E25071">
        <w:rPr>
          <w:rFonts w:cs="Arial"/>
          <w:sz w:val="18"/>
          <w:lang w:eastAsia="cs-CZ"/>
        </w:rPr>
        <w:t xml:space="preserve">Verzia: </w:t>
      </w:r>
      <w:r w:rsidR="000922B4">
        <w:rPr>
          <w:rFonts w:cs="Arial"/>
          <w:sz w:val="18"/>
          <w:lang w:eastAsia="cs-CZ"/>
        </w:rPr>
        <w:t>4</w:t>
      </w:r>
      <w:r w:rsidRPr="00E25071">
        <w:rPr>
          <w:rFonts w:cs="Arial"/>
          <w:sz w:val="18"/>
          <w:lang w:eastAsia="cs-CZ"/>
        </w:rPr>
        <w:t>.</w:t>
      </w:r>
      <w:del w:id="16" w:author="Miruška Hrabčáková" w:date="2018-12-12T09:20:00Z">
        <w:r w:rsidR="00F14DC9" w:rsidDel="005D3D44">
          <w:rPr>
            <w:rFonts w:cs="Arial"/>
            <w:sz w:val="18"/>
            <w:lang w:eastAsia="cs-CZ"/>
          </w:rPr>
          <w:delText>5</w:delText>
        </w:r>
      </w:del>
      <w:ins w:id="17" w:author="Miruška Hrabčáková" w:date="2018-12-12T09:20:00Z">
        <w:r w:rsidR="005D3D44">
          <w:rPr>
            <w:rFonts w:cs="Arial"/>
            <w:sz w:val="18"/>
            <w:lang w:eastAsia="cs-CZ"/>
          </w:rPr>
          <w:t>6</w:t>
        </w:r>
      </w:ins>
      <w:r w:rsidRPr="00E25071">
        <w:rPr>
          <w:rFonts w:cs="Arial"/>
          <w:sz w:val="18"/>
          <w:lang w:eastAsia="cs-CZ"/>
        </w:rPr>
        <w:t xml:space="preserve">; platnosť od: </w:t>
      </w:r>
      <w:del w:id="18" w:author="Miruška Hrabčáková" w:date="2018-12-12T09:20:00Z">
        <w:r w:rsidR="0057799B" w:rsidDel="005D3D44">
          <w:rPr>
            <w:rFonts w:cs="Arial"/>
            <w:sz w:val="18"/>
            <w:lang w:eastAsia="cs-CZ"/>
          </w:rPr>
          <w:delText>2</w:delText>
        </w:r>
        <w:r w:rsidR="00F14DC9" w:rsidDel="005D3D44">
          <w:rPr>
            <w:rFonts w:cs="Arial"/>
            <w:sz w:val="18"/>
            <w:lang w:eastAsia="cs-CZ"/>
          </w:rPr>
          <w:delText>1</w:delText>
        </w:r>
      </w:del>
      <w:ins w:id="19" w:author="Miruška Hrabčáková" w:date="2018-12-12T09:20:00Z">
        <w:r w:rsidR="005D3D44">
          <w:rPr>
            <w:rFonts w:cs="Arial"/>
            <w:sz w:val="18"/>
            <w:lang w:eastAsia="cs-CZ"/>
          </w:rPr>
          <w:t>13</w:t>
        </w:r>
      </w:ins>
      <w:r w:rsidRPr="00E25071">
        <w:rPr>
          <w:rFonts w:cs="Arial"/>
          <w:sz w:val="18"/>
          <w:lang w:eastAsia="cs-CZ"/>
        </w:rPr>
        <w:t xml:space="preserve">. </w:t>
      </w:r>
      <w:r w:rsidR="0057799B">
        <w:rPr>
          <w:rFonts w:cs="Arial"/>
          <w:sz w:val="18"/>
          <w:lang w:eastAsia="cs-CZ"/>
        </w:rPr>
        <w:t>1</w:t>
      </w:r>
      <w:del w:id="20" w:author="Miruška Hrabčáková" w:date="2018-12-12T09:20:00Z">
        <w:r w:rsidR="00F14DC9" w:rsidDel="005D3D44">
          <w:rPr>
            <w:rFonts w:cs="Arial"/>
            <w:sz w:val="18"/>
            <w:lang w:eastAsia="cs-CZ"/>
          </w:rPr>
          <w:delText>1</w:delText>
        </w:r>
      </w:del>
      <w:ins w:id="21" w:author="Miruška Hrabčáková" w:date="2018-12-12T09:20:00Z">
        <w:r w:rsidR="005D3D44">
          <w:rPr>
            <w:rFonts w:cs="Arial"/>
            <w:sz w:val="18"/>
            <w:lang w:eastAsia="cs-CZ"/>
          </w:rPr>
          <w:t>2</w:t>
        </w:r>
      </w:ins>
      <w:r w:rsidRPr="00E25071">
        <w:rPr>
          <w:rFonts w:cs="Arial"/>
          <w:sz w:val="18"/>
          <w:lang w:eastAsia="cs-CZ"/>
        </w:rPr>
        <w:t>. 201</w:t>
      </w:r>
      <w:r w:rsidR="000922B4">
        <w:rPr>
          <w:rFonts w:cs="Arial"/>
          <w:sz w:val="18"/>
          <w:lang w:eastAsia="cs-CZ"/>
        </w:rPr>
        <w:t>8</w:t>
      </w:r>
      <w:r w:rsidRPr="00E25071">
        <w:rPr>
          <w:rFonts w:cs="Arial"/>
          <w:sz w:val="18"/>
          <w:lang w:eastAsia="cs-CZ"/>
        </w:rPr>
        <w:t xml:space="preserve">, účinnosť od: </w:t>
      </w:r>
      <w:del w:id="22" w:author="Miruška Hrabčáková" w:date="2018-12-12T09:20:00Z">
        <w:r w:rsidR="0057799B" w:rsidDel="005D3D44">
          <w:rPr>
            <w:rFonts w:cs="Arial"/>
            <w:sz w:val="18"/>
            <w:lang w:eastAsia="cs-CZ"/>
          </w:rPr>
          <w:delText>2</w:delText>
        </w:r>
        <w:r w:rsidR="00F14DC9" w:rsidDel="005D3D44">
          <w:rPr>
            <w:rFonts w:cs="Arial"/>
            <w:sz w:val="18"/>
            <w:lang w:eastAsia="cs-CZ"/>
          </w:rPr>
          <w:delText>1</w:delText>
        </w:r>
      </w:del>
      <w:ins w:id="23" w:author="Miruška Hrabčáková" w:date="2018-12-12T09:20:00Z">
        <w:r w:rsidR="005D3D44">
          <w:rPr>
            <w:rFonts w:cs="Arial"/>
            <w:sz w:val="18"/>
            <w:lang w:eastAsia="cs-CZ"/>
          </w:rPr>
          <w:t>13</w:t>
        </w:r>
      </w:ins>
      <w:r w:rsidRPr="00E25071">
        <w:rPr>
          <w:rFonts w:cs="Arial"/>
          <w:sz w:val="18"/>
          <w:lang w:eastAsia="cs-CZ"/>
        </w:rPr>
        <w:t xml:space="preserve">. </w:t>
      </w:r>
      <w:r w:rsidR="0057799B">
        <w:rPr>
          <w:rFonts w:cs="Arial"/>
          <w:sz w:val="18"/>
          <w:lang w:eastAsia="cs-CZ"/>
        </w:rPr>
        <w:t>1</w:t>
      </w:r>
      <w:del w:id="24" w:author="Miruška Hrabčáková" w:date="2018-12-12T09:20:00Z">
        <w:r w:rsidR="00F14DC9" w:rsidDel="005D3D44">
          <w:rPr>
            <w:rFonts w:cs="Arial"/>
            <w:sz w:val="18"/>
            <w:lang w:eastAsia="cs-CZ"/>
          </w:rPr>
          <w:delText>1</w:delText>
        </w:r>
      </w:del>
      <w:ins w:id="25" w:author="Miruška Hrabčáková" w:date="2018-12-12T09:20:00Z">
        <w:r w:rsidR="005D3D44">
          <w:rPr>
            <w:rFonts w:cs="Arial"/>
            <w:sz w:val="18"/>
            <w:lang w:eastAsia="cs-CZ"/>
          </w:rPr>
          <w:t>2</w:t>
        </w:r>
      </w:ins>
      <w:r w:rsidRPr="00E25071">
        <w:rPr>
          <w:rFonts w:cs="Arial"/>
          <w:sz w:val="18"/>
          <w:lang w:eastAsia="cs-CZ"/>
        </w:rPr>
        <w:t>. 201</w:t>
      </w:r>
      <w:r w:rsidR="000922B4">
        <w:rPr>
          <w:rFonts w:cs="Arial"/>
          <w:sz w:val="18"/>
          <w:lang w:eastAsia="cs-CZ"/>
        </w:rPr>
        <w:t>8</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26"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D05982">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D05982">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D05982">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D05982">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15</w:t>
        </w:r>
        <w:r w:rsidR="00BF74B6" w:rsidRPr="00E135DC">
          <w:rPr>
            <w:rFonts w:cs="Arial"/>
            <w:noProof/>
            <w:webHidden/>
            <w:sz w:val="19"/>
            <w:szCs w:val="19"/>
          </w:rPr>
          <w:fldChar w:fldCharType="end"/>
        </w:r>
      </w:hyperlink>
    </w:p>
    <w:p w14:paraId="5081C3B7" w14:textId="57B2187F" w:rsidR="00BF74B6" w:rsidRPr="00E135DC" w:rsidRDefault="00D05982">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17</w:t>
        </w:r>
        <w:r w:rsidR="00BF74B6" w:rsidRPr="00E135DC">
          <w:rPr>
            <w:rFonts w:cs="Arial"/>
            <w:noProof/>
            <w:webHidden/>
            <w:sz w:val="19"/>
            <w:szCs w:val="19"/>
          </w:rPr>
          <w:fldChar w:fldCharType="end"/>
        </w:r>
      </w:hyperlink>
    </w:p>
    <w:p w14:paraId="1D3E136E" w14:textId="6662B2DA" w:rsidR="00BF74B6" w:rsidRPr="00E135DC" w:rsidRDefault="00D05982">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18</w:t>
        </w:r>
        <w:r w:rsidR="00BF74B6" w:rsidRPr="00E135DC">
          <w:rPr>
            <w:rFonts w:cs="Arial"/>
            <w:noProof/>
            <w:webHidden/>
            <w:sz w:val="19"/>
            <w:szCs w:val="19"/>
          </w:rPr>
          <w:fldChar w:fldCharType="end"/>
        </w:r>
      </w:hyperlink>
    </w:p>
    <w:p w14:paraId="717C3587" w14:textId="7374328E" w:rsidR="00BF74B6" w:rsidRPr="00E135DC" w:rsidRDefault="00D05982">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18</w:t>
        </w:r>
        <w:r w:rsidR="00BF74B6" w:rsidRPr="00E135DC">
          <w:rPr>
            <w:rFonts w:cs="Arial"/>
            <w:noProof/>
            <w:webHidden/>
            <w:sz w:val="19"/>
            <w:szCs w:val="19"/>
          </w:rPr>
          <w:fldChar w:fldCharType="end"/>
        </w:r>
      </w:hyperlink>
    </w:p>
    <w:p w14:paraId="451E82B0" w14:textId="4BC457DD" w:rsidR="00BF74B6" w:rsidRPr="00E135DC" w:rsidRDefault="00D05982">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18</w:t>
        </w:r>
        <w:r w:rsidR="00BF74B6" w:rsidRPr="00E135DC">
          <w:rPr>
            <w:rFonts w:cs="Arial"/>
            <w:noProof/>
            <w:webHidden/>
            <w:sz w:val="19"/>
            <w:szCs w:val="19"/>
          </w:rPr>
          <w:fldChar w:fldCharType="end"/>
        </w:r>
      </w:hyperlink>
    </w:p>
    <w:p w14:paraId="3E888383" w14:textId="466B90E0" w:rsidR="00BF74B6" w:rsidRPr="00E135DC" w:rsidRDefault="00D05982">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18</w:t>
        </w:r>
        <w:r w:rsidR="00BF74B6" w:rsidRPr="00E135DC">
          <w:rPr>
            <w:rFonts w:cs="Arial"/>
            <w:noProof/>
            <w:webHidden/>
            <w:sz w:val="19"/>
            <w:szCs w:val="19"/>
          </w:rPr>
          <w:fldChar w:fldCharType="end"/>
        </w:r>
      </w:hyperlink>
    </w:p>
    <w:p w14:paraId="162A0FCF" w14:textId="27A1C82E" w:rsidR="00BF74B6" w:rsidRPr="00E135DC" w:rsidRDefault="00D05982">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20</w:t>
        </w:r>
        <w:r w:rsidR="00BF74B6" w:rsidRPr="00E135DC">
          <w:rPr>
            <w:rFonts w:cs="Arial"/>
            <w:noProof/>
            <w:webHidden/>
            <w:sz w:val="19"/>
            <w:szCs w:val="19"/>
          </w:rPr>
          <w:fldChar w:fldCharType="end"/>
        </w:r>
      </w:hyperlink>
    </w:p>
    <w:p w14:paraId="66AD3C28" w14:textId="04894848" w:rsidR="00BF74B6" w:rsidRPr="00E135DC" w:rsidRDefault="00D05982">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24</w:t>
        </w:r>
        <w:r w:rsidR="00BF74B6" w:rsidRPr="00E135DC">
          <w:rPr>
            <w:rFonts w:cs="Arial"/>
            <w:noProof/>
            <w:webHidden/>
            <w:sz w:val="19"/>
            <w:szCs w:val="19"/>
          </w:rPr>
          <w:fldChar w:fldCharType="end"/>
        </w:r>
      </w:hyperlink>
    </w:p>
    <w:p w14:paraId="1EE9C112" w14:textId="21A6B525" w:rsidR="00BF74B6" w:rsidRPr="00E135DC" w:rsidRDefault="00D05982">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24</w:t>
        </w:r>
        <w:r w:rsidR="00BF74B6" w:rsidRPr="00E135DC">
          <w:rPr>
            <w:rFonts w:cs="Arial"/>
            <w:noProof/>
            <w:webHidden/>
            <w:sz w:val="19"/>
            <w:szCs w:val="19"/>
          </w:rPr>
          <w:fldChar w:fldCharType="end"/>
        </w:r>
      </w:hyperlink>
    </w:p>
    <w:p w14:paraId="08A090A8" w14:textId="13800EC2" w:rsidR="00BF74B6" w:rsidRPr="00E135DC" w:rsidRDefault="00D05982">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26</w:t>
        </w:r>
        <w:r w:rsidR="00BF74B6" w:rsidRPr="00E135DC">
          <w:rPr>
            <w:rFonts w:cs="Arial"/>
            <w:noProof/>
            <w:webHidden/>
            <w:sz w:val="19"/>
            <w:szCs w:val="19"/>
          </w:rPr>
          <w:fldChar w:fldCharType="end"/>
        </w:r>
      </w:hyperlink>
    </w:p>
    <w:p w14:paraId="12DA2A97" w14:textId="53EF9FE9" w:rsidR="00BF74B6" w:rsidRPr="00E135DC" w:rsidRDefault="00D05982">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28</w:t>
        </w:r>
        <w:r w:rsidR="00BF74B6" w:rsidRPr="00E135DC">
          <w:rPr>
            <w:rFonts w:cs="Arial"/>
            <w:noProof/>
            <w:webHidden/>
            <w:sz w:val="19"/>
            <w:szCs w:val="19"/>
          </w:rPr>
          <w:fldChar w:fldCharType="end"/>
        </w:r>
      </w:hyperlink>
    </w:p>
    <w:p w14:paraId="56A0A71D" w14:textId="770FE1BC" w:rsidR="00BF74B6" w:rsidRPr="00E135DC" w:rsidRDefault="00D05982">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29</w:t>
        </w:r>
        <w:r w:rsidR="00BF74B6" w:rsidRPr="00E135DC">
          <w:rPr>
            <w:rFonts w:cs="Arial"/>
            <w:noProof/>
            <w:webHidden/>
            <w:sz w:val="19"/>
            <w:szCs w:val="19"/>
          </w:rPr>
          <w:fldChar w:fldCharType="end"/>
        </w:r>
      </w:hyperlink>
    </w:p>
    <w:p w14:paraId="6C37EF94" w14:textId="16EC5A83" w:rsidR="00BF74B6" w:rsidRPr="00E135DC" w:rsidRDefault="00D05982">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29</w:t>
        </w:r>
        <w:r w:rsidR="00BF74B6" w:rsidRPr="00E135DC">
          <w:rPr>
            <w:rFonts w:cs="Arial"/>
            <w:noProof/>
            <w:webHidden/>
            <w:sz w:val="19"/>
            <w:szCs w:val="19"/>
          </w:rPr>
          <w:fldChar w:fldCharType="end"/>
        </w:r>
      </w:hyperlink>
    </w:p>
    <w:p w14:paraId="38EEFE1F" w14:textId="27125DC4" w:rsidR="00BF74B6" w:rsidRPr="00E135DC" w:rsidRDefault="00D05982">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31</w:t>
        </w:r>
        <w:r w:rsidR="00BF74B6" w:rsidRPr="00E135DC">
          <w:rPr>
            <w:rFonts w:cs="Arial"/>
            <w:noProof/>
            <w:webHidden/>
            <w:sz w:val="19"/>
            <w:szCs w:val="19"/>
          </w:rPr>
          <w:fldChar w:fldCharType="end"/>
        </w:r>
      </w:hyperlink>
    </w:p>
    <w:p w14:paraId="4397C0C1" w14:textId="06A3F4C9" w:rsidR="00BF74B6" w:rsidRPr="00E135DC" w:rsidRDefault="00D05982">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34</w:t>
        </w:r>
        <w:r w:rsidR="00BF74B6" w:rsidRPr="00E135DC">
          <w:rPr>
            <w:rFonts w:cs="Arial"/>
            <w:noProof/>
            <w:webHidden/>
            <w:sz w:val="19"/>
            <w:szCs w:val="19"/>
          </w:rPr>
          <w:fldChar w:fldCharType="end"/>
        </w:r>
      </w:hyperlink>
    </w:p>
    <w:p w14:paraId="2FCA8F9F" w14:textId="5AF2688F" w:rsidR="00BF74B6" w:rsidRPr="00E135DC" w:rsidRDefault="00D05982">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34</w:t>
        </w:r>
        <w:r w:rsidR="00BF74B6" w:rsidRPr="00E135DC">
          <w:rPr>
            <w:rFonts w:cs="Arial"/>
            <w:noProof/>
            <w:webHidden/>
            <w:sz w:val="19"/>
            <w:szCs w:val="19"/>
          </w:rPr>
          <w:fldChar w:fldCharType="end"/>
        </w:r>
      </w:hyperlink>
    </w:p>
    <w:p w14:paraId="08F482A2" w14:textId="04590F03" w:rsidR="00BF74B6" w:rsidRPr="00E135DC" w:rsidRDefault="00D05982">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58</w:t>
        </w:r>
        <w:r w:rsidR="00BF74B6" w:rsidRPr="00E135DC">
          <w:rPr>
            <w:rFonts w:cs="Arial"/>
            <w:noProof/>
            <w:webHidden/>
            <w:sz w:val="19"/>
            <w:szCs w:val="19"/>
          </w:rPr>
          <w:fldChar w:fldCharType="end"/>
        </w:r>
      </w:hyperlink>
    </w:p>
    <w:p w14:paraId="27443959" w14:textId="67A19B23" w:rsidR="00BF74B6" w:rsidRPr="00E135DC" w:rsidRDefault="00D05982">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59</w:t>
        </w:r>
        <w:r w:rsidR="00BF74B6" w:rsidRPr="00E135DC">
          <w:rPr>
            <w:rFonts w:cs="Arial"/>
            <w:noProof/>
            <w:webHidden/>
            <w:sz w:val="19"/>
            <w:szCs w:val="19"/>
          </w:rPr>
          <w:fldChar w:fldCharType="end"/>
        </w:r>
      </w:hyperlink>
    </w:p>
    <w:p w14:paraId="7F58E385" w14:textId="3DC97EA2" w:rsidR="00BF74B6" w:rsidRPr="00E135DC" w:rsidRDefault="00D05982">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67</w:t>
        </w:r>
        <w:r w:rsidR="00BF74B6" w:rsidRPr="00E135DC">
          <w:rPr>
            <w:rFonts w:cs="Arial"/>
            <w:noProof/>
            <w:webHidden/>
            <w:sz w:val="19"/>
            <w:szCs w:val="19"/>
          </w:rPr>
          <w:fldChar w:fldCharType="end"/>
        </w:r>
      </w:hyperlink>
    </w:p>
    <w:p w14:paraId="101D5D81" w14:textId="760BDC6C" w:rsidR="00BF74B6" w:rsidRPr="00E135DC" w:rsidRDefault="00D05982">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81</w:t>
        </w:r>
        <w:r w:rsidR="00BF74B6" w:rsidRPr="00E135DC">
          <w:rPr>
            <w:rFonts w:cs="Arial"/>
            <w:noProof/>
            <w:webHidden/>
            <w:sz w:val="19"/>
            <w:szCs w:val="19"/>
          </w:rPr>
          <w:fldChar w:fldCharType="end"/>
        </w:r>
      </w:hyperlink>
    </w:p>
    <w:p w14:paraId="5198DED3" w14:textId="401417B1" w:rsidR="00BF74B6" w:rsidRPr="00E135DC" w:rsidRDefault="00D05982">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86</w:t>
        </w:r>
        <w:r w:rsidR="00BF74B6" w:rsidRPr="00E135DC">
          <w:rPr>
            <w:rFonts w:cs="Arial"/>
            <w:noProof/>
            <w:webHidden/>
            <w:sz w:val="19"/>
            <w:szCs w:val="19"/>
          </w:rPr>
          <w:fldChar w:fldCharType="end"/>
        </w:r>
      </w:hyperlink>
    </w:p>
    <w:p w14:paraId="70A930FF" w14:textId="5DDDAFE6"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241"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87</w:t>
        </w:r>
        <w:r w:rsidR="00BF74B6" w:rsidRPr="00E135DC">
          <w:rPr>
            <w:rFonts w:cs="Arial"/>
            <w:noProof/>
            <w:webHidden/>
            <w:sz w:val="19"/>
            <w:szCs w:val="19"/>
          </w:rPr>
          <w:fldChar w:fldCharType="end"/>
        </w:r>
      </w:hyperlink>
    </w:p>
    <w:p w14:paraId="25C99981" w14:textId="1CB1F927" w:rsidR="00BF74B6" w:rsidRPr="00E135DC" w:rsidRDefault="00D05982">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87</w:t>
        </w:r>
        <w:r w:rsidR="00BF74B6" w:rsidRPr="00E135DC">
          <w:rPr>
            <w:rFonts w:cs="Arial"/>
            <w:noProof/>
            <w:webHidden/>
            <w:sz w:val="19"/>
            <w:szCs w:val="19"/>
          </w:rPr>
          <w:fldChar w:fldCharType="end"/>
        </w:r>
      </w:hyperlink>
    </w:p>
    <w:p w14:paraId="4212AEDF" w14:textId="72B0048A" w:rsidR="00BF74B6" w:rsidRPr="00E135DC" w:rsidRDefault="00D05982">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89</w:t>
        </w:r>
        <w:r w:rsidR="00BF74B6" w:rsidRPr="00E135DC">
          <w:rPr>
            <w:rFonts w:cs="Arial"/>
            <w:noProof/>
            <w:webHidden/>
            <w:sz w:val="19"/>
            <w:szCs w:val="19"/>
          </w:rPr>
          <w:fldChar w:fldCharType="end"/>
        </w:r>
      </w:hyperlink>
    </w:p>
    <w:p w14:paraId="61CB8603" w14:textId="65AB04E3" w:rsidR="00BF74B6" w:rsidRPr="00E135DC" w:rsidRDefault="00D05982">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89</w:t>
        </w:r>
        <w:r w:rsidR="00BF74B6" w:rsidRPr="00E135DC">
          <w:rPr>
            <w:rFonts w:cs="Arial"/>
            <w:noProof/>
            <w:webHidden/>
            <w:sz w:val="19"/>
            <w:szCs w:val="19"/>
          </w:rPr>
          <w:fldChar w:fldCharType="end"/>
        </w:r>
      </w:hyperlink>
    </w:p>
    <w:p w14:paraId="57E11B99" w14:textId="6CE761E3" w:rsidR="00BF74B6" w:rsidRPr="00E135DC" w:rsidRDefault="00D05982">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90</w:t>
        </w:r>
        <w:r w:rsidR="00BF74B6" w:rsidRPr="00E135DC">
          <w:rPr>
            <w:rFonts w:cs="Arial"/>
            <w:noProof/>
            <w:webHidden/>
            <w:sz w:val="19"/>
            <w:szCs w:val="19"/>
          </w:rPr>
          <w:fldChar w:fldCharType="end"/>
        </w:r>
      </w:hyperlink>
    </w:p>
    <w:p w14:paraId="71EC95BE" w14:textId="03A3311D" w:rsidR="00BF74B6" w:rsidRPr="00E135DC" w:rsidRDefault="00D05982">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95</w:t>
        </w:r>
        <w:r w:rsidR="00BF74B6" w:rsidRPr="00E135DC">
          <w:rPr>
            <w:rFonts w:cs="Arial"/>
            <w:noProof/>
            <w:webHidden/>
            <w:sz w:val="19"/>
            <w:szCs w:val="19"/>
          </w:rPr>
          <w:fldChar w:fldCharType="end"/>
        </w:r>
      </w:hyperlink>
    </w:p>
    <w:p w14:paraId="1C39A013" w14:textId="269FCB87" w:rsidR="00BF74B6" w:rsidRPr="00E135DC" w:rsidRDefault="00D05982">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112</w:t>
        </w:r>
        <w:r w:rsidR="00BF74B6" w:rsidRPr="00E135DC">
          <w:rPr>
            <w:rFonts w:cs="Arial"/>
            <w:noProof/>
            <w:webHidden/>
            <w:sz w:val="19"/>
            <w:szCs w:val="19"/>
          </w:rPr>
          <w:fldChar w:fldCharType="end"/>
        </w:r>
      </w:hyperlink>
    </w:p>
    <w:p w14:paraId="69BEAABA" w14:textId="5B4FB10A" w:rsidR="00BF74B6" w:rsidRPr="00E135DC" w:rsidRDefault="00D05982">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116</w:t>
        </w:r>
        <w:r w:rsidR="00BF74B6" w:rsidRPr="00E135DC">
          <w:rPr>
            <w:rFonts w:cs="Arial"/>
            <w:noProof/>
            <w:webHidden/>
            <w:sz w:val="19"/>
            <w:szCs w:val="19"/>
          </w:rPr>
          <w:fldChar w:fldCharType="end"/>
        </w:r>
      </w:hyperlink>
    </w:p>
    <w:p w14:paraId="52A899C1" w14:textId="1B47B2EA" w:rsidR="00BF74B6" w:rsidRPr="00E135DC" w:rsidRDefault="00D05982">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124</w:t>
        </w:r>
        <w:r w:rsidR="00BF74B6" w:rsidRPr="00E135DC">
          <w:rPr>
            <w:rFonts w:cs="Arial"/>
            <w:noProof/>
            <w:webHidden/>
            <w:sz w:val="19"/>
            <w:szCs w:val="19"/>
          </w:rPr>
          <w:fldChar w:fldCharType="end"/>
        </w:r>
      </w:hyperlink>
    </w:p>
    <w:p w14:paraId="291F6871" w14:textId="28A76C2A" w:rsidR="00BF74B6" w:rsidRPr="00E135DC" w:rsidRDefault="00D05982">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129</w:t>
        </w:r>
        <w:r w:rsidR="00BF74B6" w:rsidRPr="00E135DC">
          <w:rPr>
            <w:rFonts w:cs="Arial"/>
            <w:noProof/>
            <w:webHidden/>
            <w:sz w:val="19"/>
            <w:szCs w:val="19"/>
          </w:rPr>
          <w:fldChar w:fldCharType="end"/>
        </w:r>
      </w:hyperlink>
    </w:p>
    <w:p w14:paraId="34F67D09" w14:textId="39ED40BA" w:rsidR="00BF74B6" w:rsidRPr="00E135DC" w:rsidRDefault="00D05982">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135</w:t>
        </w:r>
        <w:r w:rsidR="00BF74B6" w:rsidRPr="00E135DC">
          <w:rPr>
            <w:rFonts w:cs="Arial"/>
            <w:noProof/>
            <w:webHidden/>
            <w:sz w:val="19"/>
            <w:szCs w:val="19"/>
          </w:rPr>
          <w:fldChar w:fldCharType="end"/>
        </w:r>
      </w:hyperlink>
    </w:p>
    <w:p w14:paraId="6F278EC5" w14:textId="5DD9059F" w:rsidR="00BF74B6" w:rsidRPr="00E135DC" w:rsidRDefault="00D05982">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135</w:t>
        </w:r>
        <w:r w:rsidR="00BF74B6" w:rsidRPr="00E135DC">
          <w:rPr>
            <w:rFonts w:cs="Arial"/>
            <w:noProof/>
            <w:webHidden/>
            <w:sz w:val="19"/>
            <w:szCs w:val="19"/>
          </w:rPr>
          <w:fldChar w:fldCharType="end"/>
        </w:r>
      </w:hyperlink>
    </w:p>
    <w:p w14:paraId="5B9D06DD" w14:textId="69B98DBC" w:rsidR="00BF74B6" w:rsidRPr="00E135DC" w:rsidRDefault="00D05982">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138</w:t>
        </w:r>
        <w:r w:rsidR="00BF74B6" w:rsidRPr="00E135DC">
          <w:rPr>
            <w:rFonts w:cs="Arial"/>
            <w:noProof/>
            <w:webHidden/>
            <w:sz w:val="19"/>
            <w:szCs w:val="19"/>
          </w:rPr>
          <w:fldChar w:fldCharType="end"/>
        </w:r>
      </w:hyperlink>
    </w:p>
    <w:p w14:paraId="321D2A52" w14:textId="0E7F517F" w:rsidR="00BF74B6" w:rsidRPr="00E135DC" w:rsidRDefault="00D05982">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138</w:t>
        </w:r>
        <w:r w:rsidR="00BF74B6" w:rsidRPr="00E135DC">
          <w:rPr>
            <w:rFonts w:cs="Arial"/>
            <w:noProof/>
            <w:webHidden/>
            <w:sz w:val="19"/>
            <w:szCs w:val="19"/>
          </w:rPr>
          <w:fldChar w:fldCharType="end"/>
        </w:r>
      </w:hyperlink>
    </w:p>
    <w:p w14:paraId="23ED640E" w14:textId="456633B4" w:rsidR="00BF74B6" w:rsidRPr="00E135DC" w:rsidRDefault="00D05982">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141</w:t>
        </w:r>
        <w:r w:rsidR="00BF74B6" w:rsidRPr="00E135DC">
          <w:rPr>
            <w:rFonts w:cs="Arial"/>
            <w:noProof/>
            <w:webHidden/>
            <w:sz w:val="19"/>
            <w:szCs w:val="19"/>
          </w:rPr>
          <w:fldChar w:fldCharType="end"/>
        </w:r>
      </w:hyperlink>
    </w:p>
    <w:p w14:paraId="652445E0" w14:textId="7CDA4D90" w:rsidR="00BF74B6" w:rsidRPr="00E135DC" w:rsidRDefault="00D05982">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148</w:t>
        </w:r>
        <w:r w:rsidR="00BF74B6" w:rsidRPr="00E135DC">
          <w:rPr>
            <w:rFonts w:cs="Arial"/>
            <w:noProof/>
            <w:webHidden/>
            <w:sz w:val="19"/>
            <w:szCs w:val="19"/>
          </w:rPr>
          <w:fldChar w:fldCharType="end"/>
        </w:r>
      </w:hyperlink>
    </w:p>
    <w:p w14:paraId="3B998595" w14:textId="5DDE90F6" w:rsidR="00BF74B6" w:rsidRPr="00E135DC" w:rsidRDefault="00D05982">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149</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27" w:name="_Toc440372853"/>
      <w:bookmarkStart w:id="28" w:name="_Toc440636364"/>
      <w:r w:rsidRPr="0073389C">
        <w:rPr>
          <w:rFonts w:ascii="Arial" w:hAnsi="Arial"/>
          <w:lang w:val="sk-SK"/>
        </w:rPr>
        <w:lastRenderedPageBreak/>
        <w:t>Úvod</w:t>
      </w:r>
      <w:bookmarkEnd w:id="26"/>
      <w:bookmarkEnd w:id="27"/>
      <w:bookmarkEnd w:id="28"/>
    </w:p>
    <w:p w14:paraId="7A55CDA3" w14:textId="77777777" w:rsidR="00AE5A8F" w:rsidRPr="0073389C" w:rsidRDefault="00AE5A8F" w:rsidP="009F56AB">
      <w:pPr>
        <w:pStyle w:val="Nadpis2"/>
        <w:spacing w:line="288" w:lineRule="auto"/>
        <w:jc w:val="both"/>
        <w:rPr>
          <w:lang w:val="sk-SK"/>
        </w:rPr>
      </w:pPr>
      <w:bookmarkStart w:id="29" w:name="_Toc410907844"/>
      <w:r w:rsidRPr="0073389C">
        <w:rPr>
          <w:lang w:val="sk-SK"/>
        </w:rPr>
        <w:t xml:space="preserve"> </w:t>
      </w:r>
      <w:bookmarkStart w:id="30" w:name="_Toc440372854"/>
      <w:bookmarkStart w:id="31"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29"/>
      <w:r w:rsidR="00A028FD" w:rsidRPr="0073389C">
        <w:rPr>
          <w:lang w:val="sk-SK"/>
        </w:rPr>
        <w:t xml:space="preserve"> pre p</w:t>
      </w:r>
      <w:r w:rsidR="001917F5" w:rsidRPr="0073389C">
        <w:rPr>
          <w:lang w:val="sk-SK"/>
        </w:rPr>
        <w:t>rijímateľa</w:t>
      </w:r>
      <w:bookmarkEnd w:id="30"/>
      <w:bookmarkEnd w:id="31"/>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6DA283CF"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861C4B" w:rsidRPr="000251E7">
          <w:rPr>
            <w:rStyle w:val="Hypertextovprepojenie"/>
            <w:rFonts w:cs="Arial"/>
            <w:szCs w:val="19"/>
            <w:lang w:val="sk-SK"/>
          </w:rPr>
          <w:t>www.opevs.eu</w:t>
        </w:r>
      </w:hyperlink>
      <w:r w:rsidR="00D35CC4" w:rsidRPr="00556DB3">
        <w:rPr>
          <w:rStyle w:val="Hypertextovprepojenie"/>
          <w:rFonts w:cs="Arial"/>
          <w:color w:val="auto"/>
          <w:szCs w:val="19"/>
          <w:u w:val="none"/>
          <w:lang w:val="sk-SK"/>
        </w:rPr>
        <w:t>, resp.</w:t>
      </w:r>
      <w:r w:rsidR="00D35CC4" w:rsidRPr="00556DB3">
        <w:rPr>
          <w:rStyle w:val="Hypertextovprepojenie"/>
          <w:rFonts w:cs="Arial"/>
          <w:color w:val="auto"/>
          <w:szCs w:val="19"/>
          <w:lang w:val="sk-SK"/>
        </w:rPr>
        <w:t xml:space="preserv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proofErr w:type="spellStart"/>
      <w:r w:rsidRPr="0073389C">
        <w:t>Povstupové</w:t>
      </w:r>
      <w:proofErr w:type="spellEnd"/>
      <w:r w:rsidRPr="0073389C">
        <w:t xml:space="preserve">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32" w:name="_Toc410907845"/>
      <w:bookmarkStart w:id="33" w:name="_Toc440372855"/>
      <w:bookmarkStart w:id="34" w:name="_Toc440636366"/>
      <w:r w:rsidRPr="0073389C">
        <w:rPr>
          <w:lang w:val="sk-SK"/>
        </w:rPr>
        <w:t>Cieľ príručky pre prijímateľa</w:t>
      </w:r>
      <w:bookmarkEnd w:id="32"/>
      <w:bookmarkEnd w:id="33"/>
      <w:bookmarkEnd w:id="34"/>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lastRenderedPageBreak/>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2A2E284D"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607318" w:rsidRPr="005548CA">
        <w:rPr>
          <w:rStyle w:val="Hypertextovprepojenie"/>
          <w:color w:val="auto"/>
        </w:rPr>
        <w:t>,</w:t>
      </w:r>
      <w:r w:rsidR="005B7659" w:rsidRPr="005548CA">
        <w:rPr>
          <w:rStyle w:val="Hypertextovprepojenie"/>
          <w:color w:val="auto"/>
        </w:rPr>
        <w:t xml:space="preserve"> resp. </w:t>
      </w:r>
      <w:r w:rsidR="005B7659">
        <w:rPr>
          <w:rStyle w:val="Hypertextovprepojenie"/>
        </w:rPr>
        <w:t>www.reformuj.sk</w:t>
      </w:r>
      <w:r w:rsidR="00EC0303" w:rsidRPr="0073389C">
        <w:t>.</w:t>
      </w:r>
    </w:p>
    <w:p w14:paraId="7A55CDB6" w14:textId="77777777" w:rsidR="00AE5A8F" w:rsidRPr="0073389C" w:rsidRDefault="00AE5A8F" w:rsidP="009F56AB">
      <w:pPr>
        <w:pStyle w:val="Nadpis2"/>
        <w:spacing w:line="288" w:lineRule="auto"/>
        <w:jc w:val="both"/>
        <w:rPr>
          <w:lang w:val="sk-SK"/>
        </w:rPr>
      </w:pPr>
      <w:bookmarkStart w:id="35" w:name="_Toc410907846"/>
      <w:bookmarkStart w:id="36" w:name="_Toc440372856"/>
      <w:bookmarkStart w:id="37" w:name="_Toc440636367"/>
      <w:r w:rsidRPr="0073389C">
        <w:rPr>
          <w:lang w:val="sk-SK"/>
        </w:rPr>
        <w:t>Definícia pojmov</w:t>
      </w:r>
      <w:bookmarkEnd w:id="35"/>
      <w:bookmarkEnd w:id="36"/>
      <w:bookmarkEnd w:id="37"/>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w:t>
      </w:r>
      <w:proofErr w:type="spellStart"/>
      <w:r w:rsidR="00A60FAE" w:rsidRPr="00591C6C">
        <w:rPr>
          <w:rFonts w:cs="Arial"/>
          <w:szCs w:val="19"/>
          <w:lang w:val="sk-SK"/>
        </w:rPr>
        <w:t>t.j</w:t>
      </w:r>
      <w:proofErr w:type="spellEnd"/>
      <w:r w:rsidR="00A60FAE" w:rsidRPr="00591C6C">
        <w:rPr>
          <w:rFonts w:cs="Arial"/>
          <w:szCs w:val="19"/>
          <w:lang w:val="sk-SK"/>
        </w:rPr>
        <w:t xml:space="preserve">.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w:t>
      </w:r>
      <w:proofErr w:type="spellStart"/>
      <w:r w:rsidRPr="0073389C">
        <w:rPr>
          <w:rFonts w:cs="Arial"/>
          <w:b/>
          <w:szCs w:val="19"/>
          <w:lang w:val="sk-SK"/>
        </w:rPr>
        <w:t>cost</w:t>
      </w:r>
      <w:proofErr w:type="spellEnd"/>
      <w:r w:rsidRPr="0073389C">
        <w:rPr>
          <w:rFonts w:cs="Arial"/>
          <w:b/>
          <w:szCs w:val="19"/>
          <w:lang w:val="sk-SK"/>
        </w:rPr>
        <w:t xml:space="preserve"> benefit </w:t>
      </w:r>
      <w:proofErr w:type="spellStart"/>
      <w:r w:rsidRPr="0073389C">
        <w:rPr>
          <w:rFonts w:cs="Arial"/>
          <w:b/>
          <w:szCs w:val="19"/>
          <w:lang w:val="sk-SK"/>
        </w:rPr>
        <w:t>analysis</w:t>
      </w:r>
      <w:proofErr w:type="spellEnd"/>
      <w:r w:rsidRPr="0073389C">
        <w:rPr>
          <w:rFonts w:cs="Arial"/>
          <w:b/>
          <w:szCs w:val="19"/>
          <w:lang w:val="sk-SK"/>
        </w:rPr>
        <w:t>)</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Pr="0073389C">
        <w:rPr>
          <w:rFonts w:cs="Arial"/>
          <w:szCs w:val="19"/>
          <w:lang w:val="sk-SK"/>
        </w:rPr>
        <w:t>monet</w:t>
      </w:r>
      <w:r w:rsidR="00393C33">
        <w:rPr>
          <w:rFonts w:cs="Arial"/>
          <w:szCs w:val="19"/>
          <w:lang w:val="sk-SK"/>
        </w:rPr>
        <w:t>a</w:t>
      </w:r>
      <w:r w:rsidRPr="0073389C">
        <w:rPr>
          <w:rFonts w:cs="Arial"/>
          <w:szCs w:val="19"/>
          <w:lang w:val="sk-SK"/>
        </w:rPr>
        <w:t>rizovaných</w:t>
      </w:r>
      <w:proofErr w:type="spellEnd"/>
      <w:r w:rsidRPr="0073389C">
        <w:rPr>
          <w:rFonts w:cs="Arial"/>
          <w:szCs w:val="19"/>
          <w:lang w:val="sk-SK"/>
        </w:rPr>
        <w:t xml:space="preserve">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7C3B6670"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ins w:id="38" w:author="Andrea Bergmannová" w:date="2018-12-10T16:00:00Z">
        <w:r w:rsidR="00215CFC">
          <w:rPr>
            <w:rFonts w:cs="Arial"/>
            <w:szCs w:val="19"/>
            <w:lang w:val="sk-SK"/>
          </w:rPr>
          <w:t>V</w:t>
        </w:r>
        <w:r w:rsidR="00215CFC" w:rsidRPr="00215CFC">
          <w:rPr>
            <w:rFonts w:cs="Arial"/>
            <w:szCs w:val="19"/>
            <w:lang w:val="sk-SK"/>
          </w:rPr>
          <w:t xml:space="preserve"> prípade ich predkladania </w:t>
        </w:r>
        <w:r w:rsidR="00215CFC">
          <w:rPr>
            <w:rFonts w:cs="Arial"/>
            <w:szCs w:val="19"/>
            <w:lang w:val="sk-SK"/>
          </w:rPr>
          <w:t xml:space="preserve">dokumentácie z VO </w:t>
        </w:r>
        <w:r w:rsidR="00215CFC" w:rsidRPr="00215CFC">
          <w:rPr>
            <w:rFonts w:cs="Arial"/>
            <w:szCs w:val="19"/>
            <w:lang w:val="sk-SK"/>
          </w:rPr>
          <w:t xml:space="preserve">cez ITMS 2014+ sa za deň doručenia považuje deň doručenia Žiadosti prijímateľa o vykonanie kontroly VO pričom, dokumentáciu je prijímateľ povinný nahrať do ITMS 2014+ najneskôr v deň doručenia Žiadosti o vykonanie kontroly </w:t>
        </w:r>
        <w:r w:rsidR="00215CFC">
          <w:rPr>
            <w:rFonts w:cs="Arial"/>
            <w:szCs w:val="19"/>
            <w:lang w:val="sk-SK"/>
          </w:rPr>
          <w:t xml:space="preserve">RO. </w:t>
        </w:r>
      </w:ins>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Efektívnosť (</w:t>
      </w:r>
      <w:proofErr w:type="spellStart"/>
      <w:r w:rsidRPr="0073389C">
        <w:rPr>
          <w:rFonts w:cs="Arial"/>
          <w:b/>
          <w:szCs w:val="19"/>
          <w:lang w:val="sk-SK"/>
        </w:rPr>
        <w:t>efficiency</w:t>
      </w:r>
      <w:proofErr w:type="spellEnd"/>
      <w:r w:rsidRPr="0073389C">
        <w:rPr>
          <w:rFonts w:cs="Arial"/>
          <w:b/>
          <w:szCs w:val="19"/>
          <w:lang w:val="sk-SK"/>
        </w:rPr>
        <w:t>)</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Ex </w:t>
      </w:r>
      <w:proofErr w:type="spellStart"/>
      <w:r w:rsidRPr="0073389C">
        <w:rPr>
          <w:rFonts w:cs="Arial"/>
          <w:b/>
          <w:szCs w:val="19"/>
          <w:lang w:val="sk-SK"/>
        </w:rPr>
        <w:t>ante</w:t>
      </w:r>
      <w:proofErr w:type="spellEnd"/>
      <w:r w:rsidRPr="0073389C">
        <w:rPr>
          <w:rFonts w:cs="Arial"/>
          <w:b/>
          <w:szCs w:val="19"/>
          <w:lang w:val="sk-SK"/>
        </w:rPr>
        <w:t xml:space="preserv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w:t>
      </w:r>
      <w:proofErr w:type="spellStart"/>
      <w:r w:rsidR="002E1D0D" w:rsidRPr="0073389C">
        <w:rPr>
          <w:szCs w:val="19"/>
          <w:lang w:val="sk-SK"/>
        </w:rPr>
        <w:t>ante</w:t>
      </w:r>
      <w:proofErr w:type="spellEnd"/>
      <w:r w:rsidR="002E1D0D" w:rsidRPr="0073389C">
        <w:rPr>
          <w:szCs w:val="19"/>
          <w:lang w:val="sk-SK"/>
        </w:rPr>
        <w:t xml:space="preserv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w:t>
      </w:r>
      <w:proofErr w:type="spellStart"/>
      <w:r w:rsidR="002E1D0D" w:rsidRPr="0073389C">
        <w:rPr>
          <w:rFonts w:cs="Arial"/>
          <w:szCs w:val="19"/>
          <w:lang w:val="sk-SK"/>
        </w:rPr>
        <w:t>ŽoP</w:t>
      </w:r>
      <w:proofErr w:type="spellEnd"/>
      <w:r w:rsidR="002E1D0D" w:rsidRPr="0073389C">
        <w:rPr>
          <w:rFonts w:cs="Arial"/>
          <w:szCs w:val="19"/>
          <w:lang w:val="sk-SK"/>
        </w:rPr>
        <w:t xml:space="preserve">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 xml:space="preserve">odnotenie je kvalitatívnym nástrojom riadenia a prostriedkom </w:t>
      </w:r>
      <w:proofErr w:type="spellStart"/>
      <w:r w:rsidR="00AB2351" w:rsidRPr="0073389C">
        <w:rPr>
          <w:rFonts w:cs="Arial"/>
          <w:szCs w:val="19"/>
          <w:lang w:val="sk-SK"/>
        </w:rPr>
        <w:t>prispievajúcim</w:t>
      </w:r>
      <w:proofErr w:type="spellEnd"/>
      <w:r w:rsidR="00AB2351" w:rsidRPr="0073389C">
        <w:rPr>
          <w:rFonts w:cs="Arial"/>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w:t>
      </w:r>
      <w:proofErr w:type="spellStart"/>
      <w:r w:rsidR="00760222" w:rsidRPr="0073389C">
        <w:rPr>
          <w:rFonts w:cs="Arial"/>
          <w:szCs w:val="19"/>
          <w:lang w:val="sk-SK"/>
        </w:rPr>
        <w:t>public</w:t>
      </w:r>
      <w:proofErr w:type="spellEnd"/>
      <w:r w:rsidR="00760222" w:rsidRPr="0073389C">
        <w:rPr>
          <w:rFonts w:cs="Arial"/>
          <w:szCs w:val="19"/>
          <w:lang w:val="sk-SK"/>
        </w:rPr>
        <w:t>) a neverejnou (</w:t>
      </w:r>
      <w:proofErr w:type="spellStart"/>
      <w:r w:rsidR="00760222" w:rsidRPr="0073389C">
        <w:rPr>
          <w:rFonts w:cs="Arial"/>
          <w:szCs w:val="19"/>
          <w:lang w:val="sk-SK"/>
        </w:rPr>
        <w:t>private</w:t>
      </w:r>
      <w:proofErr w:type="spellEnd"/>
      <w:r w:rsidR="00760222" w:rsidRPr="0073389C">
        <w:rPr>
          <w:rFonts w:cs="Arial"/>
          <w:szCs w:val="19"/>
          <w:lang w:val="sk-SK"/>
        </w:rPr>
        <w:t xml:space="preserve">) časťou. Obe časti pracujú nad jednou spoločnou databázou. Subjekt zodpovedný za prevádzku ITMS2014+ je </w:t>
      </w:r>
      <w:proofErr w:type="spellStart"/>
      <w:r w:rsidR="00760222" w:rsidRPr="0073389C">
        <w:rPr>
          <w:rFonts w:cs="Arial"/>
          <w:szCs w:val="19"/>
          <w:lang w:val="sk-SK"/>
        </w:rPr>
        <w:t>DataCentrum</w:t>
      </w:r>
      <w:proofErr w:type="spellEnd"/>
      <w:r w:rsidR="00760222" w:rsidRPr="0073389C">
        <w:rPr>
          <w:rFonts w:cs="Arial"/>
          <w:szCs w:val="19"/>
          <w:lang w:val="sk-SK"/>
        </w:rPr>
        <w:t xml:space="preserve">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3D24E501"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w:t>
      </w:r>
      <w:r w:rsidRPr="0073389C">
        <w:rPr>
          <w:rFonts w:cs="Arial"/>
          <w:szCs w:val="19"/>
          <w:lang w:val="sk-SK"/>
        </w:rPr>
        <w:lastRenderedPageBreak/>
        <w:t>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w:t>
      </w:r>
      <w:r w:rsidR="00C6030F" w:rsidRPr="0073389C">
        <w:rPr>
          <w:szCs w:val="19"/>
          <w:lang w:val="sk-SK"/>
        </w:rPr>
        <w:lastRenderedPageBreak/>
        <w:t xml:space="preserve">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w:t>
      </w:r>
      <w:proofErr w:type="spellStart"/>
      <w:r w:rsidRPr="0073389C">
        <w:rPr>
          <w:rFonts w:cs="Arial"/>
          <w:b/>
          <w:szCs w:val="19"/>
          <w:lang w:val="sk-SK"/>
        </w:rPr>
        <w:t>Iregularita</w:t>
      </w:r>
      <w:proofErr w:type="spellEnd"/>
      <w:r w:rsidRPr="0073389C">
        <w:rPr>
          <w:rFonts w:cs="Arial"/>
          <w:b/>
          <w:szCs w:val="19"/>
          <w:lang w:val="sk-SK"/>
        </w:rPr>
        <w:t>)</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2F0D6A6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6" w14:textId="03B3F5EB" w:rsidR="00AE5A8F" w:rsidRDefault="00AE5A8F" w:rsidP="00521222">
      <w:pPr>
        <w:pStyle w:val="Bulletslevel1"/>
        <w:spacing w:after="120" w:line="288" w:lineRule="auto"/>
        <w:ind w:left="568" w:hanging="284"/>
        <w:jc w:val="both"/>
        <w:rPr>
          <w:ins w:id="39" w:author="Milan Matovič" w:date="2018-12-10T15:29:00Z"/>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452E3F02" w14:textId="21D8AC5A" w:rsidR="00A5020F" w:rsidRPr="0073389C" w:rsidRDefault="00A5020F">
      <w:pPr>
        <w:pStyle w:val="Bulletslevel1"/>
        <w:ind w:left="567"/>
        <w:jc w:val="both"/>
        <w:rPr>
          <w:rFonts w:cs="Arial"/>
          <w:szCs w:val="19"/>
          <w:lang w:val="sk-SK"/>
        </w:rPr>
        <w:pPrChange w:id="40" w:author="Miruška Hrabčáková" w:date="2018-12-12T10:05:00Z">
          <w:pPr>
            <w:pStyle w:val="Bulletslevel1"/>
            <w:ind w:left="567"/>
          </w:pPr>
        </w:pPrChange>
      </w:pPr>
      <w:ins w:id="41" w:author="Milan Matovič" w:date="2018-12-10T15:29:00Z">
        <w:r w:rsidRPr="00A5020F">
          <w:rPr>
            <w:rFonts w:cs="Arial"/>
            <w:szCs w:val="19"/>
            <w:lang w:val="sk-SK"/>
          </w:rPr>
          <w:t xml:space="preserve">Preddavkové platby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w:t>
        </w:r>
        <w:proofErr w:type="spellStart"/>
        <w:r w:rsidRPr="00A5020F">
          <w:rPr>
            <w:rFonts w:cs="Arial"/>
            <w:szCs w:val="19"/>
            <w:lang w:val="sk-SK"/>
          </w:rPr>
          <w:t>predfinancovania</w:t>
        </w:r>
        <w:proofErr w:type="spellEnd"/>
        <w:r w:rsidRPr="00A5020F">
          <w:rPr>
            <w:rFonts w:cs="Arial"/>
            <w:szCs w:val="19"/>
            <w:lang w:val="sk-SK"/>
          </w:rPr>
          <w:t>,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ins>
    </w:p>
    <w:p w14:paraId="7A55CDE7" w14:textId="142CB575"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w:t>
      </w:r>
      <w:del w:id="42" w:author="Miruška Hrabčáková" w:date="2018-10-24T08:29:00Z">
        <w:r w:rsidR="00E56E69" w:rsidRPr="00E56E69" w:rsidDel="005964CA">
          <w:rPr>
            <w:rFonts w:cs="Arial"/>
            <w:szCs w:val="19"/>
            <w:lang w:val="sk-SK"/>
          </w:rPr>
          <w:delText>,</w:delText>
        </w:r>
      </w:del>
      <w:r w:rsidR="00E56E69" w:rsidRPr="00E56E69">
        <w:rPr>
          <w:rFonts w:cs="Arial"/>
          <w:szCs w:val="19"/>
          <w:lang w:val="sk-SK"/>
        </w:rPr>
        <w:t xml:space="preserve"> a</w:t>
      </w:r>
      <w:r w:rsidR="005964CA">
        <w:rPr>
          <w:rFonts w:cs="Arial"/>
          <w:szCs w:val="19"/>
          <w:lang w:val="sk-SK"/>
        </w:rPr>
        <w:t>lebo</w:t>
      </w:r>
      <w:del w:id="43" w:author="Miruška Hrabčáková" w:date="2018-10-24T08:29:00Z">
        <w:r w:rsidR="00E56E69" w:rsidRPr="00E56E69" w:rsidDel="005964CA">
          <w:rPr>
            <w:rFonts w:cs="Arial"/>
            <w:szCs w:val="19"/>
            <w:lang w:val="sk-SK"/>
          </w:rPr>
          <w:delText>j</w:delText>
        </w:r>
      </w:del>
      <w:r w:rsidR="00E56E69" w:rsidRPr="00E56E69">
        <w:rPr>
          <w:rFonts w:cs="Arial"/>
          <w:szCs w:val="19"/>
          <w:lang w:val="sk-SK"/>
        </w:rPr>
        <w:t xml:space="preserve"> fyzická osoba, zodpovedná za začatie alebo za začatie a implementáciu operácií. V kontexte schém štátnej pomoci a schém pomoci "de </w:t>
      </w:r>
      <w:proofErr w:type="spellStart"/>
      <w:r w:rsidR="00E56E69" w:rsidRPr="00E56E69">
        <w:rPr>
          <w:rFonts w:cs="Arial"/>
          <w:szCs w:val="19"/>
          <w:lang w:val="sk-SK"/>
        </w:rPr>
        <w:t>minimis</w:t>
      </w:r>
      <w:proofErr w:type="spellEnd"/>
      <w:r w:rsidR="00E56E69" w:rsidRPr="00E56E69">
        <w:rPr>
          <w:rFonts w:cs="Arial"/>
          <w:szCs w:val="19"/>
          <w:lang w:val="sk-SK"/>
        </w:rPr>
        <w:t xml:space="preserve">"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 xml:space="preserve">NFP, pričom za žiadnych okolností nesmie prekročiť termín stanovený v článku 65 ods. 2 všeobecného nariadenia, </w:t>
      </w:r>
      <w:proofErr w:type="spellStart"/>
      <w:r w:rsidRPr="0073389C">
        <w:rPr>
          <w:lang w:val="sk-SK"/>
        </w:rPr>
        <w:t>t.j</w:t>
      </w:r>
      <w:proofErr w:type="spellEnd"/>
      <w:r w:rsidRPr="0073389C">
        <w:rPr>
          <w:lang w:val="sk-SK"/>
        </w:rPr>
        <w:t>.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67AE3884"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7A55CDF1" w14:textId="49412EAD"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r w:rsidR="00E56E69" w:rsidRPr="00E56E69">
        <w:rPr>
          <w:rFonts w:cs="Arial"/>
          <w:szCs w:val="19"/>
          <w:lang w:val="sk-SK"/>
        </w:rPr>
        <w:t xml:space="preserve"> </w:t>
      </w:r>
      <w:r w:rsidR="00E56E69" w:rsidRPr="00E56E69">
        <w:rPr>
          <w:lang w:val="sk-SK"/>
        </w:rPr>
        <w:t xml:space="preserve">a v súlade so zákonom č. 357/2015 </w:t>
      </w:r>
      <w:proofErr w:type="spellStart"/>
      <w:r w:rsidR="00E56E69" w:rsidRPr="00E56E69">
        <w:rPr>
          <w:lang w:val="sk-SK"/>
        </w:rPr>
        <w:t>Z.z</w:t>
      </w:r>
      <w:proofErr w:type="spellEnd"/>
      <w:r w:rsidR="00E56E69" w:rsidRPr="00E56E69">
        <w:rPr>
          <w:lang w:val="sk-SK"/>
        </w:rPr>
        <w:t>. o finančnej kontrole a audite.</w:t>
      </w:r>
      <w:r w:rsidR="001E445D" w:rsidRPr="00E56E69">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6"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w:t>
      </w:r>
      <w:r w:rsidR="00C6030F" w:rsidRPr="0073389C">
        <w:rPr>
          <w:szCs w:val="19"/>
          <w:lang w:val="sk-SK"/>
        </w:rPr>
        <w:lastRenderedPageBreak/>
        <w:t xml:space="preserve">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w:t>
      </w:r>
      <w:proofErr w:type="spellStart"/>
      <w:r w:rsidR="00CC633A" w:rsidRPr="007D64B8">
        <w:rPr>
          <w:lang w:val="sk-SK"/>
        </w:rPr>
        <w:t>minimis</w:t>
      </w:r>
      <w:proofErr w:type="spellEnd"/>
      <w:r w:rsidR="00CC633A" w:rsidRPr="007D64B8">
        <w:rPr>
          <w:lang w:val="sk-SK"/>
        </w:rPr>
        <w:t xml:space="preserve"> ako aj štátna pomoc. Povinnosti zmluvných strán, ktoré pre </w:t>
      </w:r>
      <w:proofErr w:type="spellStart"/>
      <w:r w:rsidR="00CC633A" w:rsidRPr="007D64B8">
        <w:rPr>
          <w:lang w:val="sk-SK"/>
        </w:rPr>
        <w:t>ne</w:t>
      </w:r>
      <w:proofErr w:type="spellEnd"/>
      <w:r w:rsidR="00CC633A" w:rsidRPr="007D64B8">
        <w:rPr>
          <w:lang w:val="sk-SK"/>
        </w:rPr>
        <w:t xml:space="preserv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7A55CDFB" w14:textId="4E8B137E"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2843A214"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w:t>
      </w:r>
      <w:proofErr w:type="spellStart"/>
      <w:r w:rsidRPr="00BD3255">
        <w:rPr>
          <w:rFonts w:eastAsia="Times" w:cs="Arial"/>
          <w:color w:val="000000"/>
          <w:szCs w:val="19"/>
          <w:lang w:eastAsia="x-none"/>
        </w:rPr>
        <w:t>predfinancovanie</w:t>
      </w:r>
      <w:proofErr w:type="spellEnd"/>
      <w:r w:rsidRPr="00BD3255">
        <w:rPr>
          <w:rFonts w:eastAsia="Times" w:cs="Arial"/>
          <w:color w:val="000000"/>
          <w:szCs w:val="19"/>
          <w:lang w:eastAsia="x-none"/>
        </w:rPr>
        <w:t>,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w:t>
      </w:r>
    </w:p>
    <w:p w14:paraId="45AD9236"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3090F9AE" w14:textId="2ECEFD42"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w:t>
      </w:r>
      <w:r w:rsidR="00DC55DD" w:rsidRPr="0073389C">
        <w:rPr>
          <w:rFonts w:cs="Arial"/>
          <w:szCs w:val="19"/>
          <w:lang w:val="sk-SK"/>
        </w:rPr>
        <w:lastRenderedPageBreak/>
        <w:t xml:space="preserve">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w:t>
      </w:r>
      <w:proofErr w:type="spellStart"/>
      <w:r w:rsidRPr="0073389C">
        <w:rPr>
          <w:rFonts w:cs="Arial"/>
          <w:szCs w:val="19"/>
          <w:lang w:val="sk-SK"/>
        </w:rPr>
        <w:t>t.j</w:t>
      </w:r>
      <w:proofErr w:type="spellEnd"/>
      <w:r w:rsidRPr="0073389C">
        <w:rPr>
          <w:rFonts w:cs="Arial"/>
          <w:szCs w:val="19"/>
          <w:lang w:val="sk-SK"/>
        </w:rPr>
        <w:t xml:space="preserve">.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Žiadosť o platbu (ďalej aj „</w:t>
      </w:r>
      <w:proofErr w:type="spellStart"/>
      <w:r w:rsidRPr="0073389C">
        <w:rPr>
          <w:rFonts w:cs="Arial"/>
          <w:b/>
          <w:szCs w:val="19"/>
          <w:lang w:val="sk-SK"/>
        </w:rPr>
        <w:t>ŽoP</w:t>
      </w:r>
      <w:proofErr w:type="spellEnd"/>
      <w:r w:rsidRPr="0073389C">
        <w:rPr>
          <w:rFonts w:cs="Arial"/>
          <w:b/>
          <w:szCs w:val="19"/>
          <w:lang w:val="sk-SK"/>
        </w:rPr>
        <w:t>“)</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w:t>
      </w:r>
      <w:proofErr w:type="spellStart"/>
      <w:r w:rsidR="00821A36" w:rsidRPr="0073389C">
        <w:rPr>
          <w:rFonts w:cs="Arial"/>
          <w:szCs w:val="19"/>
          <w:lang w:val="sk-SK"/>
        </w:rPr>
        <w:t>t.j</w:t>
      </w:r>
      <w:proofErr w:type="spellEnd"/>
      <w:r w:rsidR="00821A36" w:rsidRPr="0073389C">
        <w:rPr>
          <w:rFonts w:cs="Arial"/>
          <w:szCs w:val="19"/>
          <w:lang w:val="sk-SK"/>
        </w:rPr>
        <w:t xml:space="preserve">. prostriedky EÚ a štátneho rozpočtu na spolufinancovanie v príslušnom pomere. </w:t>
      </w:r>
      <w:proofErr w:type="spellStart"/>
      <w:r w:rsidR="00E77BF4">
        <w:rPr>
          <w:rFonts w:cs="Arial"/>
          <w:szCs w:val="19"/>
          <w:lang w:val="sk-SK"/>
        </w:rPr>
        <w:t>ŽoP</w:t>
      </w:r>
      <w:proofErr w:type="spellEnd"/>
      <w:r w:rsidR="00821A36" w:rsidRPr="0073389C">
        <w:rPr>
          <w:rFonts w:cs="Arial"/>
          <w:szCs w:val="19"/>
          <w:lang w:val="sk-SK"/>
        </w:rPr>
        <w:t xml:space="preserve"> prijímateľ eviduje v ITMS2014+</w:t>
      </w:r>
      <w:r w:rsidR="00DC55DD" w:rsidRPr="0073389C">
        <w:rPr>
          <w:rFonts w:cs="Arial"/>
          <w:szCs w:val="19"/>
          <w:lang w:val="sk-SK"/>
        </w:rPr>
        <w:t>;</w:t>
      </w:r>
    </w:p>
    <w:p w14:paraId="7A55CE08" w14:textId="631E4A2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w:t>
      </w:r>
      <w:proofErr w:type="spellStart"/>
      <w:r w:rsidRPr="0073389C">
        <w:rPr>
          <w:rFonts w:cs="Arial"/>
          <w:b/>
          <w:szCs w:val="19"/>
          <w:lang w:val="sk-SK"/>
        </w:rPr>
        <w:t>Ž</w:t>
      </w:r>
      <w:r w:rsidR="00DC55DD" w:rsidRPr="0073389C">
        <w:rPr>
          <w:rFonts w:cs="Arial"/>
          <w:b/>
          <w:szCs w:val="19"/>
          <w:lang w:val="sk-SK"/>
        </w:rPr>
        <w:t>oV</w:t>
      </w:r>
      <w:r w:rsidRPr="0073389C">
        <w:rPr>
          <w:rFonts w:cs="Arial"/>
          <w:b/>
          <w:szCs w:val="19"/>
          <w:lang w:val="sk-SK"/>
        </w:rPr>
        <w:t>FP</w:t>
      </w:r>
      <w:proofErr w:type="spellEnd"/>
      <w:r w:rsidRPr="0073389C">
        <w:rPr>
          <w:rFonts w:cs="Arial"/>
          <w:b/>
          <w:szCs w:val="19"/>
          <w:lang w:val="sk-SK"/>
        </w:rPr>
        <w:t>“)</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44" w:name="_Toc410907847"/>
      <w:bookmarkStart w:id="45" w:name="_Toc440372857"/>
      <w:bookmarkStart w:id="46" w:name="_Toc440636368"/>
      <w:r>
        <w:rPr>
          <w:lang w:val="sk-SK"/>
        </w:rPr>
        <w:lastRenderedPageBreak/>
        <w:t>Použité s</w:t>
      </w:r>
      <w:r w:rsidR="00AE5A8F" w:rsidRPr="0073389C">
        <w:rPr>
          <w:lang w:val="sk-SK"/>
        </w:rPr>
        <w:t>kratky</w:t>
      </w:r>
      <w:bookmarkEnd w:id="44"/>
      <w:bookmarkEnd w:id="45"/>
      <w:bookmarkEnd w:id="46"/>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proofErr w:type="spellStart"/>
      <w:r>
        <w:rPr>
          <w:rFonts w:cs="Arial"/>
          <w:szCs w:val="19"/>
        </w:rPr>
        <w:t>finančná</w:t>
      </w:r>
      <w:proofErr w:type="spellEnd"/>
      <w:r>
        <w:rPr>
          <w:rFonts w:cs="Arial"/>
          <w:szCs w:val="19"/>
        </w:rPr>
        <w:t xml:space="preserve"> </w:t>
      </w:r>
      <w:proofErr w:type="spellStart"/>
      <w:r>
        <w:rPr>
          <w:rFonts w:cs="Arial"/>
          <w:szCs w:val="19"/>
        </w:rPr>
        <w:t>kontrola</w:t>
      </w:r>
      <w:proofErr w:type="spellEnd"/>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Default="00821A36" w:rsidP="00E135DC">
      <w:pPr>
        <w:pStyle w:val="Bulletslevel1"/>
        <w:numPr>
          <w:ilvl w:val="0"/>
          <w:numId w:val="0"/>
        </w:numPr>
        <w:spacing w:line="288" w:lineRule="auto"/>
        <w:jc w:val="both"/>
        <w:rPr>
          <w:ins w:id="47" w:author="Andrea Bergmannová" w:date="2018-12-10T15:57:00Z"/>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1612A81B" w14:textId="64C7D7C4" w:rsidR="00215CFC" w:rsidRPr="0073389C" w:rsidRDefault="00215CFC" w:rsidP="00E135DC">
      <w:pPr>
        <w:pStyle w:val="Bulletslevel1"/>
        <w:numPr>
          <w:ilvl w:val="0"/>
          <w:numId w:val="0"/>
        </w:numPr>
        <w:spacing w:line="288" w:lineRule="auto"/>
        <w:jc w:val="both"/>
        <w:rPr>
          <w:rFonts w:cs="Arial"/>
          <w:lang w:val="sk-SK"/>
        </w:rPr>
      </w:pPr>
      <w:ins w:id="48" w:author="Andrea Bergmannová" w:date="2018-12-10T15:57:00Z">
        <w:r>
          <w:rPr>
            <w:rFonts w:cs="Arial"/>
            <w:lang w:val="sk-SK"/>
          </w:rPr>
          <w:t>DNS</w:t>
        </w:r>
        <w:r>
          <w:rPr>
            <w:rFonts w:cs="Arial"/>
            <w:lang w:val="sk-SK"/>
          </w:rPr>
          <w:tab/>
        </w:r>
        <w:r>
          <w:rPr>
            <w:rFonts w:cs="Arial"/>
            <w:lang w:val="sk-SK"/>
          </w:rPr>
          <w:tab/>
          <w:t>Dynamický nákupný systém</w:t>
        </w:r>
      </w:ins>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proofErr w:type="spellStart"/>
      <w:r>
        <w:rPr>
          <w:rFonts w:cs="Arial"/>
          <w:lang w:val="sk-SK"/>
        </w:rPr>
        <w:t>FKnM</w:t>
      </w:r>
      <w:proofErr w:type="spellEnd"/>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proofErr w:type="spellStart"/>
      <w:r w:rsidRPr="0073389C">
        <w:rPr>
          <w:rFonts w:cs="Arial"/>
          <w:lang w:val="sk-SK"/>
        </w:rPr>
        <w:lastRenderedPageBreak/>
        <w:t>ŽoP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proofErr w:type="spellStart"/>
      <w:r w:rsidRPr="0073389C">
        <w:rPr>
          <w:rFonts w:cs="Arial"/>
          <w:lang w:val="sk-SK"/>
        </w:rPr>
        <w:t>ŽoVFP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49" w:name="_Toc440372858"/>
      <w:bookmarkStart w:id="50" w:name="_Toc440636369"/>
      <w:r w:rsidRPr="0073389C">
        <w:rPr>
          <w:lang w:val="sk-SK"/>
        </w:rPr>
        <w:lastRenderedPageBreak/>
        <w:t>Legislatíva</w:t>
      </w:r>
      <w:bookmarkEnd w:id="49"/>
      <w:bookmarkEnd w:id="50"/>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394/2012 </w:t>
      </w:r>
      <w:proofErr w:type="spellStart"/>
      <w:r w:rsidRPr="0073389C">
        <w:rPr>
          <w:rFonts w:cs="Arial"/>
          <w:lang w:val="sk-SK"/>
        </w:rPr>
        <w:t>Z.z</w:t>
      </w:r>
      <w:proofErr w:type="spellEnd"/>
      <w:r w:rsidRPr="0073389C">
        <w:rPr>
          <w:rFonts w:cs="Arial"/>
          <w:lang w:val="sk-SK"/>
        </w:rPr>
        <w:t>.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46320CB9" w:rsidR="00AE5A8F" w:rsidRPr="0073389C" w:rsidRDefault="00AE5A8F" w:rsidP="009F56AB">
      <w:pPr>
        <w:pStyle w:val="Nadpis1"/>
        <w:spacing w:line="288" w:lineRule="auto"/>
        <w:rPr>
          <w:rFonts w:ascii="Arial" w:hAnsi="Arial"/>
          <w:lang w:val="sk-SK"/>
        </w:rPr>
      </w:pPr>
      <w:bookmarkStart w:id="51" w:name="_Toc410907848"/>
      <w:bookmarkStart w:id="52" w:name="_Toc440372859"/>
      <w:bookmarkStart w:id="53" w:name="_Toc440636370"/>
      <w:r w:rsidRPr="0073389C">
        <w:rPr>
          <w:rFonts w:ascii="Arial" w:hAnsi="Arial"/>
          <w:lang w:val="sk-SK"/>
        </w:rPr>
        <w:lastRenderedPageBreak/>
        <w:t>Realizácia projektov</w:t>
      </w:r>
      <w:bookmarkEnd w:id="51"/>
      <w:bookmarkEnd w:id="52"/>
      <w:bookmarkEnd w:id="53"/>
    </w:p>
    <w:p w14:paraId="7A55CE40" w14:textId="77777777" w:rsidR="00AE5A8F" w:rsidRPr="0073389C" w:rsidRDefault="00AE5A8F" w:rsidP="009F56AB">
      <w:pPr>
        <w:pStyle w:val="Nadpis2"/>
        <w:spacing w:line="288" w:lineRule="auto"/>
        <w:rPr>
          <w:lang w:val="sk-SK"/>
        </w:rPr>
      </w:pPr>
      <w:bookmarkStart w:id="54" w:name="_Toc410907849"/>
      <w:bookmarkStart w:id="55" w:name="_Toc440372860"/>
      <w:bookmarkStart w:id="56" w:name="_Toc440636371"/>
      <w:r w:rsidRPr="0073389C">
        <w:rPr>
          <w:lang w:val="sk-SK"/>
        </w:rPr>
        <w:t>Všeobecné informácie k realizácii projektov</w:t>
      </w:r>
      <w:bookmarkEnd w:id="54"/>
      <w:bookmarkEnd w:id="55"/>
      <w:bookmarkEnd w:id="56"/>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57" w:name="_Toc410907850"/>
      <w:bookmarkStart w:id="58" w:name="_Toc440372861"/>
      <w:bookmarkStart w:id="59" w:name="_Toc440636372"/>
      <w:r w:rsidRPr="0073389C">
        <w:rPr>
          <w:lang w:val="sk-SK"/>
        </w:rPr>
        <w:t>Všeobecné informácie</w:t>
      </w:r>
      <w:bookmarkEnd w:id="57"/>
      <w:bookmarkEnd w:id="58"/>
      <w:bookmarkEnd w:id="59"/>
      <w:r w:rsidRPr="0073389C">
        <w:rPr>
          <w:lang w:val="sk-SK"/>
        </w:rPr>
        <w:t xml:space="preserve"> </w:t>
      </w:r>
    </w:p>
    <w:p w14:paraId="7A55CE42" w14:textId="437A6F5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0BC0BCC6" w14:textId="198F389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Pr>
          <w:lang w:val="sk-SK"/>
        </w:rPr>
        <w:t>)</w:t>
      </w:r>
      <w:r w:rsidR="00FA09D2">
        <w:rPr>
          <w:lang w:val="sk-SK"/>
        </w:rPr>
        <w:t xml:space="preserve">. Táto skutočnosť má vplyv najmä 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w:t>
      </w:r>
      <w:proofErr w:type="spellStart"/>
      <w:r w:rsidR="00A91B33">
        <w:rPr>
          <w:lang w:val="sk-SK"/>
        </w:rPr>
        <w:t>ŽoP</w:t>
      </w:r>
      <w:proofErr w:type="spellEnd"/>
      <w:r w:rsidR="000A7909">
        <w:rPr>
          <w:lang w:val="sk-SK"/>
        </w:rPr>
        <w:t>.</w:t>
      </w:r>
      <w:r w:rsidR="00846ECE">
        <w:rPr>
          <w:lang w:val="sk-SK"/>
        </w:rPr>
        <w:t xml:space="preserve"> </w:t>
      </w:r>
    </w:p>
    <w:p w14:paraId="7A55CE43" w14:textId="579EED88"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7" w:history="1">
        <w:r w:rsidR="00EC0303" w:rsidRPr="0073389C">
          <w:rPr>
            <w:rStyle w:val="Hypertextovprepojenie"/>
            <w:rFonts w:cs="Arial"/>
            <w:szCs w:val="19"/>
            <w:lang w:val="sk-SK"/>
          </w:rPr>
          <w:t>www.opevs.eu</w:t>
        </w:r>
      </w:hyperlink>
      <w:r w:rsidR="00E0774C" w:rsidRPr="008601CC">
        <w:rPr>
          <w:rStyle w:val="Hypertextovprepojenie"/>
          <w:rFonts w:cs="Arial"/>
          <w:color w:val="auto"/>
          <w:szCs w:val="19"/>
          <w:u w:val="none"/>
          <w:lang w:val="sk-SK"/>
        </w:rPr>
        <w:t>, resp.</w:t>
      </w:r>
      <w:r w:rsidR="00E0774C" w:rsidRPr="008601CC">
        <w:rPr>
          <w:rStyle w:val="Hypertextovprepojenie"/>
          <w:rFonts w:cs="Arial"/>
          <w:color w:val="auto"/>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60" w:name="_Toc410907851"/>
      <w:bookmarkStart w:id="61" w:name="_Toc440372862"/>
      <w:bookmarkStart w:id="62" w:name="_Toc440636373"/>
      <w:r w:rsidRPr="0073389C">
        <w:rPr>
          <w:lang w:val="sk-SK"/>
        </w:rPr>
        <w:t>Na čo nezabudnúť po podpise zmluvy</w:t>
      </w:r>
      <w:bookmarkEnd w:id="60"/>
      <w:bookmarkEnd w:id="61"/>
      <w:bookmarkEnd w:id="62"/>
    </w:p>
    <w:p w14:paraId="7A55CE47" w14:textId="4763B121"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lastRenderedPageBreak/>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3C8D412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 xml:space="preserve">Personálna matica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 xml:space="preserve">môže pristúpiť k pozastaveniu, zamietnutiu alebo upraveniu výšky platby v </w:t>
      </w:r>
      <w:proofErr w:type="spellStart"/>
      <w:r w:rsidR="00492025" w:rsidRPr="0073389C">
        <w:t>ŽoP</w:t>
      </w:r>
      <w:proofErr w:type="spellEnd"/>
      <w:r w:rsidR="00492025" w:rsidRPr="0073389C">
        <w:t>.</w:t>
      </w:r>
    </w:p>
    <w:p w14:paraId="7A55CE4C" w14:textId="013F68F1"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5"/>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lastRenderedPageBreak/>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w:t>
      </w:r>
      <w:proofErr w:type="spellStart"/>
      <w:r w:rsidRPr="0073389C">
        <w:rPr>
          <w:lang w:val="sk-SK"/>
        </w:rPr>
        <w:t>ov</w:t>
      </w:r>
      <w:proofErr w:type="spellEnd"/>
      <w:r w:rsidRPr="0073389C">
        <w:rPr>
          <w:lang w:val="sk-SK"/>
        </w:rPr>
        <w:t xml:space="preserve">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15F50678"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hyperlink r:id="rId18" w:history="1">
        <w:r w:rsidR="003E2E6B" w:rsidRPr="0073389C">
          <w:rPr>
            <w:rStyle w:val="Hypertextovprepojenie"/>
          </w:rPr>
          <w:t>http://www.opevs.eu</w:t>
        </w:r>
      </w:hyperlink>
      <w:r w:rsidR="00060961" w:rsidRPr="00CD3EC9">
        <w:rPr>
          <w:rStyle w:val="Hypertextovprepojenie"/>
          <w:color w:val="auto"/>
          <w:u w:val="none"/>
        </w:rPr>
        <w:t>,</w:t>
      </w:r>
      <w:r w:rsidR="005B7659" w:rsidRPr="00CD3EC9">
        <w:rPr>
          <w:rStyle w:val="Hypertextovprepojenie"/>
          <w:color w:val="auto"/>
          <w:u w:val="none"/>
        </w:rPr>
        <w:t xml:space="preserve"> resp.</w:t>
      </w:r>
      <w:r w:rsidR="005B7659" w:rsidRPr="00402129">
        <w:rPr>
          <w:rStyle w:val="Hypertextovprepojenie"/>
          <w:color w:val="auto"/>
        </w:rPr>
        <w:t xml:space="preserve"> </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63" w:name="_Toc410907852"/>
      <w:bookmarkStart w:id="64" w:name="_Toc440372863"/>
      <w:bookmarkStart w:id="65" w:name="_Toc440636374"/>
      <w:r w:rsidRPr="0073389C">
        <w:rPr>
          <w:lang w:val="sk-SK"/>
        </w:rPr>
        <w:t>Monitorovanie projektu</w:t>
      </w:r>
      <w:bookmarkEnd w:id="63"/>
      <w:bookmarkEnd w:id="64"/>
      <w:bookmarkEnd w:id="65"/>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311DE1A1" w:rsidR="00355CD9" w:rsidRPr="0073389C" w:rsidRDefault="00355CD9" w:rsidP="00AE0D10">
      <w:pPr>
        <w:spacing w:before="120" w:after="120" w:line="288" w:lineRule="auto"/>
        <w:jc w:val="both"/>
      </w:pPr>
      <w:r w:rsidRPr="0073389C">
        <w:t xml:space="preserve">Prijímateľ predkladá monitorovacie správy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w:t>
      </w:r>
      <w:r w:rsidRPr="0073389C">
        <w:rPr>
          <w:szCs w:val="19"/>
          <w:lang w:val="sk-SK"/>
        </w:rPr>
        <w:lastRenderedPageBreak/>
        <w:t xml:space="preserve">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A0AB22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523896EA" w14:textId="213BBC1A" w:rsidR="00B67CE8" w:rsidRPr="00C23F4C" w:rsidRDefault="00E50FF1" w:rsidP="00B67CE8">
      <w:pPr>
        <w:pStyle w:val="Default"/>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6"/>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w:t>
      </w:r>
      <w:proofErr w:type="spellStart"/>
      <w:r w:rsidR="00B67CE8" w:rsidRPr="00C23F4C">
        <w:rPr>
          <w:rFonts w:ascii="Arial" w:hAnsi="Arial" w:cs="Arial"/>
          <w:sz w:val="19"/>
          <w:szCs w:val="19"/>
          <w:lang w:val="sk-SK"/>
        </w:rPr>
        <w:t>mikroúdajoch</w:t>
      </w:r>
      <w:proofErr w:type="spellEnd"/>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7"/>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8"/>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B67CE8">
      <w:pPr>
        <w:spacing w:before="120" w:after="120"/>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5122B5">
      <w:pPr>
        <w:spacing w:before="120" w:after="120"/>
        <w:jc w:val="both"/>
        <w:rPr>
          <w:szCs w:val="19"/>
        </w:rPr>
      </w:pPr>
      <w:r w:rsidRPr="005122B5">
        <w:rPr>
          <w:rFonts w:cs="Arial"/>
          <w:color w:val="000000"/>
          <w:szCs w:val="19"/>
        </w:rPr>
        <w:t xml:space="preserve">Ďalšie informácie k  vykazovaniu </w:t>
      </w:r>
      <w:proofErr w:type="spellStart"/>
      <w:r w:rsidRPr="005122B5">
        <w:rPr>
          <w:rFonts w:cs="Arial"/>
          <w:color w:val="000000"/>
          <w:szCs w:val="19"/>
        </w:rPr>
        <w:t>mikroúdajov</w:t>
      </w:r>
      <w:proofErr w:type="spellEnd"/>
      <w:r w:rsidRPr="005122B5">
        <w:rPr>
          <w:rFonts w:cs="Arial"/>
          <w:color w:val="000000"/>
          <w:szCs w:val="19"/>
        </w:rPr>
        <w:t xml:space="preserve">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w:t>
      </w:r>
      <w:proofErr w:type="spellStart"/>
      <w:r w:rsidRPr="00F010A7">
        <w:rPr>
          <w:szCs w:val="19"/>
        </w:rPr>
        <w:t>ŽoP</w:t>
      </w:r>
      <w:proofErr w:type="spellEnd"/>
      <w:r w:rsidRPr="00F010A7" w:rsidDel="00E83090">
        <w:rPr>
          <w:szCs w:val="19"/>
        </w:rPr>
        <w:t xml:space="preserve"> </w:t>
      </w:r>
    </w:p>
    <w:p w14:paraId="6269050C" w14:textId="0A0BFA8C"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proofErr w:type="spellStart"/>
      <w:r w:rsidR="00215D0B" w:rsidRPr="0027405B">
        <w:rPr>
          <w:rFonts w:ascii="Arial" w:hAnsi="Arial" w:cs="Arial"/>
          <w:sz w:val="19"/>
          <w:szCs w:val="19"/>
          <w:lang w:val="sk-SK"/>
        </w:rPr>
        <w:t>ŽoP</w:t>
      </w:r>
      <w:proofErr w:type="spellEnd"/>
      <w:r w:rsidRPr="0027405B">
        <w:rPr>
          <w:rFonts w:ascii="Arial" w:hAnsi="Arial" w:cs="Arial"/>
          <w:sz w:val="19"/>
          <w:szCs w:val="19"/>
          <w:lang w:val="sk-SK"/>
        </w:rPr>
        <w:t xml:space="preserve"> </w:t>
      </w:r>
      <w:r w:rsidR="0044377D" w:rsidRPr="0027405B">
        <w:rPr>
          <w:rFonts w:ascii="Arial" w:hAnsi="Arial" w:cs="Arial"/>
          <w:sz w:val="19"/>
          <w:szCs w:val="19"/>
          <w:lang w:val="sk-SK"/>
        </w:rPr>
        <w:t xml:space="preserve">typu priebežná platba, zúčtovanie zálohovej platby a poskytnutie </w:t>
      </w:r>
      <w:proofErr w:type="spellStart"/>
      <w:r w:rsidR="0044377D" w:rsidRPr="0027405B">
        <w:rPr>
          <w:rFonts w:ascii="Arial" w:hAnsi="Arial" w:cs="Arial"/>
          <w:sz w:val="19"/>
          <w:szCs w:val="19"/>
          <w:lang w:val="sk-SK"/>
        </w:rPr>
        <w:t>predfinancovania</w:t>
      </w:r>
      <w:proofErr w:type="spellEnd"/>
      <w:r w:rsidRPr="0027405B">
        <w:rPr>
          <w:rFonts w:ascii="Arial" w:hAnsi="Arial" w:cs="Arial"/>
          <w:sz w:val="19"/>
          <w:szCs w:val="19"/>
          <w:lang w:val="sk-SK"/>
        </w:rPr>
        <w:t xml:space="preserve">. </w:t>
      </w:r>
      <w:r w:rsidR="00215D0B" w:rsidRPr="0027405B">
        <w:rPr>
          <w:rFonts w:ascii="Arial" w:hAnsi="Arial" w:cs="Arial"/>
          <w:sz w:val="19"/>
          <w:szCs w:val="19"/>
          <w:lang w:val="sk-SK"/>
        </w:rPr>
        <w:lastRenderedPageBreak/>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2D7FFBF0" w14:textId="77777777" w:rsidR="00FD7E98" w:rsidRPr="0054520F" w:rsidRDefault="00FD7E98" w:rsidP="00FD7E98">
      <w:pPr>
        <w:pStyle w:val="Default"/>
        <w:jc w:val="both"/>
        <w:rP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 xml:space="preserve">Pozn.: z dôvodu zamedzenia duplicitného predkladania dokumentácie, v prípade, ak prijímateľ predložil niektoré z príloh v rámci </w:t>
      </w:r>
      <w:proofErr w:type="spellStart"/>
      <w:r w:rsidRPr="0073389C">
        <w:t>ŽoP</w:t>
      </w:r>
      <w:proofErr w:type="spellEnd"/>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100B3F6A"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w:t>
      </w:r>
      <w:proofErr w:type="spellStart"/>
      <w:r w:rsidRPr="0073389C">
        <w:t>ŽoP</w:t>
      </w:r>
      <w:proofErr w:type="spellEnd"/>
      <w:r w:rsidRPr="0073389C">
        <w:t xml:space="preserve">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27CA103C"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9"/>
      </w:r>
      <w:r w:rsidRPr="0073389C">
        <w:rPr>
          <w:szCs w:val="19"/>
          <w:lang w:val="sk-SK"/>
        </w:rPr>
        <w:t>.</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zoznam výstupov jednotlivých aktivít projektu; </w:t>
      </w:r>
    </w:p>
    <w:p w14:paraId="7A55CE72" w14:textId="67287701" w:rsidR="002F32E4" w:rsidRPr="0073389C" w:rsidRDefault="002F32E4" w:rsidP="0027405B">
      <w:pPr>
        <w:pStyle w:val="Bulletslevel2"/>
        <w:numPr>
          <w:ilvl w:val="0"/>
          <w:numId w:val="77"/>
        </w:numPr>
        <w:spacing w:after="120" w:line="288" w:lineRule="auto"/>
        <w:jc w:val="both"/>
        <w:rPr>
          <w:szCs w:val="19"/>
          <w:lang w:val="sk-SK"/>
        </w:rPr>
      </w:pPr>
      <w:r w:rsidRPr="0073389C">
        <w:rPr>
          <w:szCs w:val="19"/>
          <w:lang w:val="sk-SK"/>
        </w:rPr>
        <w:t>ďalšiu dokumentáciu</w:t>
      </w:r>
      <w:ins w:id="67" w:author="Milan Matovič" w:date="2018-12-07T15:27:00Z">
        <w:r w:rsidR="001440E5">
          <w:rPr>
            <w:rStyle w:val="Odkaznapoznmkupodiarou"/>
            <w:szCs w:val="19"/>
            <w:lang w:val="sk-SK"/>
          </w:rPr>
          <w:footnoteReference w:id="10"/>
        </w:r>
      </w:ins>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lastRenderedPageBreak/>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27405B">
      <w:pPr>
        <w:pStyle w:val="Bulletslevel1"/>
        <w:numPr>
          <w:ilvl w:val="1"/>
          <w:numId w:val="78"/>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27405B">
      <w:pPr>
        <w:pStyle w:val="Bulletslevel1"/>
        <w:numPr>
          <w:ilvl w:val="1"/>
          <w:numId w:val="78"/>
        </w:numPr>
        <w:rPr>
          <w:lang w:val="sk-SK"/>
        </w:rPr>
      </w:pPr>
      <w:r w:rsidRPr="0073389C">
        <w:rPr>
          <w:lang w:val="sk-SK"/>
        </w:rPr>
        <w:t xml:space="preserve">aktuálne hodnoty ukazovateľov; </w:t>
      </w:r>
    </w:p>
    <w:p w14:paraId="7A55CE78" w14:textId="77777777" w:rsidR="00274ECC" w:rsidRPr="0073389C" w:rsidRDefault="00274ECC" w:rsidP="0027405B">
      <w:pPr>
        <w:pStyle w:val="Bulletslevel1"/>
        <w:numPr>
          <w:ilvl w:val="1"/>
          <w:numId w:val="78"/>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6BCD96AB" w14:textId="1A8C8B0B"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r w:rsidR="00303F2B">
        <w:rPr>
          <w:rFonts w:ascii="Arial" w:hAnsi="Arial"/>
          <w:color w:val="auto"/>
          <w:sz w:val="19"/>
          <w:lang w:val="sk-SK"/>
        </w:rPr>
        <w:t xml:space="preserve"> </w:t>
      </w: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791D5C18" w14:textId="77777777" w:rsidR="000711BA" w:rsidRDefault="00F651CD" w:rsidP="000711BA">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r w:rsidR="000711BA" w:rsidRPr="000711BA">
        <w:rPr>
          <w:rFonts w:ascii="Arial" w:hAnsi="Arial"/>
          <w:color w:val="auto"/>
          <w:sz w:val="19"/>
          <w:lang w:val="sk-SK"/>
        </w:rPr>
        <w:t xml:space="preserve"> </w:t>
      </w:r>
    </w:p>
    <w:p w14:paraId="3658819C" w14:textId="1CBEEE0E" w:rsidR="00F651CD" w:rsidRDefault="000711BA" w:rsidP="00F651CD">
      <w:pPr>
        <w:pStyle w:val="Default"/>
        <w:jc w:val="both"/>
        <w:rPr>
          <w:rFonts w:ascii="Arial" w:hAnsi="Arial"/>
          <w:color w:val="auto"/>
          <w:sz w:val="19"/>
          <w:lang w:val="sk-SK"/>
        </w:rPr>
      </w:pPr>
      <w:r>
        <w:rPr>
          <w:rFonts w:ascii="Arial" w:hAnsi="Arial"/>
          <w:color w:val="auto"/>
          <w:sz w:val="19"/>
          <w:lang w:val="sk-SK"/>
        </w:rPr>
        <w:t xml:space="preserve">Nižšie uvedené postupy a príklady spôsobu výpočtu slúžia  na základné vymedzenie sumy NFP, ktorú môže RO pre OP EVS požadovať od prijímateľa vrátiť v zmysle čl. 10, ods.1 písmeno j) </w:t>
      </w:r>
      <w:r w:rsidR="00460926">
        <w:rPr>
          <w:rFonts w:ascii="Arial" w:hAnsi="Arial"/>
          <w:color w:val="auto"/>
          <w:sz w:val="19"/>
          <w:lang w:val="sk-SK"/>
        </w:rPr>
        <w:t xml:space="preserve">VZP </w:t>
      </w:r>
      <w:r>
        <w:rPr>
          <w:rFonts w:ascii="Arial" w:hAnsi="Arial"/>
          <w:color w:val="auto"/>
          <w:sz w:val="19"/>
          <w:lang w:val="sk-SK"/>
        </w:rPr>
        <w:t>Zmluvy o NFP.</w:t>
      </w:r>
      <w:r w:rsidR="00A7336C">
        <w:rPr>
          <w:rFonts w:ascii="Arial" w:hAnsi="Arial"/>
          <w:color w:val="auto"/>
          <w:sz w:val="19"/>
          <w:lang w:val="sk-SK"/>
        </w:rPr>
        <w:br/>
      </w: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11"/>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52D1C9C2"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 xml:space="preserve">posudzovaného ukazovateľa vo viacerých hlavných aktivitách, berie sa do úvahy aritmetický priemer za dotknuté ukazovatele a aktivity. Cieľom takéhoto postupného </w:t>
      </w:r>
      <w:r w:rsidRPr="00E57B69">
        <w:rPr>
          <w:rFonts w:ascii="Arial" w:hAnsi="Arial"/>
          <w:color w:val="auto"/>
          <w:sz w:val="19"/>
          <w:lang w:val="sk-SK"/>
        </w:rPr>
        <w:lastRenderedPageBreak/>
        <w:t>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1A7ED25A" w14:textId="77777777" w:rsidR="00BD3255" w:rsidRDefault="00BD3255" w:rsidP="00F651CD">
      <w:pPr>
        <w:pStyle w:val="Default"/>
        <w:jc w:val="both"/>
        <w:rPr>
          <w:rFonts w:ascii="Arial" w:hAnsi="Arial"/>
          <w:color w:val="auto"/>
          <w:sz w:val="19"/>
          <w:lang w:val="sk-SK"/>
        </w:rPr>
      </w:pPr>
    </w:p>
    <w:p w14:paraId="7A55CE7D" w14:textId="77777777" w:rsidR="007223B7" w:rsidRPr="0073389C" w:rsidRDefault="007223B7" w:rsidP="007223B7">
      <w:pPr>
        <w:pStyle w:val="Nadpis2"/>
        <w:rPr>
          <w:lang w:val="sk-SK"/>
        </w:rPr>
      </w:pPr>
      <w:bookmarkStart w:id="71" w:name="_Toc440372864"/>
      <w:bookmarkStart w:id="72"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71"/>
      <w:bookmarkEnd w:id="72"/>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73" w:name="_Toc440372865"/>
      <w:bookmarkStart w:id="74" w:name="_Toc440636376"/>
      <w:r w:rsidRPr="0073389C">
        <w:rPr>
          <w:lang w:val="sk-SK"/>
        </w:rPr>
        <w:t>Charakter zmien a spôsob posudzovania zmien</w:t>
      </w:r>
      <w:bookmarkEnd w:id="73"/>
      <w:bookmarkEnd w:id="74"/>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 xml:space="preserve">/rozhodnutím o poskytnutí NFP. Cieľom zmenového konania je odborne, objektívne a so zabezpečením dodržania zásady rovnakého prístupu, nediskriminácie a transparentnosti, posúdiť potrebu a vhodnosť zmeny projektu, celkový dopad zmeny v kontexte podmienok </w:t>
      </w:r>
      <w:r w:rsidRPr="0073389C">
        <w:lastRenderedPageBreak/>
        <w:t>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56F72F79"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1700631D" w14:textId="1DF7BDC9" w:rsidR="008F0217" w:rsidRDefault="00C750F1" w:rsidP="0027405B">
      <w:pPr>
        <w:pStyle w:val="Odsekzoznamu"/>
        <w:numPr>
          <w:ilvl w:val="0"/>
          <w:numId w:val="9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27405B">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lastRenderedPageBreak/>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0EEC0610" w14:textId="406C9D9F" w:rsidR="00033F4A" w:rsidRDefault="00E008D8" w:rsidP="0027405B">
      <w:pPr>
        <w:numPr>
          <w:ilvl w:val="0"/>
          <w:numId w:val="40"/>
        </w:numPr>
        <w:spacing w:before="120" w:after="120" w:line="288" w:lineRule="auto"/>
        <w:ind w:left="851" w:hanging="284"/>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142DAA72" w14:textId="77777777" w:rsidR="00033F4A" w:rsidRPr="00033F4A" w:rsidRDefault="00033F4A" w:rsidP="00033F4A">
      <w:pPr>
        <w:spacing w:before="120" w:after="120" w:line="288" w:lineRule="auto"/>
        <w:ind w:left="851"/>
        <w:jc w:val="both"/>
        <w:rPr>
          <w:bCs/>
          <w:lang w:eastAsia="cs-CZ"/>
        </w:rPr>
      </w:pPr>
    </w:p>
    <w:p w14:paraId="043D0F26" w14:textId="7383EB7A"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2445138E"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xml:space="preserve">, inak sa jedná podstatné porušenie Zmluvy o NFP s možným následkom odstúpenia od zmluvy s vrátením NFP, resp. časti NFP </w:t>
      </w:r>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75" w:name="_Toc410907854"/>
      <w:bookmarkStart w:id="76" w:name="_Toc440372866"/>
      <w:bookmarkStart w:id="77" w:name="_Toc440636377"/>
      <w:r w:rsidRPr="0073389C">
        <w:rPr>
          <w:lang w:val="sk-SK"/>
        </w:rPr>
        <w:t>Administrácia zmenového konania</w:t>
      </w:r>
      <w:bookmarkEnd w:id="75"/>
      <w:bookmarkEnd w:id="76"/>
      <w:bookmarkEnd w:id="77"/>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lastRenderedPageBreak/>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769C7B40"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w:t>
      </w:r>
      <w:proofErr w:type="spellStart"/>
      <w:r w:rsidRPr="0073389C">
        <w:t>ante</w:t>
      </w:r>
      <w:proofErr w:type="spellEnd"/>
      <w:r w:rsidRPr="0073389C">
        <w:t xml:space="preserv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78" w:name="_Toc410031665"/>
      <w:bookmarkStart w:id="79"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7398038E"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7A55CEBD" w14:textId="03FA16B1" w:rsidR="00563905" w:rsidRDefault="00563905" w:rsidP="009B5B97">
      <w:pPr>
        <w:autoSpaceDE w:val="0"/>
        <w:autoSpaceDN w:val="0"/>
        <w:adjustRightInd w:val="0"/>
        <w:spacing w:before="120" w:after="120" w:line="288" w:lineRule="auto"/>
        <w:jc w:val="both"/>
      </w:pP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80" w:name="_Toc440372867"/>
      <w:bookmarkStart w:id="81" w:name="_Toc440636378"/>
      <w:r w:rsidRPr="0073389C">
        <w:rPr>
          <w:lang w:val="sk-SK"/>
        </w:rPr>
        <w:lastRenderedPageBreak/>
        <w:t>Ukončenie zmluvného vzťahu</w:t>
      </w:r>
      <w:bookmarkEnd w:id="78"/>
      <w:bookmarkEnd w:id="79"/>
      <w:bookmarkEnd w:id="80"/>
      <w:bookmarkEnd w:id="81"/>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w:t>
      </w:r>
      <w:proofErr w:type="spellStart"/>
      <w:r>
        <w:rPr>
          <w:rFonts w:cs="Arial"/>
          <w:szCs w:val="19"/>
        </w:rPr>
        <w:t>nevysporiadanej</w:t>
      </w:r>
      <w:proofErr w:type="spellEnd"/>
      <w:r>
        <w:rPr>
          <w:rFonts w:cs="Arial"/>
          <w:szCs w:val="19"/>
        </w:rPr>
        <w:t xml:space="preserve">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82" w:name="_Toc410907856"/>
      <w:bookmarkStart w:id="83" w:name="_Toc440372868"/>
      <w:bookmarkStart w:id="84" w:name="_Toc440636379"/>
      <w:r w:rsidRPr="0073389C">
        <w:rPr>
          <w:lang w:val="sk-SK"/>
        </w:rPr>
        <w:t>Finančné riadenie</w:t>
      </w:r>
      <w:bookmarkEnd w:id="82"/>
      <w:bookmarkEnd w:id="83"/>
      <w:bookmarkEnd w:id="84"/>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85" w:name="_Toc410907857"/>
      <w:bookmarkStart w:id="86" w:name="_Toc440372869"/>
      <w:bookmarkStart w:id="87" w:name="_Toc440636380"/>
      <w:r w:rsidRPr="0073389C">
        <w:rPr>
          <w:lang w:val="sk-SK"/>
        </w:rPr>
        <w:lastRenderedPageBreak/>
        <w:t>Vedenie účtovníct</w:t>
      </w:r>
      <w:r w:rsidR="004A616F" w:rsidRPr="0073389C">
        <w:rPr>
          <w:lang w:val="sk-SK"/>
        </w:rPr>
        <w:t>va</w:t>
      </w:r>
      <w:bookmarkEnd w:id="85"/>
      <w:bookmarkEnd w:id="86"/>
      <w:bookmarkEnd w:id="87"/>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2"/>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C9B385C"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lastRenderedPageBreak/>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5B69CB1" w14:textId="11B014C8" w:rsidR="009A1EBF" w:rsidRDefault="009A1EBF" w:rsidP="00E61650">
      <w:pPr>
        <w:pStyle w:val="Zkladntext"/>
        <w:spacing w:before="120" w:after="120" w:line="288" w:lineRule="auto"/>
        <w:rPr>
          <w:ins w:id="88" w:author="Milan Matovič" w:date="2018-12-12T15:55:00Z"/>
          <w:rFonts w:ascii="Arial" w:hAnsi="Arial" w:cs="Arial"/>
          <w:sz w:val="19"/>
          <w:szCs w:val="19"/>
          <w:lang w:val="sk-SK" w:eastAsia="en-AU"/>
        </w:rPr>
      </w:pPr>
      <w:ins w:id="89" w:author="Milan Matovič" w:date="2018-12-12T15:55:00Z">
        <w:r w:rsidRPr="009A1EBF">
          <w:rPr>
            <w:rFonts w:ascii="Arial" w:hAnsi="Arial" w:cs="Arial"/>
            <w:sz w:val="19"/>
            <w:szCs w:val="19"/>
            <w:lang w:val="sk-SK" w:eastAsia="en-AU"/>
          </w:rPr>
          <w:t xml:space="preserve">Prijímateľ predložením  </w:t>
        </w:r>
        <w:proofErr w:type="spellStart"/>
        <w:r w:rsidRPr="009A1EBF">
          <w:rPr>
            <w:rFonts w:ascii="Arial" w:hAnsi="Arial" w:cs="Arial"/>
            <w:sz w:val="19"/>
            <w:szCs w:val="19"/>
            <w:lang w:val="sk-SK" w:eastAsia="en-AU"/>
          </w:rPr>
          <w:t>ZoP</w:t>
        </w:r>
        <w:proofErr w:type="spellEnd"/>
        <w:r w:rsidRPr="009A1EBF">
          <w:rPr>
            <w:rFonts w:ascii="Arial" w:hAnsi="Arial" w:cs="Arial"/>
            <w:sz w:val="19"/>
            <w:szCs w:val="19"/>
            <w:lang w:val="sk-SK" w:eastAsia="en-AU"/>
          </w:rPr>
          <w:t xml:space="preserve"> s príznakom  záverečná automaticky deklaruje, že  uhradil všetky </w:t>
        </w:r>
      </w:ins>
      <w:ins w:id="90" w:author="Miruška Hrabčáková" w:date="2018-12-12T15:56:00Z">
        <w:r w:rsidR="00DA0734">
          <w:rPr>
            <w:rFonts w:ascii="Arial" w:hAnsi="Arial" w:cs="Arial"/>
            <w:sz w:val="19"/>
            <w:szCs w:val="19"/>
            <w:lang w:val="sk-SK" w:eastAsia="en-AU"/>
          </w:rPr>
          <w:t>o</w:t>
        </w:r>
      </w:ins>
      <w:ins w:id="91" w:author="Milan Matovič" w:date="2018-12-12T15:55:00Z">
        <w:del w:id="92" w:author="Miruška Hrabčáková" w:date="2018-12-12T15:56:00Z">
          <w:r w:rsidRPr="009A1EBF">
            <w:rPr>
              <w:rFonts w:ascii="Arial" w:hAnsi="Arial" w:cs="Arial"/>
              <w:sz w:val="19"/>
              <w:szCs w:val="19"/>
              <w:lang w:val="sk-SK" w:eastAsia="en-AU"/>
            </w:rPr>
            <w:delText>O</w:delText>
          </w:r>
        </w:del>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ins>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93" w:name="_Toc440372870"/>
      <w:bookmarkStart w:id="94" w:name="_Toc440636381"/>
      <w:bookmarkStart w:id="95"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93"/>
      <w:bookmarkEnd w:id="94"/>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13"/>
      </w:r>
      <w:r w:rsidRPr="0073389C">
        <w:t xml:space="preserve">) </w:t>
      </w:r>
      <w:r w:rsidR="005779A5" w:rsidRPr="0073389C">
        <w:t>poskytovateľovi</w:t>
      </w:r>
      <w:r w:rsidRPr="0073389C">
        <w:t xml:space="preserve"> najneskôr pri predložení predmetnej </w:t>
      </w:r>
      <w:proofErr w:type="spellStart"/>
      <w:r w:rsidRPr="0073389C">
        <w:t>ŽoP</w:t>
      </w:r>
      <w:proofErr w:type="spellEnd"/>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27405B">
      <w:pPr>
        <w:pStyle w:val="Odsekzoznamu"/>
        <w:numPr>
          <w:ilvl w:val="0"/>
          <w:numId w:val="79"/>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60659DD1" w14:textId="79CE02C0"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w:t>
      </w:r>
      <w:proofErr w:type="spellStart"/>
      <w:r w:rsidRPr="00BB4058">
        <w:rPr>
          <w:rFonts w:cs="Arial"/>
          <w:szCs w:val="16"/>
        </w:rPr>
        <w:t>predfinancovania</w:t>
      </w:r>
      <w:proofErr w:type="spellEnd"/>
      <w:r w:rsidRPr="00BB4058">
        <w:rPr>
          <w:rFonts w:cs="Arial"/>
          <w:szCs w:val="16"/>
        </w:rPr>
        <w:t>,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4"/>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w:t>
      </w:r>
      <w:r w:rsidRPr="00BB4058">
        <w:rPr>
          <w:rFonts w:cs="Arial"/>
          <w:szCs w:val="16"/>
        </w:rPr>
        <w:lastRenderedPageBreak/>
        <w:t xml:space="preserve">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5"/>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w:t>
      </w:r>
      <w:proofErr w:type="spellStart"/>
      <w:r w:rsidR="00931F23" w:rsidRPr="008D2E36">
        <w:t>predfinancovania</w:t>
      </w:r>
      <w:proofErr w:type="spellEnd"/>
      <w:r w:rsidR="00931F23" w:rsidRPr="008D2E36">
        <w:t xml:space="preserve"> na základe rozpočtového opatrenia;</w:t>
      </w:r>
    </w:p>
    <w:p w14:paraId="7A55CEF2" w14:textId="1A92D732"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6"/>
      </w:r>
      <w:r w:rsidR="00BE5EA5" w:rsidRPr="0073389C">
        <w:t xml:space="preserve"> </w:t>
      </w:r>
      <w:r w:rsidRPr="0073389C">
        <w:lastRenderedPageBreak/>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7"/>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7CD95216"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6AFDA7F6" w14:textId="77777777" w:rsidR="003F3CEE" w:rsidRPr="00B74DAF" w:rsidRDefault="003F3CEE" w:rsidP="003F3CEE">
      <w:pPr>
        <w:rPr>
          <w:rFonts w:cs="Arial"/>
          <w:b/>
          <w:szCs w:val="19"/>
        </w:rPr>
      </w:pPr>
    </w:p>
    <w:p w14:paraId="382EFF91"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7E0F34F7"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w:t>
      </w:r>
      <w:proofErr w:type="spellStart"/>
      <w:r w:rsidRPr="00B74DAF">
        <w:rPr>
          <w:rFonts w:cs="Arial"/>
          <w:szCs w:val="19"/>
        </w:rPr>
        <w:t>predfinancovania</w:t>
      </w:r>
      <w:proofErr w:type="spellEnd"/>
      <w:r w:rsidRPr="00B74DAF">
        <w:rPr>
          <w:rFonts w:cs="Arial"/>
          <w:szCs w:val="19"/>
        </w:rPr>
        <w:t>,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286FD906"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 xml:space="preserve">identifikáciu takéhoto účtu. Tieto výdavky nesmú byť hradené z osobitného účtu zriadeného na realizáciu iných programov zahraničnej pomoci (napr. </w:t>
      </w:r>
      <w:r w:rsidRPr="00B74DAF">
        <w:rPr>
          <w:rFonts w:cs="Arial"/>
          <w:szCs w:val="19"/>
        </w:rPr>
        <w:lastRenderedPageBreak/>
        <w:t>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65E5873B" w14:textId="77777777" w:rsidR="003F3CEE" w:rsidRDefault="003F3CEE" w:rsidP="003F3CEE">
      <w:pPr>
        <w:autoSpaceDE w:val="0"/>
        <w:autoSpaceDN w:val="0"/>
        <w:adjustRightInd w:val="0"/>
        <w:jc w:val="both"/>
        <w:rPr>
          <w:rFonts w:cs="Arial"/>
          <w:szCs w:val="19"/>
        </w:rPr>
      </w:pPr>
    </w:p>
    <w:p w14:paraId="3181CA49" w14:textId="77777777" w:rsidR="003F3CEE" w:rsidRDefault="003F3CEE" w:rsidP="009C17FB">
      <w:pPr>
        <w:pStyle w:val="Odsekzoznamu"/>
        <w:numPr>
          <w:ilvl w:val="0"/>
          <w:numId w:val="113"/>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5B3A22EB"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605A6763" w14:textId="77777777" w:rsidR="003F3CEE" w:rsidRPr="00D877AF" w:rsidRDefault="003F3CEE" w:rsidP="009C17FB">
      <w:pPr>
        <w:pStyle w:val="Odsekzoznamu"/>
        <w:numPr>
          <w:ilvl w:val="0"/>
          <w:numId w:val="113"/>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073D2EE3" w14:textId="77777777" w:rsidR="003F3CEE" w:rsidRDefault="003F3CEE" w:rsidP="003F3CEE">
      <w:pPr>
        <w:autoSpaceDE w:val="0"/>
        <w:autoSpaceDN w:val="0"/>
        <w:adjustRightInd w:val="0"/>
        <w:spacing w:afterLines="20" w:after="48"/>
        <w:ind w:left="284"/>
        <w:jc w:val="both"/>
        <w:rPr>
          <w:rFonts w:cs="Arial"/>
          <w:szCs w:val="19"/>
        </w:rPr>
      </w:pPr>
    </w:p>
    <w:p w14:paraId="513C7FD9"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54D82EB1" w14:textId="338F25CD" w:rsidR="008D2E36" w:rsidRPr="003A1E7D" w:rsidRDefault="008D2E36" w:rsidP="00E135DC">
      <w:bookmarkStart w:id="96" w:name="_Toc440372871"/>
      <w:bookmarkStart w:id="97" w:name="_Toc440636382"/>
      <w:r w:rsidRPr="00E135DC">
        <w:rPr>
          <w:b/>
        </w:rPr>
        <w:t>Platby vo vzťahu prijímateľ – dodávateľ/zhotoviteľ</w:t>
      </w:r>
      <w:bookmarkEnd w:id="96"/>
      <w:bookmarkEnd w:id="97"/>
    </w:p>
    <w:p w14:paraId="3B9744BE" w14:textId="33262A13" w:rsidR="008D2E36" w:rsidRPr="0073389C" w:rsidRDefault="008D2E36" w:rsidP="008D2E36">
      <w:pPr>
        <w:autoSpaceDE w:val="0"/>
        <w:autoSpaceDN w:val="0"/>
        <w:adjustRightInd w:val="0"/>
        <w:spacing w:before="120" w:after="120" w:line="288" w:lineRule="auto"/>
        <w:jc w:val="both"/>
      </w:pPr>
      <w:r w:rsidRPr="0073389C">
        <w:t xml:space="preserve">V prípade, ak dodávateľ/zhotoviteľ postúpil pohľadávky voči prijímateľovi na postupníka v súlade s § 524 – 530 Občianskeho zákonníka (napr. </w:t>
      </w:r>
      <w:proofErr w:type="spellStart"/>
      <w:r w:rsidRPr="0073389C">
        <w:t>faktoringová</w:t>
      </w:r>
      <w:proofErr w:type="spellEnd"/>
      <w:r w:rsidRPr="0073389C">
        <w:t xml:space="preserve">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98" w:name="_Toc440372872"/>
      <w:bookmarkStart w:id="99" w:name="_Toc440636383"/>
      <w:r w:rsidRPr="0073389C">
        <w:rPr>
          <w:lang w:val="sk-SK"/>
        </w:rPr>
        <w:t>Oprávnenosť výdavkov</w:t>
      </w:r>
      <w:bookmarkEnd w:id="95"/>
      <w:bookmarkEnd w:id="98"/>
      <w:bookmarkEnd w:id="99"/>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 xml:space="preserve">v rámci </w:t>
      </w:r>
      <w:proofErr w:type="spellStart"/>
      <w:r w:rsidR="0014042C" w:rsidRPr="0073389C">
        <w:t>ŽoP</w:t>
      </w:r>
      <w:proofErr w:type="spellEnd"/>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8"/>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w:t>
      </w:r>
      <w:r w:rsidRPr="0073389C">
        <w:lastRenderedPageBreak/>
        <w:t>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9"/>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w:t>
      </w:r>
      <w:r w:rsidRPr="0073389C">
        <w:rPr>
          <w:szCs w:val="19"/>
          <w:lang w:val="sk-SK"/>
        </w:rPr>
        <w:lastRenderedPageBreak/>
        <w:t>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20"/>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 xml:space="preserve">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w:t>
      </w:r>
      <w:proofErr w:type="spellStart"/>
      <w:r w:rsidRPr="0073389C">
        <w:t>alikv</w:t>
      </w:r>
      <w:r w:rsidR="00052155">
        <w:t>ó</w:t>
      </w:r>
      <w:r w:rsidRPr="0073389C">
        <w:t>tn</w:t>
      </w:r>
      <w:r w:rsidR="00052155">
        <w:t>a</w:t>
      </w:r>
      <w:proofErr w:type="spellEnd"/>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 xml:space="preserve">je vynaložený na projekt schválený poskytovateľom a realizovaný v zmysle </w:t>
      </w:r>
      <w:r w:rsidR="00E45383" w:rsidRPr="0073389C">
        <w:t xml:space="preserve">podmienok výzvy/vyzvania, podmienok schémy pomoci de </w:t>
      </w:r>
      <w:proofErr w:type="spellStart"/>
      <w:r w:rsidR="00E45383" w:rsidRPr="0073389C">
        <w:t>minimis</w:t>
      </w:r>
      <w:proofErr w:type="spellEnd"/>
      <w:r w:rsidR="00E45383" w:rsidRPr="0073389C">
        <w:t xml:space="preserve">,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1"/>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19045A94"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2"/>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3"/>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9E551A8" w14:textId="4C13424D" w:rsidR="00200770" w:rsidRPr="0073389C" w:rsidRDefault="00AE5A8F" w:rsidP="008D155B">
      <w:pPr>
        <w:pStyle w:val="Odsekzoznamu"/>
        <w:numPr>
          <w:ilvl w:val="0"/>
          <w:numId w:val="7"/>
        </w:numPr>
        <w:spacing w:before="120" w:after="120" w:line="288" w:lineRule="auto"/>
        <w:ind w:left="567" w:hanging="283"/>
        <w:contextualSpacing w:val="0"/>
        <w:jc w:val="both"/>
        <w:rPr>
          <w:ins w:id="100" w:author="Miruška Hrabčáková" w:date="2018-12-12T10:13:00Z"/>
        </w:rPr>
      </w:pPr>
      <w:r w:rsidRPr="0073389C">
        <w:lastRenderedPageBreak/>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59BC68B8" w14:textId="77777777" w:rsidR="00987382" w:rsidRPr="00200770" w:rsidRDefault="00AE5A8F">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Change w:id="101" w:author="Miruška Hrabčáková" w:date="2018-12-12T10:13:00Z">
          <w:pPr>
            <w:jc w:val="both"/>
          </w:pPr>
        </w:pPrChange>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w:t>
      </w:r>
      <w:proofErr w:type="spellStart"/>
      <w:r w:rsidR="007F17A2" w:rsidRPr="003900AB">
        <w:t>t.j</w:t>
      </w:r>
      <w:proofErr w:type="spellEnd"/>
      <w:r w:rsidR="007F17A2" w:rsidRPr="003900AB">
        <w:t xml:space="preserve">.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24"/>
      </w:r>
      <w:r w:rsidR="00987382" w:rsidRPr="00200770">
        <w:rPr>
          <w:rFonts w:ascii="Times New Roman" w:hAnsi="Times New Roman"/>
          <w:sz w:val="24"/>
          <w:lang w:eastAsia="sk-SK"/>
        </w:rPr>
        <w:t xml:space="preserve"> </w:t>
      </w:r>
    </w:p>
    <w:p w14:paraId="33E21276" w14:textId="0E82262C"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045254C4" w14:textId="68F20284" w:rsidR="00866C54" w:rsidRPr="003900AB" w:rsidRDefault="00866C54" w:rsidP="009C17FB">
      <w:pPr>
        <w:pStyle w:val="Odsekzoznamu"/>
        <w:numPr>
          <w:ilvl w:val="0"/>
          <w:numId w:val="106"/>
        </w:numPr>
        <w:spacing w:before="120" w:after="120" w:line="288" w:lineRule="auto"/>
        <w:jc w:val="both"/>
      </w:pPr>
      <w:r w:rsidRPr="003900AB">
        <w:t xml:space="preserve">úhrada preddavkovej platby, </w:t>
      </w:r>
      <w:proofErr w:type="spellStart"/>
      <w:r w:rsidRPr="003900AB">
        <w:t>t.j</w:t>
      </w:r>
      <w:proofErr w:type="spellEnd"/>
      <w:r w:rsidRPr="003900AB">
        <w:t>.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658A9434" w14:textId="16523A73" w:rsidR="00866C54" w:rsidRPr="00D83979" w:rsidRDefault="00866C54" w:rsidP="009C17FB">
      <w:pPr>
        <w:pStyle w:val="Odsekzoznamu"/>
        <w:numPr>
          <w:ilvl w:val="0"/>
          <w:numId w:val="106"/>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25"/>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10648727" w14:textId="24C40633" w:rsidR="00866C54" w:rsidRPr="00B6346F" w:rsidRDefault="00866C54" w:rsidP="009C17FB">
      <w:pPr>
        <w:pStyle w:val="Odsekzoznamu"/>
        <w:numPr>
          <w:ilvl w:val="0"/>
          <w:numId w:val="106"/>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7BA1AB19" w14:textId="38D1CC75" w:rsidR="00866C54" w:rsidRPr="00D83979" w:rsidRDefault="00866C54" w:rsidP="009C17FB">
      <w:pPr>
        <w:pStyle w:val="Odsekzoznamu"/>
        <w:numPr>
          <w:ilvl w:val="0"/>
          <w:numId w:val="106"/>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26"/>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p>
    <w:p w14:paraId="042DC650" w14:textId="255D9490" w:rsidR="00866C54" w:rsidRPr="00283586" w:rsidRDefault="007F17A2" w:rsidP="009C17FB">
      <w:pPr>
        <w:pStyle w:val="Odsekzoznamu"/>
        <w:numPr>
          <w:ilvl w:val="0"/>
          <w:numId w:val="106"/>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6B1D91A6" w14:textId="6952CE9C" w:rsidR="00866C54" w:rsidRPr="0073290B" w:rsidRDefault="007F17A2" w:rsidP="009C17FB">
      <w:pPr>
        <w:pStyle w:val="Odsekzoznamu"/>
        <w:numPr>
          <w:ilvl w:val="0"/>
          <w:numId w:val="106"/>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proofErr w:type="spellStart"/>
      <w:r w:rsidR="003342EC" w:rsidRPr="0073290B">
        <w:t>PpP</w:t>
      </w:r>
      <w:proofErr w:type="spellEnd"/>
      <w:r w:rsidR="00676BCF" w:rsidRPr="0073290B">
        <w:t xml:space="preserve"> č. 3.2 „Finančná kontrola na mieste“</w:t>
      </w:r>
      <w:r w:rsidR="00866C54" w:rsidRPr="0073290B">
        <w:t>;</w:t>
      </w:r>
    </w:p>
    <w:p w14:paraId="68697C0C" w14:textId="60BB991D" w:rsidR="00866C54" w:rsidRPr="0073290B" w:rsidRDefault="007F17A2" w:rsidP="009C17FB">
      <w:pPr>
        <w:pStyle w:val="Odsekzoznamu"/>
        <w:numPr>
          <w:ilvl w:val="0"/>
          <w:numId w:val="106"/>
        </w:numPr>
        <w:spacing w:before="120" w:after="120" w:line="288" w:lineRule="auto"/>
        <w:jc w:val="both"/>
      </w:pPr>
      <w:r w:rsidRPr="0073290B">
        <w:t>v</w:t>
      </w:r>
      <w:r w:rsidR="00866C54" w:rsidRPr="0073290B">
        <w:t>ýdavok spĺňa všetky ostatné podmienky oprávnenosti výdavkov a zmluvy o poskytnutí NFP;</w:t>
      </w:r>
    </w:p>
    <w:p w14:paraId="20BA0771" w14:textId="19779D4B" w:rsidR="00D83979" w:rsidRDefault="00866C54" w:rsidP="009C17FB">
      <w:pPr>
        <w:pStyle w:val="Odsekzoznamu"/>
        <w:numPr>
          <w:ilvl w:val="0"/>
          <w:numId w:val="106"/>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w:t>
      </w:r>
      <w:r w:rsidRPr="00CB33A3">
        <w:lastRenderedPageBreak/>
        <w:t>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w:t>
      </w:r>
      <w:proofErr w:type="spellStart"/>
      <w:r w:rsidR="006B1076" w:rsidRPr="006B1076">
        <w:rPr>
          <w:rFonts w:cs="Arial"/>
          <w:color w:val="000000"/>
          <w:sz w:val="18"/>
          <w:szCs w:val="18"/>
        </w:rPr>
        <w:t>predfinancovania</w:t>
      </w:r>
      <w:proofErr w:type="spellEnd"/>
      <w:r w:rsidR="006B1076" w:rsidRPr="006B1076">
        <w:rPr>
          <w:rFonts w:cs="Arial"/>
          <w:color w:val="000000"/>
          <w:sz w:val="18"/>
          <w:szCs w:val="18"/>
        </w:rPr>
        <w:t xml:space="preserve">,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1CCC3375" w14:textId="31B84667" w:rsidR="00D83979" w:rsidRDefault="0058636F" w:rsidP="009C17FB">
      <w:pPr>
        <w:pStyle w:val="Odsekzoznamu"/>
        <w:numPr>
          <w:ilvl w:val="0"/>
          <w:numId w:val="106"/>
        </w:numPr>
        <w:spacing w:before="120" w:after="120" w:line="288" w:lineRule="auto"/>
        <w:jc w:val="both"/>
      </w:pPr>
      <w:r w:rsidRPr="0058636F">
        <w:t xml:space="preserve">po dodaní predmetu plnenia </w:t>
      </w:r>
      <w:r w:rsidR="00D83979" w:rsidRPr="00D83979">
        <w:t xml:space="preserve">prijímateľ zahrnie účtovné doklady, na základe ktorých bola, resp. bude preddavková platba uhradená, do žiadosti o platbu (poskytnutie / zúčtovanie </w:t>
      </w:r>
      <w:proofErr w:type="spellStart"/>
      <w:r w:rsidR="00D83979" w:rsidRPr="00D83979">
        <w:t>predfinancovania</w:t>
      </w:r>
      <w:proofErr w:type="spellEnd"/>
      <w:r w:rsidR="00D83979" w:rsidRPr="00D83979">
        <w:t>,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6091D1FA" w14:textId="2C073143" w:rsidR="00AD59C9" w:rsidRPr="00881E11" w:rsidRDefault="00AD59C9" w:rsidP="009C17FB">
      <w:pPr>
        <w:pStyle w:val="Odsekzoznamu"/>
        <w:numPr>
          <w:ilvl w:val="0"/>
          <w:numId w:val="106"/>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9B3B56D" w14:textId="7336BDA6" w:rsidR="00AD59C9" w:rsidRPr="00881E11" w:rsidRDefault="00AD59C9" w:rsidP="009C17FB">
      <w:pPr>
        <w:pStyle w:val="Odsekzoznamu"/>
        <w:numPr>
          <w:ilvl w:val="0"/>
          <w:numId w:val="106"/>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7A55CF3C" w14:textId="4CE067FB"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7A55CF3D"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A55CF3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7A55CF40" w14:textId="763275C8"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49EBDAAF" w14:textId="0A85F400"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27"/>
      </w:r>
      <w:r w:rsidRPr="002B0810">
        <w:rPr>
          <w:szCs w:val="19"/>
        </w:rPr>
        <w:t xml:space="preserve"> (napr. daň z nehnuteľnosti, daň z motorových vozidiel a pod.)</w:t>
      </w:r>
      <w:r w:rsidR="004F28ED" w:rsidRPr="002B0810">
        <w:rPr>
          <w:szCs w:val="19"/>
        </w:rPr>
        <w:t>;</w:t>
      </w:r>
    </w:p>
    <w:p w14:paraId="17155B91"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296687A5"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298BE92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0AC1A36E" w14:textId="08DD839A"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lastRenderedPageBreak/>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0946A93F" w14:textId="77777777" w:rsidR="006A2DA0" w:rsidRDefault="006A2DA0" w:rsidP="006A2DA0">
      <w:pPr>
        <w:autoSpaceDE w:val="0"/>
        <w:autoSpaceDN w:val="0"/>
        <w:adjustRightInd w:val="0"/>
        <w:spacing w:before="120" w:after="120" w:line="288" w:lineRule="auto"/>
        <w:jc w:val="both"/>
      </w:pPr>
      <w:r w:rsidRPr="00033E1E">
        <w:t>V odôvodnených prípadoch</w:t>
      </w:r>
      <w:r w:rsidRPr="00BD3255">
        <w:rPr>
          <w:vertAlign w:val="superscript"/>
        </w:rPr>
        <w:footnoteReference w:id="28"/>
      </w:r>
      <w:r w:rsidRPr="00033E1E">
        <w:t xml:space="preserve"> </w:t>
      </w:r>
      <w:r>
        <w:t xml:space="preserve">aj po schválení žiadosti o NFP </w:t>
      </w:r>
      <w:r w:rsidRPr="00033E1E">
        <w:t xml:space="preserve">pre národné projekty (podľa § 26 zákona č. 292/2014 Z. z.) môže </w:t>
      </w:r>
      <w:r>
        <w:t>na základe zmenového konania prijímateľ</w:t>
      </w:r>
      <w:r w:rsidRPr="00033E1E">
        <w:t xml:space="preserve"> </w:t>
      </w:r>
      <w:r>
        <w:t xml:space="preserve"> v rámci</w:t>
      </w:r>
      <w:r w:rsidRPr="00033E1E">
        <w:t xml:space="preserve"> rozpočtu zohľadniť očakávaný rast mzdových výdavkov</w:t>
      </w:r>
      <w:r>
        <w:t xml:space="preserve"> a to buď</w:t>
      </w:r>
      <w:r w:rsidRPr="00033E1E">
        <w:t xml:space="preserve"> na základe štatistického indexu (databáza </w:t>
      </w:r>
      <w:proofErr w:type="spellStart"/>
      <w:r w:rsidRPr="00033E1E">
        <w:t>STATdat</w:t>
      </w:r>
      <w:proofErr w:type="spellEnd"/>
      <w:r w:rsidRPr="00033E1E">
        <w:t xml:space="preserve">. Štatistického úradu SR) určeného pre </w:t>
      </w:r>
      <w:r>
        <w:t xml:space="preserve">zodpovedajúce </w:t>
      </w:r>
      <w:r w:rsidRPr="00033E1E">
        <w:t>odvetvie za ostatné tri kalendárne roky</w:t>
      </w:r>
      <w:r w:rsidRPr="00BD3255">
        <w:rPr>
          <w:vertAlign w:val="superscript"/>
        </w:rPr>
        <w:footnoteReference w:id="29"/>
      </w:r>
      <w:r>
        <w:t xml:space="preserve"> alebo na základe legislatívne určeného rastu miezd za jednotlivé obdobia (resp. kalendárne roky). </w:t>
      </w:r>
    </w:p>
    <w:p w14:paraId="76D78CCE" w14:textId="74CBCBEA" w:rsidR="006A2DA0" w:rsidRDefault="006A2DA0" w:rsidP="006A2DA0">
      <w:pPr>
        <w:autoSpaceDE w:val="0"/>
        <w:autoSpaceDN w:val="0"/>
        <w:adjustRightInd w:val="0"/>
        <w:spacing w:before="120" w:after="120" w:line="288" w:lineRule="auto"/>
        <w:jc w:val="both"/>
      </w:pPr>
      <w:r>
        <w:t xml:space="preserve">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 ktorá musí byť v súlade s Usmernením RO pre OP EVS č. 5. </w:t>
      </w:r>
    </w:p>
    <w:p w14:paraId="459C6B45" w14:textId="4641C082" w:rsidR="006A2DA0" w:rsidRPr="0073389C" w:rsidRDefault="006A2DA0" w:rsidP="006A2DA0">
      <w:pPr>
        <w:autoSpaceDE w:val="0"/>
        <w:autoSpaceDN w:val="0"/>
        <w:adjustRightInd w:val="0"/>
        <w:spacing w:before="120" w:after="120" w:line="288" w:lineRule="auto"/>
        <w:jc w:val="both"/>
      </w:pPr>
      <w:r>
        <w:t xml:space="preserve">V rámci </w:t>
      </w:r>
      <w:r w:rsidRPr="0029658C">
        <w:t>národn</w:t>
      </w:r>
      <w:r>
        <w:t>ých</w:t>
      </w:r>
      <w:r w:rsidRPr="0029658C">
        <w:t xml:space="preserve"> projekt</w:t>
      </w:r>
      <w:r>
        <w:t>ov</w:t>
      </w:r>
      <w:r w:rsidRPr="0029658C">
        <w:t xml:space="preserve"> (podľa § 26 zákona č. 292/2014 Z. z.) môže </w:t>
      </w:r>
      <w:r>
        <w:t>na základe zmenového konania prijímateľ</w:t>
      </w:r>
      <w:r w:rsidRPr="0029658C">
        <w:t xml:space="preserve"> </w:t>
      </w:r>
      <w:r>
        <w:t>v rámci</w:t>
      </w:r>
      <w:r w:rsidRPr="0029658C">
        <w:t xml:space="preserve"> rozpočtu zohľadniť</w:t>
      </w:r>
      <w:r>
        <w:t xml:space="preserve"> kolísanie maximálnej jednotkovej ceny v roku</w:t>
      </w:r>
      <w:r w:rsidRPr="00BD3255">
        <w:rPr>
          <w:vertAlign w:val="superscript"/>
        </w:rPr>
        <w:footnoteReference w:id="30"/>
      </w:r>
      <w:r>
        <w:t xml:space="preserve">, </w:t>
      </w:r>
      <w:proofErr w:type="spellStart"/>
      <w:r>
        <w:t>t.j</w:t>
      </w:r>
      <w:proofErr w:type="spellEnd"/>
      <w:r>
        <w:t xml:space="preserve">. celkovej ceny práce za zamestnanca – pri štátnych zamestnancoch alebo zamestnancoch </w:t>
      </w:r>
      <w:r w:rsidRPr="000767C2">
        <w:t>vykon</w:t>
      </w:r>
      <w:r>
        <w:t>ávajúcich</w:t>
      </w:r>
      <w:r w:rsidRPr="00033E1E">
        <w:t xml:space="preserve"> práce vo verejnom záujme</w:t>
      </w:r>
      <w:r>
        <w:t xml:space="preserve"> a to tak, že prijímateľ zohľadní údaje v predloženej analýze mzdovej politiky v žiadosti o NFP a v rozpočtovej položke uvedie ako jednotku „Projekt“ s celkovou sumou výdavkov za príslušnú rozpočtovú položku, s tým že komentár k rozpočtu bude obsahovať aj údaje o výške maximálnej jednotkovej ceny práce v období, ktorá musí byť v súlade s Usmernením RO pre OP EVS č. 5.</w:t>
      </w:r>
    </w:p>
    <w:p w14:paraId="7A55CF45" w14:textId="71F2ED2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7A55CF48" w14:textId="4EECCD36"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lastRenderedPageBreak/>
        <w:t xml:space="preserve">hodín </w:t>
      </w:r>
      <w:r w:rsidR="00200780">
        <w:t xml:space="preserve">na projekte </w:t>
      </w:r>
      <w:r w:rsidR="00DE095C" w:rsidRPr="00323A97">
        <w:t>ako aj výstupy z vykonanej práce</w:t>
      </w:r>
      <w:r w:rsidR="006A2DA0" w:rsidRPr="00BD3255">
        <w:rPr>
          <w:vertAlign w:val="superscript"/>
        </w:rPr>
        <w:footnoteReference w:id="31"/>
      </w:r>
      <w:r w:rsidR="00DE095C" w:rsidRPr="00323A97">
        <w:t>,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6BB26CAE" w14:textId="589A4B5E"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32"/>
      </w:r>
      <w:r>
        <w:t xml:space="preserve">. </w:t>
      </w:r>
    </w:p>
    <w:p w14:paraId="10FFE7EE" w14:textId="37003498"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12FA93D3" w14:textId="77777777" w:rsidR="00526ADB" w:rsidRDefault="00526ADB" w:rsidP="00526ADB">
      <w:pPr>
        <w:autoSpaceDE w:val="0"/>
        <w:autoSpaceDN w:val="0"/>
        <w:adjustRightInd w:val="0"/>
        <w:spacing w:before="120" w:after="120" w:line="288" w:lineRule="auto"/>
        <w:jc w:val="both"/>
      </w:pPr>
      <w:r w:rsidRPr="0073389C">
        <w:t xml:space="preserve">Ak štatutárny orgán prijímateľa, resp. vedúci riadiaci pracovník vykonáva popri svojej hlavnej pracovnej činnosti pre organizáciu aj činnosti pre projekt, refundované budú iba výdavky </w:t>
      </w:r>
      <w:r w:rsidRPr="0073389C">
        <w:rPr>
          <w:b/>
        </w:rPr>
        <w:t xml:space="preserve">pomerne </w:t>
      </w:r>
      <w:r w:rsidRPr="0073389C">
        <w:t>podľa skutočne odpracovaného času na projekte</w:t>
      </w:r>
      <w:r w:rsidRPr="0073389C">
        <w:rPr>
          <w:b/>
        </w:rPr>
        <w:t xml:space="preserve">, avšak max. 50 % z celkového pracovného </w:t>
      </w:r>
      <w:r>
        <w:rPr>
          <w:b/>
        </w:rPr>
        <w:t>fondu</w:t>
      </w:r>
      <w:r w:rsidRPr="0073389C">
        <w:rPr>
          <w:b/>
        </w:rPr>
        <w:t xml:space="preserve"> v danom mesiaci</w:t>
      </w:r>
      <w:r>
        <w:rPr>
          <w:b/>
        </w:rPr>
        <w:t xml:space="preserve"> vo vzťahu k 100%–</w:t>
      </w:r>
      <w:proofErr w:type="spellStart"/>
      <w:r>
        <w:rPr>
          <w:b/>
        </w:rPr>
        <w:t>nému</w:t>
      </w:r>
      <w:proofErr w:type="spellEnd"/>
      <w:r>
        <w:rPr>
          <w:b/>
        </w:rPr>
        <w:t xml:space="preserve"> pracovnému úväzku, ktorý zastáva pozíciu riadiaceho pracovníka alebo štatutárneho orgánu</w:t>
      </w:r>
      <w:r>
        <w:t>.</w:t>
      </w:r>
      <w:r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lastRenderedPageBreak/>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33"/>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34"/>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5"/>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36"/>
      </w:r>
      <w:r w:rsidR="00694363" w:rsidRPr="0073389C">
        <w:t>),</w:t>
      </w:r>
      <w:r w:rsidRPr="0073389C">
        <w:t xml:space="preserve"> ako aj povinné odvody</w:t>
      </w:r>
      <w:r w:rsidRPr="0073389C">
        <w:rPr>
          <w:rStyle w:val="Odkaznapoznmkupodiarou"/>
          <w:sz w:val="19"/>
        </w:rPr>
        <w:footnoteReference w:id="37"/>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lastRenderedPageBreak/>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7A3C2B09"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8"/>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39"/>
      </w:r>
      <w:r w:rsidRPr="0073389C">
        <w:t>), ako aj povinné odvody za zamestnávateľa</w:t>
      </w:r>
      <w:r w:rsidRPr="0073389C">
        <w:rPr>
          <w:rStyle w:val="Odkaznapoznmkupodiarou"/>
          <w:sz w:val="19"/>
        </w:rPr>
        <w:footnoteReference w:id="40"/>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w:t>
      </w:r>
      <w:proofErr w:type="spellStart"/>
      <w:r w:rsidRPr="0073389C">
        <w:t>t.j</w:t>
      </w:r>
      <w:proofErr w:type="spellEnd"/>
      <w:r w:rsidRPr="0073389C">
        <w:t>.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41"/>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lastRenderedPageBreak/>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4DBA7062"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42"/>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43"/>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44"/>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45"/>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27405B">
      <w:pPr>
        <w:pStyle w:val="Zkladntext"/>
        <w:numPr>
          <w:ilvl w:val="0"/>
          <w:numId w:val="96"/>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46"/>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41A4E6DF"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lastRenderedPageBreak/>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47"/>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9"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lastRenderedPageBreak/>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0"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48"/>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49"/>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50"/>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 xml:space="preserve">„per </w:t>
      </w:r>
      <w:proofErr w:type="spellStart"/>
      <w:r w:rsidRPr="00B13AD8">
        <w:rPr>
          <w:rFonts w:cs="Arial"/>
          <w:b/>
          <w:szCs w:val="19"/>
        </w:rPr>
        <w:t>diems</w:t>
      </w:r>
      <w:proofErr w:type="spellEnd"/>
      <w:r w:rsidRPr="00B13AD8">
        <w:rPr>
          <w:rFonts w:cs="Arial"/>
          <w:b/>
          <w:szCs w:val="19"/>
        </w:rPr>
        <w:t>“</w:t>
      </w:r>
      <w:r w:rsidRPr="00B13AD8">
        <w:rPr>
          <w:rStyle w:val="Odkaznapoznmkupodiarou"/>
          <w:rFonts w:cs="Arial"/>
          <w:sz w:val="19"/>
          <w:szCs w:val="19"/>
        </w:rPr>
        <w:footnoteReference w:id="51"/>
      </w:r>
      <w:r w:rsidRPr="00B13AD8">
        <w:rPr>
          <w:rFonts w:cs="Arial"/>
          <w:szCs w:val="19"/>
        </w:rPr>
        <w:t>, ktorá zahŕňa výdavky na ubytovanie, stravné a cestovné v SR</w:t>
      </w:r>
      <w:r w:rsidRPr="00B13AD8">
        <w:rPr>
          <w:rStyle w:val="Odkaznapoznmkupodiarou"/>
          <w:rFonts w:cs="Arial"/>
          <w:sz w:val="19"/>
          <w:szCs w:val="19"/>
        </w:rPr>
        <w:footnoteReference w:id="52"/>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 xml:space="preserve">Uplatnenie náhrad per </w:t>
      </w:r>
      <w:proofErr w:type="spellStart"/>
      <w:r w:rsidRPr="00B13AD8">
        <w:rPr>
          <w:rFonts w:cs="Arial"/>
          <w:szCs w:val="19"/>
        </w:rPr>
        <w:t>diems</w:t>
      </w:r>
      <w:proofErr w:type="spellEnd"/>
      <w:r w:rsidRPr="00B13AD8">
        <w:rPr>
          <w:rFonts w:cs="Arial"/>
          <w:szCs w:val="19"/>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B13AD8">
        <w:rPr>
          <w:rFonts w:cs="Arial"/>
          <w:szCs w:val="19"/>
        </w:rPr>
        <w:t>diems</w:t>
      </w:r>
      <w:proofErr w:type="spellEnd"/>
      <w:r w:rsidRPr="00B13AD8">
        <w:rPr>
          <w:rFonts w:cs="Arial"/>
          <w:szCs w:val="19"/>
        </w:rPr>
        <w:t xml:space="preserve"> v plnej výške 80 EUR</w:t>
      </w:r>
      <w:r w:rsidRPr="00B13AD8">
        <w:rPr>
          <w:rStyle w:val="Odkaznapoznmkupodiarou"/>
          <w:rFonts w:cs="Arial"/>
          <w:sz w:val="19"/>
          <w:szCs w:val="19"/>
        </w:rPr>
        <w:footnoteReference w:id="53"/>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54"/>
      </w:r>
      <w:r w:rsidRPr="00B13AD8">
        <w:rPr>
          <w:rFonts w:cs="Arial"/>
          <w:szCs w:val="19"/>
        </w:rPr>
        <w:t xml:space="preserve"> za prepravu zahraničného experta do/zo SR je oprávneným výdavkom nad rámec per </w:t>
      </w:r>
      <w:proofErr w:type="spellStart"/>
      <w:r w:rsidRPr="00B13AD8">
        <w:rPr>
          <w:rFonts w:cs="Arial"/>
          <w:szCs w:val="19"/>
        </w:rPr>
        <w:t>diems</w:t>
      </w:r>
      <w:proofErr w:type="spellEnd"/>
      <w:r w:rsidRPr="00B13AD8">
        <w:rPr>
          <w:rFonts w:cs="Arial"/>
          <w:szCs w:val="19"/>
        </w:rPr>
        <w:t>.</w:t>
      </w:r>
    </w:p>
    <w:p w14:paraId="7A55CFC6"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27405B">
      <w:pPr>
        <w:pStyle w:val="Odsekzoznamu"/>
        <w:numPr>
          <w:ilvl w:val="0"/>
          <w:numId w:val="81"/>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lastRenderedPageBreak/>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55"/>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56"/>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w:t>
      </w:r>
      <w:proofErr w:type="spellStart"/>
      <w:r w:rsidR="00D41171">
        <w:rPr>
          <w:rFonts w:ascii="Arial" w:hAnsi="Arial" w:cs="Arial"/>
          <w:sz w:val="19"/>
          <w:szCs w:val="19"/>
          <w:lang w:eastAsia="en-US"/>
        </w:rPr>
        <w:t>ov</w:t>
      </w:r>
      <w:proofErr w:type="spellEnd"/>
      <w:r w:rsidR="00D41171">
        <w:rPr>
          <w:rFonts w:ascii="Arial" w:hAnsi="Arial" w:cs="Arial"/>
          <w:sz w:val="19"/>
          <w:szCs w:val="19"/>
          <w:lang w:eastAsia="en-US"/>
        </w:rPr>
        <w:t xml:space="preserve">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57"/>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21"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w:t>
      </w:r>
      <w:proofErr w:type="spellStart"/>
      <w:r>
        <w:t>ov</w:t>
      </w:r>
      <w:proofErr w:type="spellEnd"/>
      <w:r>
        <w:t xml:space="preserve"> v rámci OP EVS,</w:t>
      </w:r>
      <w:r w:rsidRPr="004D0994">
        <w:t xml:space="preserve"> </w:t>
      </w:r>
      <w:r w:rsidRPr="00BF1649">
        <w:rPr>
          <w:b/>
        </w:rPr>
        <w:t>nepresiahne</w:t>
      </w:r>
      <w:r w:rsidRPr="004D0994">
        <w:t xml:space="preserve"> výšku</w:t>
      </w:r>
      <w:r w:rsidR="00BF1649">
        <w:rPr>
          <w:rStyle w:val="Odkaznapoznmkupodiarou"/>
        </w:rPr>
        <w:footnoteReference w:id="58"/>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lastRenderedPageBreak/>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59"/>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60"/>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61"/>
      </w:r>
      <w:r w:rsidRPr="0073389C">
        <w:rPr>
          <w:rFonts w:cs="Arial"/>
          <w:b w:val="0"/>
          <w:color w:val="auto"/>
          <w:sz w:val="19"/>
          <w:szCs w:val="19"/>
          <w:lang w:val="sk-SK"/>
        </w:rPr>
        <w:t xml:space="preserve"> (vypočítaný z oprávnenej vstupnej ceny majetku) a maximálne do výšky </w:t>
      </w:r>
      <w:r w:rsidRPr="0073389C">
        <w:rPr>
          <w:rFonts w:cs="Arial"/>
          <w:b w:val="0"/>
          <w:color w:val="auto"/>
          <w:sz w:val="19"/>
          <w:szCs w:val="19"/>
          <w:lang w:val="sk-SK"/>
        </w:rPr>
        <w:lastRenderedPageBreak/>
        <w:t xml:space="preserve">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62"/>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63"/>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64"/>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oprávneným výdavkom je obstarávacia cena </w:t>
      </w:r>
      <w:proofErr w:type="spellStart"/>
      <w:r w:rsidRPr="0073389C">
        <w:t>vysúťažená</w:t>
      </w:r>
      <w:proofErr w:type="spellEnd"/>
      <w:r w:rsidRPr="0073389C">
        <w:t xml:space="preserve"> VO, maximálne však do výšky všeobecnej hodnoty zistenej znaleckým posudkom</w:t>
      </w:r>
      <w:r w:rsidRPr="0073389C">
        <w:rPr>
          <w:rStyle w:val="Odkaznapoznmkupodiarou"/>
          <w:sz w:val="19"/>
        </w:rPr>
        <w:footnoteReference w:id="65"/>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66"/>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lastRenderedPageBreak/>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w:t>
      </w:r>
      <w:proofErr w:type="spellStart"/>
      <w:r w:rsidR="00E97529" w:rsidRPr="0073389C">
        <w:rPr>
          <w:b/>
        </w:rPr>
        <w:t>value</w:t>
      </w:r>
      <w:proofErr w:type="spellEnd"/>
      <w:r w:rsidR="00E97529" w:rsidRPr="0073389C">
        <w:rPr>
          <w:b/>
        </w:rPr>
        <w:t xml:space="preserve"> </w:t>
      </w:r>
      <w:proofErr w:type="spellStart"/>
      <w:r w:rsidR="00E97529" w:rsidRPr="0073389C">
        <w:rPr>
          <w:b/>
        </w:rPr>
        <w:t>for</w:t>
      </w:r>
      <w:proofErr w:type="spellEnd"/>
      <w:r w:rsidR="00E97529" w:rsidRPr="0073389C">
        <w:rPr>
          <w:b/>
        </w:rPr>
        <w:t xml:space="preserve"> </w:t>
      </w:r>
      <w:proofErr w:type="spellStart"/>
      <w:r w:rsidR="00E97529" w:rsidRPr="0073389C">
        <w:rPr>
          <w:b/>
        </w:rPr>
        <w:t>money</w:t>
      </w:r>
      <w:proofErr w:type="spellEnd"/>
      <w:r w:rsidR="00E97529" w:rsidRPr="0073389C">
        <w:rPr>
          <w:b/>
        </w:rPr>
        <w:t>“</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27405B">
      <w:pPr>
        <w:numPr>
          <w:ilvl w:val="0"/>
          <w:numId w:val="81"/>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67"/>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68"/>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lastRenderedPageBreak/>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69"/>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w:t>
      </w:r>
      <w:proofErr w:type="spellStart"/>
      <w:r w:rsidRPr="00F07C32">
        <w:rPr>
          <w:rFonts w:ascii="Arial" w:hAnsi="Arial" w:cs="Arial"/>
          <w:sz w:val="19"/>
          <w:szCs w:val="19"/>
          <w:lang w:eastAsia="en-US"/>
        </w:rPr>
        <w:t>ŽoP</w:t>
      </w:r>
      <w:proofErr w:type="spellEnd"/>
      <w:r w:rsidRPr="00F07C32">
        <w:rPr>
          <w:rFonts w:ascii="Arial" w:hAnsi="Arial" w:cs="Arial"/>
          <w:sz w:val="19"/>
          <w:szCs w:val="19"/>
          <w:lang w:eastAsia="en-US"/>
        </w:rPr>
        <w:t xml:space="preserve">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793D6D">
      <w:pPr>
        <w:pStyle w:val="Odsekzoznamu"/>
        <w:numPr>
          <w:ilvl w:val="0"/>
          <w:numId w:val="81"/>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0B35E403" w14:textId="550F3571"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w:t>
      </w:r>
      <w:proofErr w:type="spellStart"/>
      <w:r w:rsidRPr="00460378">
        <w:rPr>
          <w:rFonts w:cs="Arial"/>
        </w:rPr>
        <w:t>ŽoP</w:t>
      </w:r>
      <w:proofErr w:type="spellEnd"/>
      <w:r w:rsidRPr="00460378">
        <w:rPr>
          <w:rFonts w:cs="Arial"/>
        </w:rPr>
        <w:t xml:space="preserve"> vo výške v rámci oprávnenej výdavkovej skupiny 903 - Paušálna sadzba na ostatné výdavky projektu (nariadenie 1304/2013, čl. 14 ods. 2) z celkových oprávnených priamych nákladov na zamestnancov v rámci projektu vždy na základe úmerne zodpovedajúcej výšky (</w:t>
      </w:r>
      <w:proofErr w:type="spellStart"/>
      <w:r w:rsidRPr="00460378">
        <w:rPr>
          <w:rFonts w:cs="Arial"/>
        </w:rPr>
        <w:t>t.j</w:t>
      </w:r>
      <w:proofErr w:type="spellEnd"/>
      <w:r w:rsidRPr="00460378">
        <w:rPr>
          <w:rFonts w:cs="Arial"/>
        </w:rPr>
        <w:t>. v určenej percentuálnej sadzbe) reálne preukázaných a oprávnených priamych nákladov na zamestnancov počas realizácie projektu</w:t>
      </w:r>
      <w:r w:rsidRPr="008C5D90">
        <w:rPr>
          <w:rFonts w:cs="Arial"/>
        </w:rPr>
        <w:t xml:space="preserve">, </w:t>
      </w:r>
      <w:proofErr w:type="spellStart"/>
      <w:r w:rsidRPr="008C5D90">
        <w:rPr>
          <w:rFonts w:cs="Arial"/>
        </w:rPr>
        <w:t>t.j</w:t>
      </w:r>
      <w:proofErr w:type="spellEnd"/>
      <w:r w:rsidRPr="008C5D90">
        <w:rPr>
          <w:rFonts w:cs="Arial"/>
        </w:rPr>
        <w:t xml:space="preserve">. nárokovanie výdavkovej skupiny 903 - Paušálna sadzba na ostatné výdavky </w:t>
      </w:r>
      <w:r w:rsidRPr="008C5D90">
        <w:rPr>
          <w:rFonts w:cs="Arial"/>
        </w:rPr>
        <w:lastRenderedPageBreak/>
        <w:t>projektu (čl. 14 ods. 2 Nariadenia o ESF) je priamo prepojená na vznik reálne preukázaných oprávnených výdavkov výdavkovej skupiny 521- Mzdové výdavky.</w:t>
      </w:r>
    </w:p>
    <w:p w14:paraId="3C3C9C31" w14:textId="6B88218B" w:rsidR="00B449FC" w:rsidRPr="006F0EBE" w:rsidRDefault="002E2814" w:rsidP="0027405B">
      <w:pPr>
        <w:spacing w:before="120" w:after="120" w:line="288" w:lineRule="auto"/>
        <w:jc w:val="both"/>
        <w:rPr>
          <w:rFonts w:cs="Arial"/>
        </w:rPr>
      </w:pPr>
      <w:proofErr w:type="spellStart"/>
      <w:r w:rsidRPr="006F0EBE">
        <w:rPr>
          <w:rFonts w:cs="Arial"/>
        </w:rPr>
        <w:t>Nárokovateľná</w:t>
      </w:r>
      <w:proofErr w:type="spellEnd"/>
      <w:r w:rsidRPr="006F0EBE">
        <w:rPr>
          <w:rFonts w:cs="Arial"/>
        </w:rPr>
        <w:t xml:space="preserve"> výška paušálnej sadzby sa pri priebežnom financovaní výdavkov projektu zaokrúhľuje </w:t>
      </w:r>
      <w:r w:rsidR="00172FC1" w:rsidRPr="006F0EBE">
        <w:rPr>
          <w:rFonts w:cs="Arial"/>
        </w:rPr>
        <w:t>na </w:t>
      </w:r>
      <w:r w:rsidRPr="006F0EBE">
        <w:rPr>
          <w:rFonts w:cs="Arial"/>
        </w:rPr>
        <w:t xml:space="preserve">eurocenty nadol a prípadné </w:t>
      </w:r>
      <w:proofErr w:type="spellStart"/>
      <w:r w:rsidRPr="006F0EBE">
        <w:rPr>
          <w:rFonts w:cs="Arial"/>
        </w:rPr>
        <w:t>nárokovateľné</w:t>
      </w:r>
      <w:proofErr w:type="spellEnd"/>
      <w:r w:rsidRPr="006F0EBE">
        <w:rPr>
          <w:rFonts w:cs="Arial"/>
        </w:rPr>
        <w:t xml:space="preserve">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47CCCEA7" w14:textId="619DC30D"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6AF89AA3" w14:textId="7B9D3E86"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7302BAD3" w14:textId="66DEC2A0"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w:t>
      </w:r>
      <w:proofErr w:type="spellStart"/>
      <w:r w:rsidR="006F0EBE">
        <w:rPr>
          <w:rFonts w:cs="Arial"/>
        </w:rPr>
        <w:t>t.j</w:t>
      </w:r>
      <w:proofErr w:type="spellEnd"/>
      <w:r w:rsidR="006F0EBE">
        <w:rPr>
          <w:rFonts w:cs="Arial"/>
        </w:rPr>
        <w:t xml:space="preserve">.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proofErr w:type="spellStart"/>
      <w:r w:rsidR="006F0EBE">
        <w:rPr>
          <w:rFonts w:cs="Arial"/>
        </w:rPr>
        <w:t>t.j</w:t>
      </w:r>
      <w:proofErr w:type="spellEnd"/>
      <w:r w:rsidR="006F0EBE">
        <w:rPr>
          <w:rFonts w:cs="Arial"/>
        </w:rPr>
        <w:t xml:space="preserve">. oprávnené obdobie realizácie výdavkov je </w:t>
      </w:r>
      <w:r w:rsidRPr="0099542E">
        <w:rPr>
          <w:rFonts w:cs="Arial"/>
        </w:rPr>
        <w:t>od 1.1.2014 do</w:t>
      </w:r>
      <w:r w:rsidR="006F0EBE">
        <w:rPr>
          <w:rFonts w:cs="Arial"/>
        </w:rPr>
        <w:t> </w:t>
      </w:r>
      <w:r w:rsidRPr="0099542E">
        <w:rPr>
          <w:rFonts w:cs="Arial"/>
        </w:rPr>
        <w:t>31.12.2023).</w:t>
      </w:r>
    </w:p>
    <w:p w14:paraId="69236EB8" w14:textId="56EEED4D"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7A55D04F" w14:textId="77777777" w:rsidR="00AE5A8F" w:rsidRPr="0073389C" w:rsidRDefault="00AE5A8F" w:rsidP="0027405B">
      <w:pPr>
        <w:pStyle w:val="Odsekzoznamu"/>
        <w:numPr>
          <w:ilvl w:val="0"/>
          <w:numId w:val="81"/>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výdavky za zriadenie a vedenie účtu alebo účtov a za finančné transakcie na tomto účte</w:t>
      </w:r>
      <w:del w:id="112" w:author="Miruška Hrabčáková" w:date="2018-12-05T14:06:00Z">
        <w:r w:rsidRPr="0073389C" w:rsidDel="00797630">
          <w:rPr>
            <w:rFonts w:ascii="Arial" w:hAnsi="Arial" w:cs="Arial"/>
            <w:sz w:val="19"/>
            <w:szCs w:val="19"/>
            <w:vertAlign w:val="superscript"/>
          </w:rPr>
          <w:footnoteReference w:id="70"/>
        </w:r>
      </w:del>
      <w:r w:rsidRPr="0073389C">
        <w:rPr>
          <w:rFonts w:ascii="Arial" w:hAnsi="Arial" w:cs="Arial"/>
          <w:sz w:val="19"/>
          <w:szCs w:val="19"/>
        </w:rPr>
        <w:t xml:space="preserve">; </w:t>
      </w:r>
    </w:p>
    <w:p w14:paraId="7A55D058"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del w:id="115" w:author="Miruška Hrabčáková" w:date="2018-12-05T14:06:00Z">
        <w:r w:rsidRPr="0073389C" w:rsidDel="00797630">
          <w:rPr>
            <w:rFonts w:ascii="Arial" w:hAnsi="Arial" w:cs="Arial"/>
            <w:sz w:val="19"/>
            <w:szCs w:val="19"/>
            <w:vertAlign w:val="superscript"/>
          </w:rPr>
          <w:footnoteReference w:id="71"/>
        </w:r>
      </w:del>
      <w:r w:rsidRPr="0073389C">
        <w:rPr>
          <w:rFonts w:ascii="Arial" w:hAnsi="Arial" w:cs="Arial"/>
          <w:sz w:val="19"/>
          <w:szCs w:val="19"/>
        </w:rPr>
        <w:t>;</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72"/>
      </w:r>
      <w:r w:rsidRPr="0073389C">
        <w:rPr>
          <w:rFonts w:ascii="Arial" w:hAnsi="Arial" w:cs="Arial"/>
          <w:sz w:val="19"/>
          <w:szCs w:val="19"/>
        </w:rPr>
        <w:t xml:space="preserve">. </w:t>
      </w:r>
    </w:p>
    <w:p w14:paraId="7A55D05A"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w:t>
      </w:r>
      <w:proofErr w:type="spellStart"/>
      <w:r w:rsidR="00AC7621">
        <w:rPr>
          <w:rFonts w:cs="Arial"/>
          <w:sz w:val="19"/>
          <w:szCs w:val="19"/>
          <w:lang w:val="sk-SK" w:eastAsia="en-US"/>
        </w:rPr>
        <w:t>atď</w:t>
      </w:r>
      <w:proofErr w:type="spellEnd"/>
      <w:r w:rsidR="00AC7621">
        <w:rPr>
          <w:rFonts w:cs="Arial"/>
          <w:sz w:val="19"/>
          <w:szCs w:val="19"/>
          <w:lang w:val="sk-SK" w:eastAsia="en-US"/>
        </w:rPr>
        <w:t>)</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73"/>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2560A08B"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0279BA98" w14:textId="5BCAD8A9"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del w:id="118" w:author="Miruška Hrabčáková" w:date="2018-12-05T14:12:00Z">
        <w:r w:rsidR="0092208D" w:rsidDel="00072DE5">
          <w:rPr>
            <w:rFonts w:ascii="Arial" w:hAnsi="Arial"/>
            <w:sz w:val="19"/>
            <w:lang w:val="sk-SK" w:eastAsia="en-US"/>
          </w:rPr>
          <w:delText> </w:delText>
        </w:r>
      </w:del>
      <w:ins w:id="119" w:author="Miruška Hrabčáková" w:date="2018-12-05T14:12:00Z">
        <w:r w:rsidR="00072DE5">
          <w:rPr>
            <w:rFonts w:ascii="Arial" w:hAnsi="Arial"/>
            <w:sz w:val="19"/>
            <w:lang w:val="sk-SK" w:eastAsia="en-US"/>
          </w:rPr>
          <w:t> </w:t>
        </w:r>
      </w:ins>
      <w:r w:rsidR="0092208D">
        <w:rPr>
          <w:rFonts w:ascii="Arial" w:hAnsi="Arial"/>
          <w:sz w:val="19"/>
          <w:lang w:val="sk-SK" w:eastAsia="en-US"/>
        </w:rPr>
        <w:t>podobne</w:t>
      </w:r>
      <w:ins w:id="120" w:author="Miruška Hrabčáková" w:date="2018-12-05T14:12:00Z">
        <w:r w:rsidR="00072DE5">
          <w:rPr>
            <w:rFonts w:ascii="Arial" w:hAnsi="Arial"/>
            <w:sz w:val="19"/>
            <w:lang w:val="sk-SK" w:eastAsia="en-US"/>
          </w:rPr>
          <w:t>.</w:t>
        </w:r>
      </w:ins>
      <w:del w:id="121" w:author="Miruška Hrabčáková" w:date="2018-12-05T14:12:00Z">
        <w:r w:rsidR="00C44D39" w:rsidDel="00072DE5">
          <w:rPr>
            <w:rFonts w:ascii="Arial" w:hAnsi="Arial"/>
            <w:sz w:val="19"/>
            <w:lang w:val="sk-SK" w:eastAsia="en-US"/>
          </w:rPr>
          <w:delText>,</w:delText>
        </w:r>
      </w:del>
    </w:p>
    <w:p w14:paraId="7A55D076" w14:textId="1F06922E"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 xml:space="preserve">ostí odborným </w:t>
      </w:r>
      <w:r w:rsidRPr="0073389C">
        <w:lastRenderedPageBreak/>
        <w:t>pracovníkom (napr. tlač a kopírovanie materiálov), nemožno uznať ako oprávnený výdavok deklarovaný v rámci odbornej činnosti pracovníka.</w:t>
      </w:r>
    </w:p>
    <w:p w14:paraId="7A55D077"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151D4D">
      <w:pPr>
        <w:pStyle w:val="Zkladntext"/>
        <w:numPr>
          <w:ilvl w:val="0"/>
          <w:numId w:val="81"/>
        </w:numPr>
        <w:spacing w:before="120" w:after="120" w:line="288" w:lineRule="auto"/>
        <w:ind w:left="426" w:hanging="426"/>
        <w:rPr>
          <w:rFonts w:ascii="Arial" w:hAnsi="Arial" w:cs="Arial"/>
          <w:b/>
          <w:sz w:val="19"/>
          <w:szCs w:val="19"/>
          <w:lang w:val="sk-SK" w:eastAsia="en-US"/>
        </w:rPr>
      </w:pPr>
      <w:bookmarkStart w:id="122" w:name="_Toc361131496"/>
      <w:r w:rsidRPr="0073389C">
        <w:rPr>
          <w:rFonts w:ascii="Arial" w:hAnsi="Arial" w:cs="Arial"/>
          <w:b/>
          <w:sz w:val="19"/>
          <w:szCs w:val="19"/>
          <w:lang w:val="sk-SK" w:eastAsia="en-US"/>
        </w:rPr>
        <w:t>Problematika prekrývania sa výdavkov</w:t>
      </w:r>
      <w:bookmarkEnd w:id="122"/>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151D4D">
      <w:pPr>
        <w:pStyle w:val="Zkladntext"/>
        <w:numPr>
          <w:ilvl w:val="0"/>
          <w:numId w:val="81"/>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sankčné poplatky, pokuty</w:t>
      </w:r>
      <w:r w:rsidRPr="0073389C">
        <w:rPr>
          <w:rFonts w:ascii="Arial" w:hAnsi="Arial" w:cs="Arial"/>
          <w:sz w:val="19"/>
          <w:szCs w:val="19"/>
          <w:vertAlign w:val="superscript"/>
        </w:rPr>
        <w:footnoteReference w:id="74"/>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75"/>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123" w:name="_Toc410907859"/>
      <w:bookmarkStart w:id="124" w:name="_Toc440372873"/>
      <w:bookmarkStart w:id="125" w:name="_Toc440636384"/>
      <w:r w:rsidRPr="0073389C">
        <w:rPr>
          <w:lang w:val="sk-SK"/>
        </w:rPr>
        <w:t>Postupy pri žiadosti o platbu</w:t>
      </w:r>
      <w:bookmarkEnd w:id="123"/>
      <w:bookmarkEnd w:id="124"/>
      <w:bookmarkEnd w:id="125"/>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65E0AF98"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 xml:space="preserve">systémom zálohových platieb, systémom refundácie, systémom </w:t>
      </w:r>
      <w:proofErr w:type="spellStart"/>
      <w:r w:rsidRPr="0073389C">
        <w:rPr>
          <w:rFonts w:ascii="Arial" w:hAnsi="Arial" w:cs="Arial"/>
          <w:b/>
          <w:sz w:val="19"/>
          <w:szCs w:val="19"/>
          <w:lang w:val="sk-SK"/>
        </w:rPr>
        <w:t>predfinancovania</w:t>
      </w:r>
      <w:proofErr w:type="spellEnd"/>
      <w:r w:rsidRPr="0073389C">
        <w:rPr>
          <w:rFonts w:ascii="Arial" w:hAnsi="Arial" w:cs="Arial"/>
          <w:b/>
          <w:sz w:val="19"/>
          <w:szCs w:val="19"/>
          <w:lang w:val="sk-SK"/>
        </w:rPr>
        <w:t xml:space="preserve">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Jednotlivé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môže prijímateľ predkladať len na jeden z uvedených systémov, tzn., že výdavky realizované z poskytnutých zálohových platieb nemôže prijímateľ kombinovať spolu s výdavkami uplatňovanými systémom refundácie v jednej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V takomto prípade prijímateľ predkladá samostatne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k  zúčtovaniu zálohovej platby a samostatne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k refundácii, resp. </w:t>
      </w:r>
      <w:proofErr w:type="spellStart"/>
      <w:r w:rsidRPr="0073389C">
        <w:rPr>
          <w:rFonts w:ascii="Arial" w:hAnsi="Arial" w:cs="Arial"/>
          <w:sz w:val="19"/>
          <w:szCs w:val="19"/>
          <w:lang w:val="sk-SK"/>
        </w:rPr>
        <w:t>predfinancovaniu</w:t>
      </w:r>
      <w:proofErr w:type="spellEnd"/>
      <w:r w:rsidRPr="0073389C">
        <w:rPr>
          <w:rFonts w:ascii="Arial" w:hAnsi="Arial" w:cs="Arial"/>
          <w:sz w:val="19"/>
          <w:szCs w:val="19"/>
          <w:lang w:val="sk-SK"/>
        </w:rPr>
        <w:t>.</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proofErr w:type="spellStart"/>
      <w:r w:rsidR="00004CD8">
        <w:rPr>
          <w:rFonts w:ascii="Arial" w:hAnsi="Arial" w:cs="Arial"/>
          <w:sz w:val="19"/>
          <w:szCs w:val="19"/>
          <w:lang w:val="sk-SK"/>
        </w:rPr>
        <w:t>ŽoP</w:t>
      </w:r>
      <w:proofErr w:type="spellEnd"/>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xml:space="preserve">, s výnimkou žiadosti o platbu – poskytnutie </w:t>
      </w:r>
      <w:proofErr w:type="spellStart"/>
      <w:r w:rsidRPr="0073389C">
        <w:rPr>
          <w:rFonts w:ascii="Arial" w:hAnsi="Arial" w:cs="Arial"/>
          <w:sz w:val="19"/>
          <w:szCs w:val="19"/>
          <w:lang w:val="sk-SK"/>
        </w:rPr>
        <w:t>predfinancovania</w:t>
      </w:r>
      <w:proofErr w:type="spellEnd"/>
      <w:r w:rsidRPr="0073389C">
        <w:rPr>
          <w:rFonts w:ascii="Arial" w:hAnsi="Arial" w:cs="Arial"/>
          <w:sz w:val="19"/>
          <w:szCs w:val="19"/>
          <w:lang w:val="sk-SK"/>
        </w:rPr>
        <w:t xml:space="preserve">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12913CC0"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w:t>
      </w:r>
      <w:proofErr w:type="spellStart"/>
      <w:r w:rsidR="001E3710" w:rsidRPr="0073389C">
        <w:rPr>
          <w:rFonts w:ascii="Arial" w:hAnsi="Arial" w:cs="Arial"/>
          <w:sz w:val="19"/>
          <w:szCs w:val="19"/>
          <w:lang w:val="sk-SK"/>
        </w:rPr>
        <w:t>ŽoP</w:t>
      </w:r>
      <w:proofErr w:type="spellEnd"/>
      <w:r w:rsidR="001E3710" w:rsidRPr="0073389C">
        <w:rPr>
          <w:rFonts w:ascii="Arial" w:hAnsi="Arial" w:cs="Arial"/>
          <w:sz w:val="19"/>
          <w:szCs w:val="19"/>
          <w:lang w:val="sk-SK"/>
        </w:rPr>
        <w:t xml:space="preserve">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w:t>
      </w:r>
      <w:proofErr w:type="spellStart"/>
      <w:r w:rsidRPr="0073389C">
        <w:t>ŽoP</w:t>
      </w:r>
      <w:proofErr w:type="spellEnd"/>
      <w:r w:rsidRPr="0073389C">
        <w:t xml:space="preserve"> a zašle prijímateľovi výzvu na doplnenie</w:t>
      </w:r>
      <w:r w:rsidRPr="0073389C">
        <w:rPr>
          <w:rStyle w:val="Odkaznapoznmkupodiarou"/>
        </w:rPr>
        <w:footnoteReference w:id="76"/>
      </w:r>
      <w:r w:rsidRPr="0073389C">
        <w:t xml:space="preserve">. Po doplnení </w:t>
      </w:r>
      <w:proofErr w:type="spellStart"/>
      <w:r w:rsidRPr="0073389C">
        <w:t>ŽoP</w:t>
      </w:r>
      <w:proofErr w:type="spellEnd"/>
      <w:r w:rsidRPr="0073389C">
        <w:t xml:space="preserve">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77"/>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w:t>
      </w:r>
      <w:r w:rsidRPr="0073389C">
        <w:lastRenderedPageBreak/>
        <w:t xml:space="preserve">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Uvedeným nie je dotknutý riadny postup určenia a schválenia ex-</w:t>
      </w:r>
      <w:proofErr w:type="spellStart"/>
      <w:r w:rsidRPr="0073389C">
        <w:t>ante</w:t>
      </w:r>
      <w:proofErr w:type="spellEnd"/>
      <w:r w:rsidRPr="0073389C">
        <w:t xml:space="preserv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w:t>
      </w:r>
      <w:proofErr w:type="spellStart"/>
      <w:r w:rsidRPr="0073389C">
        <w:rPr>
          <w:rFonts w:ascii="Arial" w:eastAsia="Arial Unicode MS" w:hAnsi="Arial" w:cs="Arial"/>
          <w:sz w:val="19"/>
          <w:szCs w:val="19"/>
          <w:u w:color="000000"/>
          <w:lang w:val="sk-SK"/>
        </w:rPr>
        <w:t>ŽoP</w:t>
      </w:r>
      <w:proofErr w:type="spellEnd"/>
      <w:r w:rsidRPr="0073389C">
        <w:rPr>
          <w:rFonts w:ascii="Arial" w:eastAsia="Arial Unicode MS" w:hAnsi="Arial" w:cs="Arial"/>
          <w:sz w:val="19"/>
          <w:szCs w:val="19"/>
          <w:u w:color="000000"/>
          <w:lang w:val="sk-SK"/>
        </w:rPr>
        <w:t xml:space="preserve">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 xml:space="preserve">navrhuje schváliť </w:t>
      </w:r>
      <w:proofErr w:type="spellStart"/>
      <w:r w:rsidRPr="0073389C">
        <w:rPr>
          <w:rFonts w:cs="Arial"/>
          <w:b/>
          <w:szCs w:val="19"/>
          <w:lang w:val="sk-SK"/>
        </w:rPr>
        <w:t>ŽoP</w:t>
      </w:r>
      <w:proofErr w:type="spellEnd"/>
      <w:r w:rsidRPr="0073389C">
        <w:rPr>
          <w:rFonts w:cs="Arial"/>
          <w:szCs w:val="19"/>
          <w:lang w:val="sk-SK"/>
        </w:rPr>
        <w:t xml:space="preserve"> </w:t>
      </w:r>
      <w:r w:rsidRPr="0073389C">
        <w:rPr>
          <w:rFonts w:cs="Arial"/>
          <w:szCs w:val="19"/>
          <w:u w:val="single"/>
          <w:lang w:val="sk-SK"/>
        </w:rPr>
        <w:t xml:space="preserve">v plnej výške </w:t>
      </w:r>
      <w:proofErr w:type="spellStart"/>
      <w:r w:rsidRPr="0073389C">
        <w:rPr>
          <w:rFonts w:cs="Arial"/>
          <w:szCs w:val="19"/>
          <w:u w:val="single"/>
          <w:lang w:val="sk-SK"/>
        </w:rPr>
        <w:t>ŽoP</w:t>
      </w:r>
      <w:proofErr w:type="spellEnd"/>
      <w:r w:rsidRPr="0073389C">
        <w:rPr>
          <w:rFonts w:cs="Arial"/>
          <w:szCs w:val="19"/>
          <w:u w:val="single"/>
          <w:lang w:val="sk-SK"/>
        </w:rPr>
        <w:t xml:space="preserve">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 xml:space="preserve">zamietne </w:t>
      </w:r>
      <w:proofErr w:type="spellStart"/>
      <w:r w:rsidRPr="0073389C">
        <w:rPr>
          <w:rFonts w:cs="Arial"/>
          <w:b/>
          <w:szCs w:val="19"/>
          <w:lang w:val="sk-SK"/>
        </w:rPr>
        <w:t>ŽoP</w:t>
      </w:r>
      <w:proofErr w:type="spellEnd"/>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126" w:name="_Toc410907860"/>
      <w:bookmarkStart w:id="127" w:name="_Toc440372874"/>
      <w:bookmarkStart w:id="128" w:name="_Toc440636385"/>
      <w:r w:rsidRPr="0073389C">
        <w:rPr>
          <w:lang w:val="sk-SK"/>
        </w:rPr>
        <w:t>Špecifiká jednotlivých systémov financovania</w:t>
      </w:r>
      <w:bookmarkEnd w:id="126"/>
      <w:bookmarkEnd w:id="127"/>
      <w:bookmarkEnd w:id="128"/>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Systém </w:t>
      </w:r>
      <w:proofErr w:type="spellStart"/>
      <w:r w:rsidRPr="0073389C">
        <w:rPr>
          <w:rFonts w:ascii="Arial" w:hAnsi="Arial" w:cs="Arial"/>
          <w:b/>
          <w:sz w:val="19"/>
          <w:szCs w:val="19"/>
          <w:lang w:val="sk-SK"/>
        </w:rPr>
        <w:t>predfinancovania</w:t>
      </w:r>
      <w:proofErr w:type="spellEnd"/>
      <w:r w:rsidRPr="0073389C">
        <w:rPr>
          <w:rFonts w:ascii="Arial" w:hAnsi="Arial" w:cs="Arial"/>
          <w:b/>
          <w:sz w:val="19"/>
          <w:szCs w:val="19"/>
          <w:lang w:val="sk-SK"/>
        </w:rPr>
        <w:t xml:space="preserve">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 xml:space="preserve">výdavkov (rozpočtových položiek projektu) tak, že je jednoznačne určené, ktoré konkrétne výdavky (napr. investičné) sa vyplácajú výlučne systémom </w:t>
      </w:r>
      <w:proofErr w:type="spellStart"/>
      <w:r w:rsidRPr="0073389C">
        <w:t>predfinancovania</w:t>
      </w:r>
      <w:proofErr w:type="spellEnd"/>
      <w:r w:rsidRPr="0073389C">
        <w:t>,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proofErr w:type="spellStart"/>
      <w:r w:rsidRPr="0073389C">
        <w:rPr>
          <w:u w:val="single"/>
        </w:rPr>
        <w:t>Predfinancovanie</w:t>
      </w:r>
      <w:proofErr w:type="spellEnd"/>
      <w:r w:rsidRPr="0073389C">
        <w:rPr>
          <w:u w:val="single"/>
        </w:rPr>
        <w:t xml:space="preserv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 xml:space="preserve">Pri využití systému </w:t>
      </w:r>
      <w:proofErr w:type="spellStart"/>
      <w:r w:rsidRPr="0073389C">
        <w:t>predfinancovania</w:t>
      </w:r>
      <w:proofErr w:type="spellEnd"/>
      <w:r w:rsidRPr="0073389C">
        <w:t xml:space="preserve"> sa vyplácanie prijímateľa – štátnej rozpočtovej organizácie uskutočňuje v dvoch etapách – etape poskytnutia </w:t>
      </w:r>
      <w:proofErr w:type="spellStart"/>
      <w:r w:rsidRPr="0073389C">
        <w:t>predfinancovania</w:t>
      </w:r>
      <w:proofErr w:type="spellEnd"/>
      <w:r w:rsidRPr="0073389C">
        <w:t xml:space="preserve"> a etape zúčtovania poskytnutého </w:t>
      </w:r>
      <w:proofErr w:type="spellStart"/>
      <w:r w:rsidRPr="0073389C">
        <w:t>predfinancovania</w:t>
      </w:r>
      <w:proofErr w:type="spellEnd"/>
      <w:r w:rsidRPr="0073389C">
        <w:t>.</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3FF36F51" w14:textId="2988E2C4" w:rsidR="007E1486" w:rsidRPr="003A2FA6" w:rsidRDefault="00AE5A8F" w:rsidP="0099542E">
      <w:pPr>
        <w:tabs>
          <w:tab w:val="left" w:pos="284"/>
        </w:tabs>
        <w:autoSpaceDE w:val="0"/>
        <w:autoSpaceDN w:val="0"/>
        <w:adjustRightInd w:val="0"/>
        <w:spacing w:before="120"/>
        <w:ind w:left="284"/>
        <w:jc w:val="both"/>
        <w:rPr>
          <w:rFonts w:cs="Arial"/>
          <w:szCs w:val="16"/>
        </w:rPr>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7E1486">
        <w:rPr>
          <w:rFonts w:cs="Arial"/>
          <w:szCs w:val="16"/>
        </w:rPr>
        <w:t xml:space="preserve"> </w:t>
      </w:r>
      <w:r w:rsidR="007E1486" w:rsidRPr="003A2FA6">
        <w:rPr>
          <w:rFonts w:cs="Arial"/>
          <w:szCs w:val="16"/>
        </w:rPr>
        <w:t xml:space="preserve">Prijímateľ môže do žiadosti o platbu (poskytnutie </w:t>
      </w:r>
      <w:proofErr w:type="spellStart"/>
      <w:r w:rsidR="007E1486" w:rsidRPr="003A2FA6">
        <w:rPr>
          <w:rFonts w:cs="Arial"/>
          <w:szCs w:val="16"/>
        </w:rPr>
        <w:t>predfinancovania</w:t>
      </w:r>
      <w:proofErr w:type="spellEnd"/>
      <w:r w:rsidR="007E1486" w:rsidRPr="003A2FA6">
        <w:rPr>
          <w:rFonts w:cs="Arial"/>
          <w:szCs w:val="16"/>
        </w:rPr>
        <w:t xml:space="preserve">)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p>
    <w:p w14:paraId="7A55D09C" w14:textId="77777777" w:rsidR="00AE5A8F" w:rsidRPr="0073389C" w:rsidRDefault="00AE5A8F" w:rsidP="00CF7FC1">
      <w:pPr>
        <w:autoSpaceDE w:val="0"/>
        <w:autoSpaceDN w:val="0"/>
        <w:adjustRightInd w:val="0"/>
        <w:spacing w:before="120" w:after="120" w:line="288" w:lineRule="auto"/>
        <w:jc w:val="both"/>
      </w:pPr>
    </w:p>
    <w:p w14:paraId="7A55D09D" w14:textId="0ADD5D41"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 xml:space="preserve">Zúčtovanie </w:t>
      </w:r>
      <w:proofErr w:type="spellStart"/>
      <w:r w:rsidRPr="0073389C">
        <w:rPr>
          <w:b/>
        </w:rPr>
        <w:t>predfinancovania</w:t>
      </w:r>
      <w:proofErr w:type="spellEnd"/>
    </w:p>
    <w:p w14:paraId="7A55D09F" w14:textId="3B75F100"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Po poskytnutí </w:t>
      </w:r>
      <w:proofErr w:type="spellStart"/>
      <w:r w:rsidRPr="0073389C">
        <w:t>predfinancovania</w:t>
      </w:r>
      <w:proofErr w:type="spellEnd"/>
      <w:r w:rsidRPr="0073389C">
        <w:t xml:space="preserve"> je prijímateľ povinný celú výšku poskytnutého </w:t>
      </w:r>
      <w:proofErr w:type="spellStart"/>
      <w:r w:rsidRPr="0073389C">
        <w:t>predfinancovania</w:t>
      </w:r>
      <w:proofErr w:type="spellEnd"/>
      <w:r w:rsidRPr="0073389C">
        <w:t xml:space="preserve">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 xml:space="preserve">V prípade, ak bolo </w:t>
      </w:r>
      <w:proofErr w:type="spellStart"/>
      <w:r w:rsidR="00700600" w:rsidRPr="003A2FA6">
        <w:rPr>
          <w:rFonts w:cs="Arial"/>
          <w:bCs/>
          <w:szCs w:val="16"/>
        </w:rPr>
        <w:t>predfinancovanie</w:t>
      </w:r>
      <w:proofErr w:type="spellEnd"/>
      <w:r w:rsidR="00700600" w:rsidRPr="003A2FA6">
        <w:rPr>
          <w:rFonts w:cs="Arial"/>
          <w:bCs/>
          <w:szCs w:val="16"/>
        </w:rPr>
        <w:t xml:space="preserv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w:t>
      </w:r>
      <w:proofErr w:type="spellStart"/>
      <w:r w:rsidR="00700600" w:rsidRPr="003A2FA6">
        <w:rPr>
          <w:rFonts w:cs="Arial"/>
          <w:bCs/>
          <w:szCs w:val="16"/>
        </w:rPr>
        <w:t>predfinancovania</w:t>
      </w:r>
      <w:proofErr w:type="spellEnd"/>
      <w:r w:rsidR="00700600" w:rsidRPr="003A2FA6">
        <w:rPr>
          <w:rFonts w:cs="Arial"/>
          <w:bCs/>
          <w:szCs w:val="16"/>
        </w:rPr>
        <w:t xml:space="preserve">) na úrovni </w:t>
      </w:r>
      <w:r w:rsidR="00700600">
        <w:rPr>
          <w:rFonts w:cs="Arial"/>
          <w:bCs/>
          <w:szCs w:val="16"/>
        </w:rPr>
        <w:t>poskytovateľa</w:t>
      </w:r>
      <w:r w:rsidR="00700600" w:rsidRPr="003A2FA6">
        <w:rPr>
          <w:rFonts w:cs="Arial"/>
          <w:bCs/>
          <w:szCs w:val="16"/>
        </w:rPr>
        <w:t xml:space="preserve">, je prijímateľ povinný zúčtovať každú jednu poskytnutú platbu </w:t>
      </w:r>
      <w:proofErr w:type="spellStart"/>
      <w:r w:rsidR="00700600" w:rsidRPr="003A2FA6">
        <w:rPr>
          <w:rFonts w:cs="Arial"/>
          <w:bCs/>
          <w:szCs w:val="16"/>
        </w:rPr>
        <w:t>predfinancovania</w:t>
      </w:r>
      <w:proofErr w:type="spellEnd"/>
      <w:r w:rsidR="00700600" w:rsidRPr="003A2FA6">
        <w:rPr>
          <w:rFonts w:cs="Arial"/>
          <w:bCs/>
          <w:szCs w:val="16"/>
        </w:rPr>
        <w:t xml:space="preserve">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w:t>
      </w:r>
      <w:proofErr w:type="spellStart"/>
      <w:r w:rsidR="00700600" w:rsidRPr="003A2FA6">
        <w:rPr>
          <w:rFonts w:cs="Arial"/>
          <w:bCs/>
          <w:szCs w:val="16"/>
        </w:rPr>
        <w:t>predfinancovania</w:t>
      </w:r>
      <w:proofErr w:type="spellEnd"/>
      <w:r w:rsidR="00700600" w:rsidRPr="003A2FA6">
        <w:rPr>
          <w:rFonts w:cs="Arial"/>
          <w:bCs/>
          <w:szCs w:val="16"/>
        </w:rPr>
        <w:t xml:space="preserve">)). </w:t>
      </w:r>
      <w:r w:rsidRPr="0073389C">
        <w:t xml:space="preserve"> Ku každej schválenej </w:t>
      </w:r>
      <w:r w:rsidRPr="0073389C">
        <w:lastRenderedPageBreak/>
        <w:t xml:space="preserve">žiadosti o platbu (poskytnutie </w:t>
      </w:r>
      <w:proofErr w:type="spellStart"/>
      <w:r w:rsidRPr="0073389C">
        <w:t>predfinancovania</w:t>
      </w:r>
      <w:proofErr w:type="spellEnd"/>
      <w:r w:rsidRPr="0073389C">
        <w:t xml:space="preserve">) prijímateľ </w:t>
      </w:r>
      <w:r w:rsidR="00B67E94" w:rsidRPr="0073389C">
        <w:t xml:space="preserve">predkladá </w:t>
      </w:r>
      <w:r w:rsidRPr="0073389C" w:rsidDel="008F2861">
        <w:t xml:space="preserve">poskytovateľovi </w:t>
      </w:r>
      <w:r w:rsidRPr="0073389C">
        <w:t xml:space="preserve">samostatnú žiadosť o platbu (zúčtovanie </w:t>
      </w:r>
      <w:proofErr w:type="spellStart"/>
      <w:r w:rsidRPr="0073389C">
        <w:t>predfinancovania</w:t>
      </w:r>
      <w:proofErr w:type="spellEnd"/>
      <w:r w:rsidRPr="0073389C">
        <w:t>).</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w:t>
      </w:r>
      <w:proofErr w:type="spellStart"/>
      <w:r w:rsidRPr="0073389C">
        <w:t>predfinancovania</w:t>
      </w:r>
      <w:proofErr w:type="spellEnd"/>
      <w:r w:rsidRPr="0073389C">
        <w:t xml:space="preserve">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6F658F36" w14:textId="1B31E438"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t xml:space="preserve">Prijímateľ v rámci zúčtovania </w:t>
      </w:r>
      <w:proofErr w:type="spellStart"/>
      <w:r w:rsidRPr="0073389C">
        <w:t>predfinancovania</w:t>
      </w:r>
      <w:proofErr w:type="spellEnd"/>
      <w:r w:rsidRPr="0073389C">
        <w:t xml:space="preserve"> uvedie v žiadosti o platbu aj výdavky viažuce sa na hotovostné úhrady uvedené v </w:t>
      </w:r>
      <w:proofErr w:type="spellStart"/>
      <w:r w:rsidRPr="0073389C">
        <w:t>ŽoP</w:t>
      </w:r>
      <w:proofErr w:type="spellEnd"/>
      <w:r w:rsidRPr="0073389C">
        <w:t xml:space="preserve"> (poskytnutie </w:t>
      </w:r>
      <w:proofErr w:type="spellStart"/>
      <w:r w:rsidRPr="0073389C">
        <w:t>predfinancovania</w:t>
      </w:r>
      <w:proofErr w:type="spellEnd"/>
      <w:r w:rsidRPr="0073389C">
        <w:t>), pričom prijímateľ nie je povinný opätovne predkladať tie isté overené kópie príslušných účtovných dokladov potvrdzujúce hotovostnú úhradu.</w:t>
      </w:r>
      <w:r w:rsidR="00D53B82">
        <w:t xml:space="preserve"> </w:t>
      </w:r>
      <w:r w:rsidR="00147E0C" w:rsidRPr="00BB706D">
        <w:rPr>
          <w:rFonts w:cs="Arial"/>
          <w:szCs w:val="19"/>
        </w:rPr>
        <w:t xml:space="preserve">Nezúčtovaný rozdiel </w:t>
      </w:r>
      <w:proofErr w:type="spellStart"/>
      <w:r w:rsidR="00147E0C" w:rsidRPr="00BB706D">
        <w:rPr>
          <w:rFonts w:cs="Arial"/>
          <w:szCs w:val="19"/>
        </w:rPr>
        <w:t>predfinancovania</w:t>
      </w:r>
      <w:proofErr w:type="spellEnd"/>
      <w:r w:rsidR="00147E0C" w:rsidRPr="00BB706D">
        <w:rPr>
          <w:rFonts w:cs="Arial"/>
          <w:szCs w:val="19"/>
        </w:rPr>
        <w:t xml:space="preserve">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proofErr w:type="spellStart"/>
      <w:r w:rsidR="008950FF" w:rsidRPr="0099542E">
        <w:rPr>
          <w:rFonts w:cs="Arial"/>
          <w:szCs w:val="16"/>
        </w:rPr>
        <w:t>predfinancovania</w:t>
      </w:r>
      <w:proofErr w:type="spellEnd"/>
      <w:r w:rsidR="008950FF" w:rsidRPr="0099542E">
        <w:rPr>
          <w:rFonts w:cs="Arial"/>
          <w:szCs w:val="16"/>
        </w:rPr>
        <w:t xml:space="preserve">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5 pracovných dní od ukončenia lehoty na zúčtovanie poskytnutého </w:t>
      </w:r>
      <w:proofErr w:type="spellStart"/>
      <w:r w:rsidR="008950FF" w:rsidRPr="0099542E">
        <w:rPr>
          <w:rFonts w:cs="Arial"/>
          <w:szCs w:val="16"/>
        </w:rPr>
        <w:t>predfinancovania</w:t>
      </w:r>
      <w:proofErr w:type="spellEnd"/>
      <w:r w:rsidR="008950FF" w:rsidRPr="0099542E">
        <w:rPr>
          <w:rFonts w:cs="Arial"/>
          <w:szCs w:val="16"/>
        </w:rPr>
        <w:t xml:space="preserve">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1B487EA0" w14:textId="078B90D3" w:rsidR="008950FF" w:rsidRPr="003A2FA6" w:rsidRDefault="007F3779" w:rsidP="0099542E">
      <w:pPr>
        <w:tabs>
          <w:tab w:val="left" w:pos="360"/>
        </w:tabs>
        <w:autoSpaceDE w:val="0"/>
        <w:autoSpaceDN w:val="0"/>
        <w:adjustRightInd w:val="0"/>
        <w:spacing w:before="120" w:after="120" w:line="288" w:lineRule="auto"/>
        <w:jc w:val="both"/>
        <w:rPr>
          <w:rFonts w:cs="Arial"/>
          <w:b/>
          <w:szCs w:val="16"/>
        </w:rPr>
      </w:pPr>
      <w:r w:rsidRPr="003A2FA6">
        <w:rPr>
          <w:rFonts w:cs="Arial"/>
          <w:color w:val="000000"/>
          <w:szCs w:val="16"/>
        </w:rPr>
        <w:t>V </w:t>
      </w:r>
      <w:r w:rsidRPr="00B416DC">
        <w:rPr>
          <w:rFonts w:cs="Arial"/>
          <w:szCs w:val="16"/>
        </w:rPr>
        <w:t>prípade</w:t>
      </w:r>
      <w:r w:rsidRPr="003A2FA6">
        <w:rPr>
          <w:rFonts w:cs="Arial"/>
          <w:color w:val="000000"/>
          <w:szCs w:val="16"/>
        </w:rPr>
        <w:t xml:space="preserve">, ak bola žiadosť o platbu (zúčtovanie </w:t>
      </w:r>
      <w:proofErr w:type="spellStart"/>
      <w:r w:rsidRPr="003A2FA6">
        <w:rPr>
          <w:rFonts w:cs="Arial"/>
          <w:color w:val="000000"/>
          <w:szCs w:val="16"/>
        </w:rPr>
        <w:t>predfinancovania</w:t>
      </w:r>
      <w:proofErr w:type="spellEnd"/>
      <w:r w:rsidRPr="003A2FA6">
        <w:rPr>
          <w:rFonts w:cs="Arial"/>
          <w:color w:val="000000"/>
          <w:szCs w:val="16"/>
        </w:rPr>
        <w:t xml:space="preserve">) znížená o sumu preplatku preddavkovej platby, reálne teda nedochádza k zúčtovaniu poskytnutého </w:t>
      </w:r>
      <w:proofErr w:type="spellStart"/>
      <w:r w:rsidRPr="003A2FA6">
        <w:rPr>
          <w:rFonts w:cs="Arial"/>
          <w:color w:val="000000"/>
          <w:szCs w:val="16"/>
        </w:rPr>
        <w:t>predfinancovania</w:t>
      </w:r>
      <w:proofErr w:type="spellEnd"/>
      <w:r w:rsidRPr="003A2FA6">
        <w:rPr>
          <w:rFonts w:cs="Arial"/>
          <w:color w:val="000000"/>
          <w:szCs w:val="16"/>
        </w:rPr>
        <w:t xml:space="preserve"> v 100 % </w:t>
      </w:r>
      <w:r>
        <w:rPr>
          <w:rFonts w:cs="Arial"/>
          <w:color w:val="000000"/>
          <w:szCs w:val="16"/>
        </w:rPr>
        <w:t>výške</w:t>
      </w:r>
      <w:r w:rsidRPr="003A2FA6">
        <w:rPr>
          <w:rFonts w:cs="Arial"/>
          <w:color w:val="000000"/>
          <w:szCs w:val="16"/>
        </w:rPr>
        <w:t xml:space="preserve"> poskytnutého </w:t>
      </w:r>
      <w:proofErr w:type="spellStart"/>
      <w:r w:rsidRPr="003A2FA6">
        <w:rPr>
          <w:rFonts w:cs="Arial"/>
          <w:color w:val="000000"/>
          <w:szCs w:val="16"/>
        </w:rPr>
        <w:t>predfinancovania</w:t>
      </w:r>
      <w:proofErr w:type="spellEnd"/>
      <w:r w:rsidRPr="003A2FA6">
        <w:rPr>
          <w:rFonts w:cs="Arial"/>
          <w:color w:val="000000"/>
          <w:szCs w:val="16"/>
        </w:rPr>
        <w:t xml:space="preserve">,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 xml:space="preserve">na sumu nezúčtovaného rozdielu poskytnutého </w:t>
      </w:r>
      <w:proofErr w:type="spellStart"/>
      <w:r w:rsidRPr="003A2FA6">
        <w:rPr>
          <w:rFonts w:cs="Arial"/>
          <w:color w:val="000000"/>
          <w:szCs w:val="16"/>
        </w:rPr>
        <w:t>predfinancovania</w:t>
      </w:r>
      <w:proofErr w:type="spellEnd"/>
      <w:r>
        <w:rPr>
          <w:rFonts w:cs="Arial"/>
          <w:color w:val="000000"/>
          <w:szCs w:val="16"/>
        </w:rPr>
        <w:t>.</w:t>
      </w:r>
    </w:p>
    <w:p w14:paraId="363593F8" w14:textId="1C196C5B" w:rsidR="00AE1A0E" w:rsidRPr="00BB706D" w:rsidRDefault="00AE1A0E" w:rsidP="00147E0C">
      <w:pPr>
        <w:pStyle w:val="BodyText1"/>
        <w:spacing w:line="276" w:lineRule="auto"/>
        <w:jc w:val="both"/>
        <w:rPr>
          <w:rFonts w:cs="Arial"/>
          <w:color w:val="auto"/>
          <w:szCs w:val="19"/>
          <w:lang w:val="sk-SK"/>
        </w:rPr>
      </w:pP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642497FB"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7A55D0A4" w14:textId="0D958F60"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7F75449B"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w:t>
      </w:r>
      <w:r w:rsidR="00D22203">
        <w:t xml:space="preserve">nadobudnutí účinnosti zmluvy o NFP a po </w:t>
      </w:r>
      <w:r w:rsidRPr="0073389C">
        <w:t xml:space="preserve">začatí realizácie </w:t>
      </w:r>
      <w:r w:rsidR="00D22203">
        <w:t xml:space="preserve">aktivít </w:t>
      </w:r>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78"/>
      </w:r>
      <w:r w:rsidR="00AE5A8F" w:rsidRPr="0073389C">
        <w:t>:</w:t>
      </w:r>
    </w:p>
    <w:p w14:paraId="77F4A561" w14:textId="49B48984"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129E4055" w14:textId="3BAFD8D5" w:rsidR="00D22203" w:rsidRPr="003A2FA6" w:rsidRDefault="00D22203" w:rsidP="00D22203">
      <w:pPr>
        <w:autoSpaceDE w:val="0"/>
        <w:autoSpaceDN w:val="0"/>
        <w:adjustRightInd w:val="0"/>
        <w:spacing w:before="120"/>
        <w:jc w:val="both"/>
      </w:pP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vyčerpaných finančných prostriedkov </w:t>
      </w:r>
      <w:r>
        <w:t>NFP</w:t>
      </w:r>
      <w:r w:rsidRPr="003A2FA6">
        <w:t xml:space="preserve"> (žiadosti o platbu (priebežná platba / zúčtovanie zálohovej platby / zúčtovanie </w:t>
      </w:r>
      <w:proofErr w:type="spellStart"/>
      <w:r w:rsidRPr="003A2FA6">
        <w:t>predfinancovania</w:t>
      </w:r>
      <w:proofErr w:type="spellEnd"/>
      <w:r w:rsidRPr="003A2FA6">
        <w:t>) schválen</w:t>
      </w:r>
      <w:r>
        <w:t>ých</w:t>
      </w:r>
      <w:r w:rsidRPr="003A2FA6">
        <w:t xml:space="preserve"> certifikačným orgánom). </w:t>
      </w:r>
    </w:p>
    <w:p w14:paraId="5C16AF01" w14:textId="4FBFB3BB" w:rsidR="00D22203" w:rsidRPr="003A2FA6" w:rsidRDefault="00D22203" w:rsidP="000740DE">
      <w:pPr>
        <w:autoSpaceDE w:val="0"/>
        <w:autoSpaceDN w:val="0"/>
        <w:adjustRightInd w:val="0"/>
        <w:spacing w:before="120"/>
        <w:jc w:val="both"/>
      </w:pPr>
      <w:r w:rsidRPr="003A2FA6">
        <w:lastRenderedPageBreak/>
        <w:t xml:space="preserve">V prípade kombinácie systému zálohových platieb a systému </w:t>
      </w:r>
      <w:proofErr w:type="spellStart"/>
      <w:r w:rsidRPr="003A2FA6">
        <w:t>predfinancovania</w:t>
      </w:r>
      <w:proofErr w:type="spellEnd"/>
      <w:r w:rsidRPr="003A2FA6">
        <w:t xml:space="preserve">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p>
    <w:p w14:paraId="6D44A70E" w14:textId="77777777" w:rsidR="00D22203" w:rsidRPr="003A2FA6" w:rsidRDefault="00D22203" w:rsidP="000740DE">
      <w:pPr>
        <w:autoSpaceDE w:val="0"/>
        <w:autoSpaceDN w:val="0"/>
        <w:adjustRightInd w:val="0"/>
        <w:spacing w:before="120"/>
        <w:jc w:val="both"/>
      </w:pPr>
      <w:r w:rsidRPr="003A2FA6">
        <w:t>V prípade projektov, ktoré okrem prijímateľa realizujú aj partneri, sa v oboch prípadoch maximálna výška zálohovej platby vypočíta na rovnakom princípe, avšak samostatne pre prijímateľa a samostatne pre partnera.</w:t>
      </w:r>
    </w:p>
    <w:p w14:paraId="7DC9C14A" w14:textId="77777777" w:rsidR="00D22203" w:rsidRPr="003A2FA6" w:rsidRDefault="00D22203" w:rsidP="00EF2066">
      <w:pPr>
        <w:autoSpaceDE w:val="0"/>
        <w:autoSpaceDN w:val="0"/>
        <w:adjustRightInd w:val="0"/>
        <w:spacing w:before="120"/>
        <w:jc w:val="both"/>
      </w:pP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p>
    <w:p w14:paraId="400921CE" w14:textId="08E11AB7" w:rsidR="00D22203" w:rsidRPr="003A2FA6" w:rsidRDefault="00D22203" w:rsidP="00EF2066">
      <w:pPr>
        <w:autoSpaceDE w:val="0"/>
        <w:autoSpaceDN w:val="0"/>
        <w:adjustRightInd w:val="0"/>
        <w:spacing w:before="120"/>
        <w:jc w:val="both"/>
      </w:pPr>
      <w:r w:rsidRPr="003A2FA6">
        <w:t>V prípade kombinácie systému zálohových platieb, refundácie a </w:t>
      </w:r>
      <w:proofErr w:type="spellStart"/>
      <w:r w:rsidRPr="003A2FA6">
        <w:t>predfinancovania</w:t>
      </w:r>
      <w:proofErr w:type="spellEnd"/>
      <w:r w:rsidRPr="003A2FA6">
        <w:t xml:space="preserve"> sa maximálna výška zálohovej platby vypočíta v zmysle bodu </w:t>
      </w:r>
      <w:r w:rsidR="007E12F6">
        <w:t>1</w:t>
      </w:r>
      <w:r w:rsidRPr="003A2FA6">
        <w:t xml:space="preserve"> (tretia odrážka) a bodu </w:t>
      </w:r>
      <w:r w:rsidR="0069413B">
        <w:t>2</w:t>
      </w:r>
      <w:r w:rsidRPr="003A2FA6">
        <w:t xml:space="preserve"> (tretia odrážka).</w:t>
      </w:r>
    </w:p>
    <w:p w14:paraId="3962A14C" w14:textId="77777777" w:rsidR="00D22203" w:rsidRPr="003A2FA6" w:rsidRDefault="00D22203" w:rsidP="009C17FB">
      <w:pPr>
        <w:numPr>
          <w:ilvl w:val="0"/>
          <w:numId w:val="111"/>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 nasledovne:</w:t>
      </w:r>
    </w:p>
    <w:p w14:paraId="17D2A2B3" w14:textId="77777777" w:rsidR="00D22203" w:rsidRPr="003A2FA6" w:rsidRDefault="00D22203" w:rsidP="00D22203">
      <w:pPr>
        <w:numPr>
          <w:ilvl w:val="0"/>
          <w:numId w:val="92"/>
        </w:numPr>
        <w:spacing w:before="120" w:after="120"/>
        <w:ind w:left="567" w:hanging="283"/>
        <w:jc w:val="both"/>
      </w:pPr>
      <w:r w:rsidRPr="003A2FA6">
        <w:t xml:space="preserve">v prípade, ak zostávajúca celková dĺžka realizácie aktivít projektu </w:t>
      </w:r>
      <w:r w:rsidRPr="00B416DC">
        <w:rPr>
          <w:u w:val="single"/>
        </w:rPr>
        <w:t>nepresahuje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E38268E" w14:textId="77777777" w:rsidTr="00D22203">
        <w:trPr>
          <w:trHeight w:val="703"/>
        </w:trPr>
        <w:tc>
          <w:tcPr>
            <w:tcW w:w="1808" w:type="dxa"/>
            <w:shd w:val="clear" w:color="auto" w:fill="BFBFBF" w:themeFill="background1" w:themeFillShade="BF"/>
          </w:tcPr>
          <w:p w14:paraId="06B86873"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6B8BB8D3" w14:textId="77777777" w:rsidR="00D22203" w:rsidRPr="003A2FA6" w:rsidRDefault="00D22203" w:rsidP="00D22203">
            <w:pPr>
              <w:jc w:val="center"/>
            </w:pPr>
            <w:r w:rsidRPr="003A2FA6">
              <w:t>=</w:t>
            </w:r>
          </w:p>
        </w:tc>
        <w:tc>
          <w:tcPr>
            <w:tcW w:w="532" w:type="dxa"/>
            <w:shd w:val="clear" w:color="auto" w:fill="BFBFBF" w:themeFill="background1" w:themeFillShade="BF"/>
          </w:tcPr>
          <w:p w14:paraId="6A3E6791" w14:textId="77777777" w:rsidR="00D22203" w:rsidRPr="003A2FA6" w:rsidRDefault="00D22203" w:rsidP="00D22203">
            <w:pPr>
              <w:jc w:val="center"/>
            </w:pPr>
            <w:r w:rsidRPr="003A2FA6">
              <w:t>0,4</w:t>
            </w:r>
          </w:p>
        </w:tc>
        <w:tc>
          <w:tcPr>
            <w:tcW w:w="466" w:type="dxa"/>
            <w:shd w:val="clear" w:color="auto" w:fill="BFBFBF" w:themeFill="background1" w:themeFillShade="BF"/>
          </w:tcPr>
          <w:p w14:paraId="77181BAF" w14:textId="77777777" w:rsidR="00D22203" w:rsidRPr="003A2FA6" w:rsidRDefault="00D22203" w:rsidP="00D22203">
            <w:pPr>
              <w:jc w:val="center"/>
            </w:pPr>
            <w:r w:rsidRPr="003A2FA6">
              <w:t>x</w:t>
            </w:r>
          </w:p>
        </w:tc>
        <w:tc>
          <w:tcPr>
            <w:tcW w:w="5425" w:type="dxa"/>
            <w:shd w:val="clear" w:color="auto" w:fill="BFBFBF" w:themeFill="background1" w:themeFillShade="BF"/>
          </w:tcPr>
          <w:p w14:paraId="72EB0BFF" w14:textId="77777777" w:rsidR="00D22203" w:rsidRPr="003A2FA6" w:rsidRDefault="00D22203" w:rsidP="00D22203">
            <w:pPr>
              <w:jc w:val="center"/>
            </w:pPr>
            <w:r w:rsidRPr="003A2FA6">
              <w:t>(suma nenávratného finančného príspevku – vyčerpaná suma nenávratného finančného príspevku (zdroj EÚ a ŠR))</w:t>
            </w:r>
          </w:p>
        </w:tc>
      </w:tr>
    </w:tbl>
    <w:p w14:paraId="0B2BE53D" w14:textId="77777777" w:rsidR="00D22203" w:rsidRPr="003A2FA6" w:rsidRDefault="00D22203" w:rsidP="00D22203">
      <w:pPr>
        <w:numPr>
          <w:ilvl w:val="0"/>
          <w:numId w:val="92"/>
        </w:numPr>
        <w:spacing w:before="120" w:after="120"/>
        <w:ind w:left="567" w:hanging="283"/>
        <w:jc w:val="both"/>
      </w:pPr>
      <w:r w:rsidRPr="003A2FA6">
        <w:t xml:space="preserve">v prípade, ak zostávajúca celková dĺžka realizácie aktivít projektu </w:t>
      </w:r>
      <w:r w:rsidRPr="00B416DC">
        <w:rPr>
          <w:u w:val="single"/>
        </w:rPr>
        <w:t>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14:paraId="053E1B58" w14:textId="77777777" w:rsidTr="00D22203">
        <w:trPr>
          <w:trHeight w:val="279"/>
        </w:trPr>
        <w:tc>
          <w:tcPr>
            <w:tcW w:w="1628" w:type="dxa"/>
            <w:vMerge w:val="restart"/>
            <w:shd w:val="clear" w:color="auto" w:fill="BFBFBF" w:themeFill="background1" w:themeFillShade="BF"/>
          </w:tcPr>
          <w:p w14:paraId="2E060BDC" w14:textId="77777777" w:rsidR="00D22203" w:rsidRPr="003A2FA6" w:rsidRDefault="00D22203" w:rsidP="00D22203">
            <w:pPr>
              <w:jc w:val="center"/>
            </w:pPr>
            <w:r w:rsidRPr="003A2FA6">
              <w:t>maximálna výška prvej poskytnutej zálohovej platby</w:t>
            </w:r>
          </w:p>
        </w:tc>
        <w:tc>
          <w:tcPr>
            <w:tcW w:w="561" w:type="dxa"/>
            <w:vMerge w:val="restart"/>
            <w:shd w:val="clear" w:color="auto" w:fill="BFBFBF" w:themeFill="background1" w:themeFillShade="BF"/>
          </w:tcPr>
          <w:p w14:paraId="3901C154"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13627528"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43353781" w14:textId="77777777" w:rsidR="00D22203" w:rsidRPr="003A2FA6" w:rsidRDefault="00D22203" w:rsidP="00D22203">
            <w:pPr>
              <w:jc w:val="center"/>
            </w:pPr>
            <w:r w:rsidRPr="003A2FA6">
              <w:t>x</w:t>
            </w:r>
          </w:p>
        </w:tc>
        <w:tc>
          <w:tcPr>
            <w:tcW w:w="4115" w:type="dxa"/>
            <w:tcBorders>
              <w:bottom w:val="single" w:sz="4" w:space="0" w:color="auto"/>
            </w:tcBorders>
            <w:shd w:val="clear" w:color="auto" w:fill="BFBFBF" w:themeFill="background1" w:themeFillShade="BF"/>
          </w:tcPr>
          <w:p w14:paraId="6B9F1DA3" w14:textId="77777777" w:rsidR="00D22203" w:rsidRPr="003A2FA6" w:rsidRDefault="00D22203" w:rsidP="00D22203">
            <w:pPr>
              <w:jc w:val="center"/>
            </w:pPr>
            <w:r w:rsidRPr="003A2FA6">
              <w:t>suma nenávratného finančného príspevku – vyčerpaná suma nenávratného finančného príspevku (zdroj EÚ a ŠR)</w:t>
            </w:r>
          </w:p>
        </w:tc>
        <w:tc>
          <w:tcPr>
            <w:tcW w:w="374" w:type="dxa"/>
            <w:vMerge w:val="restart"/>
            <w:shd w:val="clear" w:color="auto" w:fill="BFBFBF" w:themeFill="background1" w:themeFillShade="BF"/>
          </w:tcPr>
          <w:p w14:paraId="5240E4E2" w14:textId="77777777" w:rsidR="00D22203" w:rsidRPr="003A2FA6" w:rsidRDefault="00D22203" w:rsidP="00D22203">
            <w:pPr>
              <w:jc w:val="center"/>
            </w:pPr>
            <w:r w:rsidRPr="003A2FA6">
              <w:t>x</w:t>
            </w:r>
          </w:p>
        </w:tc>
        <w:tc>
          <w:tcPr>
            <w:tcW w:w="1116" w:type="dxa"/>
            <w:vMerge w:val="restart"/>
            <w:shd w:val="clear" w:color="auto" w:fill="BFBFBF" w:themeFill="background1" w:themeFillShade="BF"/>
          </w:tcPr>
          <w:p w14:paraId="1E9996E2" w14:textId="77777777" w:rsidR="00D22203" w:rsidRPr="003A2FA6" w:rsidRDefault="00D22203" w:rsidP="00D22203">
            <w:pPr>
              <w:jc w:val="center"/>
            </w:pPr>
            <w:r w:rsidRPr="003A2FA6">
              <w:t>12</w:t>
            </w:r>
          </w:p>
        </w:tc>
      </w:tr>
      <w:tr w:rsidR="00D22203" w:rsidRPr="003A2FA6" w14:paraId="5EA45EC3" w14:textId="77777777" w:rsidTr="00D22203">
        <w:trPr>
          <w:trHeight w:val="305"/>
        </w:trPr>
        <w:tc>
          <w:tcPr>
            <w:tcW w:w="1628" w:type="dxa"/>
            <w:vMerge/>
            <w:shd w:val="clear" w:color="auto" w:fill="BFBFBF" w:themeFill="background1" w:themeFillShade="BF"/>
          </w:tcPr>
          <w:p w14:paraId="3AABBE22" w14:textId="77777777" w:rsidR="00D22203" w:rsidRPr="003A2FA6" w:rsidRDefault="00D22203" w:rsidP="00D22203">
            <w:pPr>
              <w:jc w:val="center"/>
            </w:pPr>
          </w:p>
        </w:tc>
        <w:tc>
          <w:tcPr>
            <w:tcW w:w="561" w:type="dxa"/>
            <w:vMerge/>
            <w:shd w:val="clear" w:color="auto" w:fill="BFBFBF" w:themeFill="background1" w:themeFillShade="BF"/>
          </w:tcPr>
          <w:p w14:paraId="69A9FCE9" w14:textId="77777777" w:rsidR="00D22203" w:rsidRPr="003A2FA6" w:rsidRDefault="00D22203" w:rsidP="00D22203">
            <w:pPr>
              <w:jc w:val="center"/>
            </w:pPr>
          </w:p>
        </w:tc>
        <w:tc>
          <w:tcPr>
            <w:tcW w:w="532" w:type="dxa"/>
            <w:vMerge/>
            <w:shd w:val="clear" w:color="auto" w:fill="BFBFBF" w:themeFill="background1" w:themeFillShade="BF"/>
          </w:tcPr>
          <w:p w14:paraId="39585953" w14:textId="77777777" w:rsidR="00D22203" w:rsidRPr="003A2FA6" w:rsidRDefault="00D22203" w:rsidP="00D22203">
            <w:pPr>
              <w:jc w:val="center"/>
            </w:pPr>
          </w:p>
        </w:tc>
        <w:tc>
          <w:tcPr>
            <w:tcW w:w="466" w:type="dxa"/>
            <w:vMerge/>
            <w:shd w:val="clear" w:color="auto" w:fill="BFBFBF" w:themeFill="background1" w:themeFillShade="BF"/>
          </w:tcPr>
          <w:p w14:paraId="0D67A776" w14:textId="77777777" w:rsidR="00D22203" w:rsidRPr="003A2FA6" w:rsidRDefault="00D22203" w:rsidP="00D22203">
            <w:pPr>
              <w:jc w:val="center"/>
            </w:pPr>
          </w:p>
        </w:tc>
        <w:tc>
          <w:tcPr>
            <w:tcW w:w="4115" w:type="dxa"/>
            <w:tcBorders>
              <w:top w:val="single" w:sz="4" w:space="0" w:color="auto"/>
            </w:tcBorders>
            <w:shd w:val="clear" w:color="auto" w:fill="BFBFBF" w:themeFill="background1" w:themeFillShade="BF"/>
          </w:tcPr>
          <w:p w14:paraId="5C901954" w14:textId="77777777" w:rsidR="00D22203" w:rsidRPr="003A2FA6" w:rsidRDefault="00D22203" w:rsidP="00D22203">
            <w:pPr>
              <w:jc w:val="center"/>
            </w:pPr>
            <w:r w:rsidRPr="003A2FA6">
              <w:t>zostávajúci počet mesiacov realizácie aktivít projektu v čase predloženia prvej žiadosti o platbu (poskytnutie zálohovej platby)</w:t>
            </w:r>
          </w:p>
        </w:tc>
        <w:tc>
          <w:tcPr>
            <w:tcW w:w="374" w:type="dxa"/>
            <w:vMerge/>
            <w:shd w:val="clear" w:color="auto" w:fill="BFBFBF" w:themeFill="background1" w:themeFillShade="BF"/>
          </w:tcPr>
          <w:p w14:paraId="1F28A5F3" w14:textId="77777777" w:rsidR="00D22203" w:rsidRPr="003A2FA6" w:rsidRDefault="00D22203" w:rsidP="00D22203">
            <w:pPr>
              <w:jc w:val="center"/>
            </w:pPr>
          </w:p>
        </w:tc>
        <w:tc>
          <w:tcPr>
            <w:tcW w:w="1116" w:type="dxa"/>
            <w:vMerge/>
            <w:shd w:val="clear" w:color="auto" w:fill="BFBFBF" w:themeFill="background1" w:themeFillShade="BF"/>
          </w:tcPr>
          <w:p w14:paraId="75732D79" w14:textId="77777777" w:rsidR="00D22203" w:rsidRPr="003A2FA6" w:rsidRDefault="00D22203" w:rsidP="00D22203">
            <w:pPr>
              <w:jc w:val="center"/>
            </w:pPr>
          </w:p>
        </w:tc>
      </w:tr>
    </w:tbl>
    <w:p w14:paraId="62D43694" w14:textId="77777777" w:rsidR="00D22203" w:rsidRPr="003A2FA6" w:rsidRDefault="00D22203" w:rsidP="00D22203">
      <w:pPr>
        <w:numPr>
          <w:ilvl w:val="0"/>
          <w:numId w:val="92"/>
        </w:numPr>
        <w:spacing w:before="120" w:after="120"/>
        <w:ind w:left="567" w:hanging="283"/>
        <w:jc w:val="both"/>
      </w:pPr>
      <w:r w:rsidRPr="003A2FA6">
        <w:t xml:space="preserve">v prípade </w:t>
      </w:r>
      <w:r w:rsidRPr="00B416DC">
        <w:rPr>
          <w:u w:val="single"/>
        </w:rPr>
        <w:t xml:space="preserve">kombinácie systému zálohových platieb a systému </w:t>
      </w:r>
      <w:proofErr w:type="spellStart"/>
      <w:r w:rsidRPr="00B416DC">
        <w:rPr>
          <w:u w:val="single"/>
        </w:rPr>
        <w:t>predfinancovania</w:t>
      </w:r>
      <w:proofErr w:type="spellEnd"/>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66A3CA15" w14:textId="77777777" w:rsidTr="00D22203">
        <w:trPr>
          <w:trHeight w:val="279"/>
        </w:trPr>
        <w:tc>
          <w:tcPr>
            <w:tcW w:w="1628" w:type="dxa"/>
            <w:shd w:val="clear" w:color="auto" w:fill="BFBFBF" w:themeFill="background1" w:themeFillShade="BF"/>
          </w:tcPr>
          <w:p w14:paraId="023EC082"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3C6BEE8E" w14:textId="77777777" w:rsidR="00D22203" w:rsidRPr="003A2FA6" w:rsidRDefault="00D22203" w:rsidP="00D22203">
            <w:pPr>
              <w:jc w:val="center"/>
            </w:pPr>
            <w:r w:rsidRPr="003A2FA6">
              <w:t>=</w:t>
            </w:r>
          </w:p>
        </w:tc>
        <w:tc>
          <w:tcPr>
            <w:tcW w:w="532" w:type="dxa"/>
            <w:shd w:val="clear" w:color="auto" w:fill="BFBFBF" w:themeFill="background1" w:themeFillShade="BF"/>
          </w:tcPr>
          <w:p w14:paraId="13AB8154" w14:textId="77777777" w:rsidR="00D22203" w:rsidRPr="003A2FA6" w:rsidRDefault="00D22203" w:rsidP="00D22203">
            <w:pPr>
              <w:jc w:val="center"/>
            </w:pPr>
            <w:r w:rsidRPr="003A2FA6">
              <w:t>0,4</w:t>
            </w:r>
          </w:p>
        </w:tc>
        <w:tc>
          <w:tcPr>
            <w:tcW w:w="466" w:type="dxa"/>
            <w:shd w:val="clear" w:color="auto" w:fill="BFBFBF" w:themeFill="background1" w:themeFillShade="BF"/>
          </w:tcPr>
          <w:p w14:paraId="358D1F6D" w14:textId="77777777" w:rsidR="00D22203" w:rsidRPr="003A2FA6" w:rsidRDefault="00D22203" w:rsidP="00D22203">
            <w:pPr>
              <w:jc w:val="center"/>
            </w:pPr>
            <w:r w:rsidRPr="003A2FA6">
              <w:t>x</w:t>
            </w:r>
          </w:p>
        </w:tc>
        <w:tc>
          <w:tcPr>
            <w:tcW w:w="5632" w:type="dxa"/>
            <w:shd w:val="clear" w:color="auto" w:fill="BFBFBF" w:themeFill="background1" w:themeFillShade="BF"/>
          </w:tcPr>
          <w:p w14:paraId="01FB5D03"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w:t>
            </w:r>
          </w:p>
          <w:p w14:paraId="232BE959" w14:textId="77777777" w:rsidR="00D22203" w:rsidRPr="003A2FA6" w:rsidRDefault="00D22203" w:rsidP="00D22203">
            <w:pPr>
              <w:jc w:val="center"/>
            </w:pPr>
            <w:r w:rsidRPr="003A2FA6">
              <w:t>– vyčerpaná suma nenávratného finančného príspevku na predmetných položkách (zdroj EÚ a ŠR)</w:t>
            </w:r>
          </w:p>
        </w:tc>
      </w:tr>
    </w:tbl>
    <w:p w14:paraId="348C74CD" w14:textId="16858B41"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0B69A8E7" w14:textId="494B2FC1" w:rsidR="00D22203" w:rsidRPr="003A2FA6" w:rsidRDefault="00D22203" w:rsidP="009C17FB">
      <w:pPr>
        <w:numPr>
          <w:ilvl w:val="0"/>
          <w:numId w:val="111"/>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p>
    <w:p w14:paraId="6F8163E2" w14:textId="77777777" w:rsidR="00D22203" w:rsidRPr="003A2FA6" w:rsidRDefault="00D22203" w:rsidP="00D22203">
      <w:pPr>
        <w:numPr>
          <w:ilvl w:val="0"/>
          <w:numId w:val="92"/>
        </w:numPr>
        <w:spacing w:before="120" w:after="120"/>
        <w:ind w:left="567" w:hanging="283"/>
        <w:jc w:val="both"/>
      </w:pP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722A9778" w14:textId="77777777" w:rsidTr="00D22203">
        <w:trPr>
          <w:trHeight w:val="703"/>
        </w:trPr>
        <w:tc>
          <w:tcPr>
            <w:tcW w:w="1808" w:type="dxa"/>
            <w:shd w:val="clear" w:color="auto" w:fill="BFBFBF" w:themeFill="background1" w:themeFillShade="BF"/>
          </w:tcPr>
          <w:p w14:paraId="51E1B742"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5B403704" w14:textId="77777777" w:rsidR="00D22203" w:rsidRPr="003A2FA6" w:rsidRDefault="00D22203" w:rsidP="00D22203">
            <w:pPr>
              <w:jc w:val="center"/>
            </w:pPr>
            <w:r w:rsidRPr="003A2FA6">
              <w:t>=</w:t>
            </w:r>
          </w:p>
        </w:tc>
        <w:tc>
          <w:tcPr>
            <w:tcW w:w="608" w:type="dxa"/>
            <w:shd w:val="clear" w:color="auto" w:fill="BFBFBF" w:themeFill="background1" w:themeFillShade="BF"/>
          </w:tcPr>
          <w:p w14:paraId="498B7EB4" w14:textId="77777777" w:rsidR="00D22203" w:rsidRPr="003A2FA6" w:rsidRDefault="00D22203" w:rsidP="00D22203">
            <w:pPr>
              <w:jc w:val="center"/>
            </w:pPr>
            <w:r w:rsidRPr="003A2FA6">
              <w:t>0,4</w:t>
            </w:r>
          </w:p>
        </w:tc>
        <w:tc>
          <w:tcPr>
            <w:tcW w:w="643" w:type="dxa"/>
            <w:shd w:val="clear" w:color="auto" w:fill="BFBFBF" w:themeFill="background1" w:themeFillShade="BF"/>
          </w:tcPr>
          <w:p w14:paraId="07888899" w14:textId="77777777" w:rsidR="00D22203" w:rsidRPr="003A2FA6" w:rsidRDefault="00D22203" w:rsidP="00D22203">
            <w:pPr>
              <w:jc w:val="center"/>
            </w:pPr>
            <w:r w:rsidRPr="003A2FA6">
              <w:t>x</w:t>
            </w:r>
          </w:p>
        </w:tc>
        <w:tc>
          <w:tcPr>
            <w:tcW w:w="5209" w:type="dxa"/>
            <w:shd w:val="clear" w:color="auto" w:fill="BFBFBF" w:themeFill="background1" w:themeFillShade="BF"/>
          </w:tcPr>
          <w:p w14:paraId="1BED1AD1" w14:textId="77777777" w:rsidR="00D22203" w:rsidRPr="003A2FA6" w:rsidRDefault="00D22203" w:rsidP="00D22203">
            <w:pPr>
              <w:jc w:val="center"/>
            </w:pPr>
            <w:r w:rsidRPr="003A2FA6">
              <w:t>(suma nenávratného finančného príspevku po zmene – vyčerpaná suma nenávratného finančného príspevku (zdroj EÚ a ŠR))</w:t>
            </w:r>
          </w:p>
        </w:tc>
      </w:tr>
    </w:tbl>
    <w:p w14:paraId="6701C4BC" w14:textId="77777777" w:rsidR="00D22203" w:rsidRPr="003A2FA6" w:rsidRDefault="00D22203" w:rsidP="00D22203">
      <w:pPr>
        <w:numPr>
          <w:ilvl w:val="0"/>
          <w:numId w:val="92"/>
        </w:numPr>
        <w:spacing w:before="120" w:after="120"/>
        <w:ind w:left="567" w:hanging="283"/>
        <w:jc w:val="both"/>
      </w:pPr>
      <w:r w:rsidRPr="003A2FA6">
        <w:t xml:space="preserve">v prípade, ak po zmene celková zostávajúca dĺžka realizácie aktivít projektu </w:t>
      </w:r>
      <w:r w:rsidRPr="00B416DC">
        <w:rPr>
          <w:u w:val="single"/>
        </w:rPr>
        <w:t>presahuje 12 mesiacov</w:t>
      </w:r>
      <w:r w:rsidRPr="003A2FA6">
        <w:t>, výška zálohovej platby sa vypočíta podľa nasledovného vzorca:</w:t>
      </w:r>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14:paraId="51A6D6A9" w14:textId="77777777" w:rsidTr="00D22203">
        <w:trPr>
          <w:trHeight w:val="279"/>
        </w:trPr>
        <w:tc>
          <w:tcPr>
            <w:tcW w:w="1628" w:type="dxa"/>
            <w:vMerge w:val="restart"/>
            <w:shd w:val="clear" w:color="auto" w:fill="BFBFBF" w:themeFill="background1" w:themeFillShade="BF"/>
          </w:tcPr>
          <w:p w14:paraId="49E56119" w14:textId="77777777" w:rsidR="00D22203" w:rsidRPr="003A2FA6" w:rsidRDefault="00D22203" w:rsidP="00D22203">
            <w:pPr>
              <w:jc w:val="center"/>
            </w:pPr>
            <w:r w:rsidRPr="003A2FA6">
              <w:t xml:space="preserve">maximálna výška </w:t>
            </w:r>
            <w:r w:rsidRPr="003A2FA6">
              <w:lastRenderedPageBreak/>
              <w:t>poskytnutej zálohovej platby</w:t>
            </w:r>
          </w:p>
        </w:tc>
        <w:tc>
          <w:tcPr>
            <w:tcW w:w="561" w:type="dxa"/>
            <w:vMerge w:val="restart"/>
            <w:shd w:val="clear" w:color="auto" w:fill="BFBFBF" w:themeFill="background1" w:themeFillShade="BF"/>
          </w:tcPr>
          <w:p w14:paraId="7FCADF22" w14:textId="77777777" w:rsidR="00D22203" w:rsidRPr="003A2FA6" w:rsidRDefault="00D22203" w:rsidP="00D22203">
            <w:pPr>
              <w:jc w:val="center"/>
            </w:pPr>
            <w:r w:rsidRPr="003A2FA6">
              <w:lastRenderedPageBreak/>
              <w:t>=</w:t>
            </w:r>
          </w:p>
        </w:tc>
        <w:tc>
          <w:tcPr>
            <w:tcW w:w="532" w:type="dxa"/>
            <w:vMerge w:val="restart"/>
            <w:shd w:val="clear" w:color="auto" w:fill="BFBFBF" w:themeFill="background1" w:themeFillShade="BF"/>
          </w:tcPr>
          <w:p w14:paraId="24DF2080"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1EEE9FCD" w14:textId="77777777" w:rsidR="00D22203" w:rsidRPr="003A2FA6" w:rsidRDefault="00D22203" w:rsidP="00D22203">
            <w:pPr>
              <w:jc w:val="center"/>
            </w:pPr>
            <w:r w:rsidRPr="003A2FA6">
              <w:t>x</w:t>
            </w:r>
          </w:p>
        </w:tc>
        <w:tc>
          <w:tcPr>
            <w:tcW w:w="4326" w:type="dxa"/>
            <w:tcBorders>
              <w:bottom w:val="single" w:sz="4" w:space="0" w:color="auto"/>
            </w:tcBorders>
            <w:shd w:val="clear" w:color="auto" w:fill="BFBFBF" w:themeFill="background1" w:themeFillShade="BF"/>
          </w:tcPr>
          <w:p w14:paraId="43753205" w14:textId="77777777" w:rsidR="00D22203" w:rsidRPr="003A2FA6" w:rsidRDefault="00D22203" w:rsidP="00D22203">
            <w:pPr>
              <w:jc w:val="center"/>
            </w:pPr>
            <w:r w:rsidRPr="003A2FA6">
              <w:t>suma nenávratného finančného príspevku po zmene – vyčerpaná suma nenávratného finančného príspevku (zdroj EÚ a ŠR)</w:t>
            </w:r>
          </w:p>
        </w:tc>
        <w:tc>
          <w:tcPr>
            <w:tcW w:w="374" w:type="dxa"/>
            <w:vMerge w:val="restart"/>
            <w:shd w:val="clear" w:color="auto" w:fill="BFBFBF" w:themeFill="background1" w:themeFillShade="BF"/>
          </w:tcPr>
          <w:p w14:paraId="020CCCA7" w14:textId="77777777" w:rsidR="00D22203" w:rsidRPr="003A2FA6" w:rsidRDefault="00D22203" w:rsidP="00D22203">
            <w:pPr>
              <w:jc w:val="center"/>
            </w:pPr>
            <w:r w:rsidRPr="003A2FA6">
              <w:t>x</w:t>
            </w:r>
          </w:p>
        </w:tc>
        <w:tc>
          <w:tcPr>
            <w:tcW w:w="930" w:type="dxa"/>
            <w:vMerge w:val="restart"/>
            <w:shd w:val="clear" w:color="auto" w:fill="BFBFBF" w:themeFill="background1" w:themeFillShade="BF"/>
          </w:tcPr>
          <w:p w14:paraId="4013C62F" w14:textId="77777777" w:rsidR="00D22203" w:rsidRPr="003A2FA6" w:rsidRDefault="00D22203" w:rsidP="00D22203">
            <w:pPr>
              <w:jc w:val="center"/>
            </w:pPr>
            <w:r w:rsidRPr="003A2FA6">
              <w:t>12</w:t>
            </w:r>
          </w:p>
        </w:tc>
      </w:tr>
      <w:tr w:rsidR="00D22203" w:rsidRPr="003A2FA6" w14:paraId="79361ADF" w14:textId="77777777" w:rsidTr="00D22203">
        <w:trPr>
          <w:trHeight w:val="305"/>
        </w:trPr>
        <w:tc>
          <w:tcPr>
            <w:tcW w:w="1628" w:type="dxa"/>
            <w:vMerge/>
            <w:shd w:val="clear" w:color="auto" w:fill="BFBFBF" w:themeFill="background1" w:themeFillShade="BF"/>
          </w:tcPr>
          <w:p w14:paraId="0885FD38" w14:textId="77777777" w:rsidR="00D22203" w:rsidRPr="003A2FA6" w:rsidRDefault="00D22203" w:rsidP="00D22203">
            <w:pPr>
              <w:jc w:val="center"/>
            </w:pPr>
          </w:p>
        </w:tc>
        <w:tc>
          <w:tcPr>
            <w:tcW w:w="561" w:type="dxa"/>
            <w:vMerge/>
            <w:shd w:val="clear" w:color="auto" w:fill="BFBFBF" w:themeFill="background1" w:themeFillShade="BF"/>
          </w:tcPr>
          <w:p w14:paraId="17500F6F" w14:textId="77777777" w:rsidR="00D22203" w:rsidRPr="003A2FA6" w:rsidRDefault="00D22203" w:rsidP="00D22203">
            <w:pPr>
              <w:jc w:val="center"/>
            </w:pPr>
          </w:p>
        </w:tc>
        <w:tc>
          <w:tcPr>
            <w:tcW w:w="532" w:type="dxa"/>
            <w:vMerge/>
            <w:shd w:val="clear" w:color="auto" w:fill="BFBFBF" w:themeFill="background1" w:themeFillShade="BF"/>
          </w:tcPr>
          <w:p w14:paraId="756CD0BD" w14:textId="77777777" w:rsidR="00D22203" w:rsidRPr="003A2FA6" w:rsidRDefault="00D22203" w:rsidP="00D22203">
            <w:pPr>
              <w:jc w:val="center"/>
            </w:pPr>
          </w:p>
        </w:tc>
        <w:tc>
          <w:tcPr>
            <w:tcW w:w="466" w:type="dxa"/>
            <w:vMerge/>
            <w:shd w:val="clear" w:color="auto" w:fill="BFBFBF" w:themeFill="background1" w:themeFillShade="BF"/>
          </w:tcPr>
          <w:p w14:paraId="6A90E46F" w14:textId="77777777" w:rsidR="00D22203" w:rsidRPr="003A2FA6" w:rsidRDefault="00D22203" w:rsidP="00D22203">
            <w:pPr>
              <w:jc w:val="center"/>
            </w:pPr>
          </w:p>
        </w:tc>
        <w:tc>
          <w:tcPr>
            <w:tcW w:w="4326" w:type="dxa"/>
            <w:tcBorders>
              <w:top w:val="single" w:sz="4" w:space="0" w:color="auto"/>
            </w:tcBorders>
            <w:shd w:val="clear" w:color="auto" w:fill="BFBFBF" w:themeFill="background1" w:themeFillShade="BF"/>
          </w:tcPr>
          <w:p w14:paraId="5398673E" w14:textId="77777777" w:rsidR="00D22203" w:rsidRPr="003A2FA6" w:rsidRDefault="00D22203" w:rsidP="00D22203">
            <w:pPr>
              <w:jc w:val="center"/>
            </w:pPr>
            <w:r w:rsidRPr="003A2FA6">
              <w:t>zostávajúci počet mesiacov realizácie aktivít projektu v čase predloženia žiadosti o platbu (poskytnutie zálohovej platby) po zmene</w:t>
            </w:r>
          </w:p>
        </w:tc>
        <w:tc>
          <w:tcPr>
            <w:tcW w:w="374" w:type="dxa"/>
            <w:vMerge/>
            <w:shd w:val="clear" w:color="auto" w:fill="BFBFBF" w:themeFill="background1" w:themeFillShade="BF"/>
          </w:tcPr>
          <w:p w14:paraId="18BD851A" w14:textId="77777777" w:rsidR="00D22203" w:rsidRPr="003A2FA6" w:rsidRDefault="00D22203" w:rsidP="00D22203">
            <w:pPr>
              <w:jc w:val="center"/>
            </w:pPr>
          </w:p>
        </w:tc>
        <w:tc>
          <w:tcPr>
            <w:tcW w:w="930" w:type="dxa"/>
            <w:vMerge/>
            <w:shd w:val="clear" w:color="auto" w:fill="BFBFBF" w:themeFill="background1" w:themeFillShade="BF"/>
          </w:tcPr>
          <w:p w14:paraId="39A7E62D" w14:textId="77777777" w:rsidR="00D22203" w:rsidRPr="003A2FA6" w:rsidRDefault="00D22203" w:rsidP="00D22203">
            <w:pPr>
              <w:jc w:val="center"/>
            </w:pPr>
          </w:p>
        </w:tc>
      </w:tr>
    </w:tbl>
    <w:p w14:paraId="2BB1C4A4" w14:textId="77777777" w:rsidR="00D22203" w:rsidRPr="003A2FA6" w:rsidRDefault="00D22203" w:rsidP="00D22203">
      <w:pPr>
        <w:numPr>
          <w:ilvl w:val="0"/>
          <w:numId w:val="92"/>
        </w:numPr>
        <w:spacing w:before="120" w:after="120"/>
        <w:ind w:left="567" w:hanging="283"/>
        <w:jc w:val="both"/>
      </w:pPr>
      <w:r w:rsidRPr="003A2FA6">
        <w:lastRenderedPageBreak/>
        <w:t xml:space="preserve">v prípade </w:t>
      </w:r>
      <w:r w:rsidRPr="00B416DC">
        <w:rPr>
          <w:u w:val="single"/>
        </w:rPr>
        <w:t xml:space="preserve">kombinácie systému zálohových platieb a systému </w:t>
      </w:r>
      <w:proofErr w:type="spellStart"/>
      <w:r w:rsidRPr="00B416DC">
        <w:rPr>
          <w:u w:val="single"/>
        </w:rPr>
        <w:t>predfinancovania</w:t>
      </w:r>
      <w:proofErr w:type="spellEnd"/>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14:paraId="0C4A7D4C" w14:textId="77777777" w:rsidTr="00D22203">
        <w:trPr>
          <w:trHeight w:val="279"/>
        </w:trPr>
        <w:tc>
          <w:tcPr>
            <w:tcW w:w="1628" w:type="dxa"/>
            <w:shd w:val="clear" w:color="auto" w:fill="BFBFBF" w:themeFill="background1" w:themeFillShade="BF"/>
          </w:tcPr>
          <w:p w14:paraId="5DD18325"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49A10BCA" w14:textId="77777777" w:rsidR="00D22203" w:rsidRPr="003A2FA6" w:rsidRDefault="00D22203" w:rsidP="00D22203">
            <w:pPr>
              <w:jc w:val="center"/>
            </w:pPr>
            <w:r w:rsidRPr="003A2FA6">
              <w:t>=</w:t>
            </w:r>
          </w:p>
        </w:tc>
        <w:tc>
          <w:tcPr>
            <w:tcW w:w="532" w:type="dxa"/>
            <w:shd w:val="clear" w:color="auto" w:fill="BFBFBF" w:themeFill="background1" w:themeFillShade="BF"/>
          </w:tcPr>
          <w:p w14:paraId="424E2D0F" w14:textId="77777777" w:rsidR="00D22203" w:rsidRPr="003A2FA6" w:rsidRDefault="00D22203" w:rsidP="00D22203">
            <w:pPr>
              <w:jc w:val="center"/>
            </w:pPr>
            <w:r w:rsidRPr="003A2FA6">
              <w:t>0,4</w:t>
            </w:r>
          </w:p>
        </w:tc>
        <w:tc>
          <w:tcPr>
            <w:tcW w:w="681" w:type="dxa"/>
            <w:shd w:val="clear" w:color="auto" w:fill="BFBFBF" w:themeFill="background1" w:themeFillShade="BF"/>
          </w:tcPr>
          <w:p w14:paraId="4C2368C6" w14:textId="77777777" w:rsidR="00D22203" w:rsidRPr="003A2FA6" w:rsidRDefault="00D22203" w:rsidP="00D22203">
            <w:pPr>
              <w:jc w:val="center"/>
            </w:pPr>
            <w:r w:rsidRPr="003A2FA6">
              <w:t>x</w:t>
            </w:r>
          </w:p>
        </w:tc>
        <w:tc>
          <w:tcPr>
            <w:tcW w:w="5419" w:type="dxa"/>
            <w:shd w:val="clear" w:color="auto" w:fill="BFBFBF" w:themeFill="background1" w:themeFillShade="BF"/>
          </w:tcPr>
          <w:p w14:paraId="057742FC"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 po zmene</w:t>
            </w:r>
          </w:p>
          <w:p w14:paraId="4B5162DC" w14:textId="77777777" w:rsidR="00D22203" w:rsidRPr="003A2FA6" w:rsidRDefault="00D22203" w:rsidP="00D22203">
            <w:pPr>
              <w:jc w:val="center"/>
            </w:pPr>
            <w:r w:rsidRPr="003A2FA6">
              <w:t>– vyčerpaná suma nenávratného finančného príspevku na predmetných položkách (zdroj EÚ a ŠR)</w:t>
            </w:r>
          </w:p>
        </w:tc>
      </w:tr>
    </w:tbl>
    <w:p w14:paraId="6FABEA64"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 relevantnej časti rozpočtu projektu zodpovedajúcim 12 mesiacom realizácie aktivít projektu, t. j. prijímateľ môže disponovať prostriedkami EÚ a štátneho rozpočtu na spolufinancovanie v maximálnej výške 40 % z relevantnej časti rozpočtu zodpovedajúcim 12 mesiacom realizácie aktivít projektu.</w:t>
      </w:r>
    </w:p>
    <w:p w14:paraId="314BFDDB"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4B569A64" w14:textId="118161AE" w:rsidR="00D22203" w:rsidRPr="003A2FA6" w:rsidRDefault="00D22203"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p>
    <w:p w14:paraId="546DD461" w14:textId="1446D68A"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p>
    <w:p w14:paraId="14797637"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w:t>
      </w:r>
      <w:proofErr w:type="spellStart"/>
      <w:r w:rsidRPr="00B416DC">
        <w:rPr>
          <w:rFonts w:cs="Arial"/>
        </w:rPr>
        <w:t>ŽoP</w:t>
      </w:r>
      <w:proofErr w:type="spellEnd"/>
      <w:r w:rsidRPr="00B416DC">
        <w:rPr>
          <w:rFonts w:cs="Arial"/>
        </w:rPr>
        <w:t xml:space="preserve">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59BBCD7D" w14:textId="7B9A7070"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žiadosti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p>
    <w:p w14:paraId="14C727F4"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w:t>
      </w:r>
      <w:proofErr w:type="spellStart"/>
      <w:r w:rsidRPr="00B416DC">
        <w:rPr>
          <w:rFonts w:cs="Arial"/>
        </w:rPr>
        <w:t>ŽoP</w:t>
      </w:r>
      <w:proofErr w:type="spellEnd"/>
      <w:r w:rsidRPr="00B416DC">
        <w:rPr>
          <w:rFonts w:cs="Arial"/>
        </w:rPr>
        <w:t xml:space="preserve"> (ZZP) schválené CO (EÚ a ŠR) + </w:t>
      </w:r>
      <w:r w:rsidRPr="00893BFC">
        <w:rPr>
          <w:rFonts w:cs="Arial"/>
        </w:rPr>
        <w:t>∑</w:t>
      </w:r>
      <w:r w:rsidRPr="00B416DC">
        <w:rPr>
          <w:rFonts w:cs="Arial"/>
        </w:rPr>
        <w:t xml:space="preserve"> pozastavené </w:t>
      </w:r>
      <w:proofErr w:type="spellStart"/>
      <w:r w:rsidRPr="00B416DC">
        <w:rPr>
          <w:rFonts w:cs="Arial"/>
        </w:rPr>
        <w:t>ŽoP</w:t>
      </w:r>
      <w:proofErr w:type="spellEnd"/>
      <w:r w:rsidRPr="00B416DC">
        <w:rPr>
          <w:rFonts w:cs="Arial"/>
        </w:rPr>
        <w:t xml:space="preserve">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EA099DD"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lastRenderedPageBreak/>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 xml:space="preserve">o uvedenej skutočnosti ako i dôvodoch nedodržania stanovených podmienok </w:t>
      </w:r>
      <w:r w:rsidRPr="0073389C">
        <w:lastRenderedPageBreak/>
        <w:t>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151D4D">
      <w:pPr>
        <w:pStyle w:val="Odsekzoznamu"/>
        <w:numPr>
          <w:ilvl w:val="1"/>
          <w:numId w:val="57"/>
        </w:numPr>
        <w:autoSpaceDE w:val="0"/>
        <w:autoSpaceDN w:val="0"/>
        <w:adjustRightInd w:val="0"/>
        <w:spacing w:before="120" w:after="120" w:line="288" w:lineRule="auto"/>
        <w:ind w:left="709" w:hanging="425"/>
        <w:jc w:val="both"/>
      </w:pPr>
      <w:r w:rsidRPr="0073389C">
        <w:lastRenderedPageBreak/>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151D4D">
      <w:pPr>
        <w:numPr>
          <w:ilvl w:val="1"/>
          <w:numId w:val="57"/>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8" w14:textId="136DCDF3"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 xml:space="preserve">(v prípade kombinácie systému zálohových platieb a refundácie alebo v prípade kombinácie systému zálohových platieb, systému </w:t>
      </w:r>
      <w:proofErr w:type="spellStart"/>
      <w:r w:rsidR="009A5D87" w:rsidRPr="009A5D87">
        <w:rPr>
          <w:rFonts w:cs="Arial"/>
          <w:szCs w:val="19"/>
        </w:rPr>
        <w:t>predfinancovania</w:t>
      </w:r>
      <w:proofErr w:type="spellEnd"/>
      <w:r w:rsidR="009A5D87" w:rsidRPr="009A5D87">
        <w:rPr>
          <w:rFonts w:cs="Arial"/>
          <w:szCs w:val="19"/>
        </w:rPr>
        <w:t xml:space="preserve">, a prípadne aj systému refundácie sa zohľadňuje celková výška finančných prostriedkov poskytnutá všetkými využívanými systémami financovania, t. j. suma každej uhradenej žiadosti o platbu prijímateľa sa </w:t>
      </w:r>
      <w:proofErr w:type="spellStart"/>
      <w:r w:rsidR="009A5D87" w:rsidRPr="009A5D87">
        <w:rPr>
          <w:rFonts w:cs="Arial"/>
          <w:szCs w:val="19"/>
        </w:rPr>
        <w:t>napočítava</w:t>
      </w:r>
      <w:proofErr w:type="spellEnd"/>
      <w:r w:rsidR="009A5D87" w:rsidRPr="009A5D87">
        <w:rPr>
          <w:rFonts w:cs="Arial"/>
          <w:szCs w:val="19"/>
        </w:rPr>
        <w:t xml:space="preserve">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 xml:space="preserve">Prostriedky EÚ a ŠR na spolufinancovanie sa prijímateľovi poskytujú na základe žiadosti o platbu. Pre všetky systémy platieb (systém zálohových platieb, systém refundácie, systém </w:t>
      </w:r>
      <w:proofErr w:type="spellStart"/>
      <w:r w:rsidRPr="0073389C">
        <w:t>predfinancovania</w:t>
      </w:r>
      <w:proofErr w:type="spellEnd"/>
      <w:r w:rsidRPr="0073389C">
        <w:t xml:space="preserve">) sa používa jeden formulár </w:t>
      </w:r>
      <w:proofErr w:type="spellStart"/>
      <w:r w:rsidRPr="0073389C">
        <w:t>ŽoP</w:t>
      </w:r>
      <w:proofErr w:type="spellEnd"/>
      <w:r w:rsidRPr="0073389C">
        <w:t xml:space="preserve"> (príloha č.</w:t>
      </w:r>
      <w:r w:rsidR="006E466C" w:rsidRPr="0073389C">
        <w:t xml:space="preserve"> </w:t>
      </w:r>
      <w:r w:rsidR="00D72CCC">
        <w:t>5</w:t>
      </w:r>
      <w:r w:rsidR="00992C96">
        <w:t>a</w:t>
      </w:r>
      <w:r w:rsidRPr="0073389C">
        <w:t xml:space="preserve">). </w:t>
      </w:r>
      <w:proofErr w:type="spellStart"/>
      <w:r w:rsidRPr="0073389C">
        <w:t>ŽoP</w:t>
      </w:r>
      <w:proofErr w:type="spellEnd"/>
      <w:r w:rsidRPr="0073389C">
        <w:t xml:space="preserve"> prijímateľ vypĺňa elektronicky prostredníctvom verejného portálu ITMS2014+. </w:t>
      </w:r>
      <w:r w:rsidR="00992C96">
        <w:t xml:space="preserve">Pokyny k vypĺňaniu </w:t>
      </w:r>
      <w:proofErr w:type="spellStart"/>
      <w:r w:rsidR="00992C96">
        <w:t>ŽoP</w:t>
      </w:r>
      <w:proofErr w:type="spellEnd"/>
      <w:r w:rsidR="00992C96">
        <w:t xml:space="preserve"> tvoria prílohu č. 5b. </w:t>
      </w:r>
      <w:r w:rsidRPr="0073389C">
        <w:t xml:space="preserve">V prípade, ak bude formulár žiadosti vyplnený inak, napr. ručne alebo písacím strojom, takto vyplňované </w:t>
      </w:r>
      <w:proofErr w:type="spellStart"/>
      <w:r w:rsidRPr="0073389C">
        <w:t>ŽoP</w:t>
      </w:r>
      <w:proofErr w:type="spellEnd"/>
      <w:r w:rsidRPr="0073389C">
        <w:t xml:space="preserve">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 xml:space="preserve">Všeobecné pokyny k </w:t>
      </w:r>
      <w:proofErr w:type="spellStart"/>
      <w:r w:rsidRPr="00386AC5">
        <w:rPr>
          <w:b/>
        </w:rPr>
        <w:t>ŽoP</w:t>
      </w:r>
      <w:proofErr w:type="spellEnd"/>
    </w:p>
    <w:p w14:paraId="7A55D0ED" w14:textId="5923ED70" w:rsidR="007A0798" w:rsidRPr="0073389C" w:rsidRDefault="007A0798" w:rsidP="00CF7FC1">
      <w:pPr>
        <w:spacing w:before="120" w:after="120" w:line="288" w:lineRule="auto"/>
        <w:jc w:val="both"/>
      </w:pPr>
      <w:r w:rsidRPr="0073389C">
        <w:t xml:space="preserve">Prijímateľ postupuje pri vytváraní a odosielaní </w:t>
      </w:r>
      <w:proofErr w:type="spellStart"/>
      <w:r w:rsidRPr="0073389C">
        <w:t>ŽoP</w:t>
      </w:r>
      <w:proofErr w:type="spellEnd"/>
      <w:r w:rsidRPr="0073389C">
        <w:t xml:space="preserve"> (platí aj pre monitorovacie údaje</w:t>
      </w:r>
      <w:r w:rsidRPr="0073389C">
        <w:rPr>
          <w:rStyle w:val="Odkaznapoznmkupodiarou"/>
        </w:rPr>
        <w:footnoteReference w:id="79"/>
      </w:r>
      <w:r w:rsidRPr="0073389C">
        <w:t xml:space="preserve">, ktoré sú prílohou </w:t>
      </w:r>
      <w:proofErr w:type="spellStart"/>
      <w:r w:rsidRPr="0073389C">
        <w:t>ŽoP</w:t>
      </w:r>
      <w:proofErr w:type="spellEnd"/>
      <w:r w:rsidRPr="0073389C">
        <w:t xml:space="preserve">)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w:t>
      </w:r>
      <w:r w:rsidRPr="0073389C">
        <w:lastRenderedPageBreak/>
        <w:t xml:space="preserve">oprávnený predmetnú žiadosť o platbu vo verejnej časti ITMS2014+ zamietnuť a prijímateľ bude povinný opätovne zaevidovať </w:t>
      </w:r>
      <w:proofErr w:type="spellStart"/>
      <w:r w:rsidRPr="0073389C">
        <w:t>ŽoP</w:t>
      </w:r>
      <w:proofErr w:type="spellEnd"/>
      <w:r w:rsidRPr="0073389C">
        <w:t xml:space="preserve">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 xml:space="preserve">Adresa doručenia </w:t>
      </w:r>
      <w:proofErr w:type="spellStart"/>
      <w:r w:rsidRPr="0073389C">
        <w:rPr>
          <w:lang w:val="sk-SK"/>
        </w:rPr>
        <w:t>ŽoP</w:t>
      </w:r>
      <w:proofErr w:type="spellEnd"/>
      <w:r w:rsidRPr="0073389C">
        <w:rPr>
          <w:lang w:val="sk-SK"/>
        </w:rPr>
        <w:t>:</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80"/>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29F93BB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81"/>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w:t>
      </w:r>
      <w:proofErr w:type="spellStart"/>
      <w:r w:rsidRPr="0073389C">
        <w:t>ŽoP</w:t>
      </w:r>
      <w:proofErr w:type="spellEnd"/>
      <w:r w:rsidRPr="0073389C">
        <w:t xml:space="preserve"> vrátane jej príloh môže dôjsť k dlhšej administrácii </w:t>
      </w:r>
      <w:proofErr w:type="spellStart"/>
      <w:r w:rsidRPr="0073389C">
        <w:t>ŽoP</w:t>
      </w:r>
      <w:proofErr w:type="spellEnd"/>
      <w:r w:rsidRPr="0073389C">
        <w:t xml:space="preserve"> alebo môže byť </w:t>
      </w:r>
      <w:proofErr w:type="spellStart"/>
      <w:r w:rsidRPr="0073389C">
        <w:t>ŽoP</w:t>
      </w:r>
      <w:proofErr w:type="spellEnd"/>
      <w:r w:rsidRPr="0073389C">
        <w:t xml:space="preserve"> zamietnutá, to znamená, že platba bude prijímateľovi poskytnutá oneskorene. Ak prijímateľ určitú časť </w:t>
      </w:r>
      <w:proofErr w:type="spellStart"/>
      <w:r w:rsidRPr="0073389C">
        <w:t>ŽoP</w:t>
      </w:r>
      <w:proofErr w:type="spellEnd"/>
      <w:r w:rsidRPr="0073389C">
        <w:t xml:space="preserve"> nevyplňuje, príslušne políčko ostane prázdne. </w:t>
      </w:r>
      <w:r w:rsidRPr="0073389C">
        <w:rPr>
          <w:b/>
        </w:rPr>
        <w:t>Všetky údaje uvede</w:t>
      </w:r>
      <w:r w:rsidR="005A28B2" w:rsidRPr="0073389C">
        <w:rPr>
          <w:b/>
        </w:rPr>
        <w:t xml:space="preserve">né v </w:t>
      </w:r>
      <w:proofErr w:type="spellStart"/>
      <w:r w:rsidR="005A28B2" w:rsidRPr="0073389C">
        <w:rPr>
          <w:b/>
        </w:rPr>
        <w:t>ŽoP</w:t>
      </w:r>
      <w:proofErr w:type="spellEnd"/>
      <w:r w:rsidR="005A28B2" w:rsidRPr="0073389C">
        <w:rPr>
          <w:b/>
        </w:rPr>
        <w:t xml:space="preserve">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w:t>
      </w:r>
      <w:proofErr w:type="spellStart"/>
      <w:r w:rsidRPr="0073389C">
        <w:rPr>
          <w:rFonts w:ascii="Arial" w:hAnsi="Arial"/>
          <w:sz w:val="19"/>
          <w:szCs w:val="19"/>
          <w:lang w:val="sk-SK"/>
        </w:rPr>
        <w:t>ŽoP</w:t>
      </w:r>
      <w:proofErr w:type="spellEnd"/>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uvedie prijímateľ v „Zozname všeobecných príloh“ (napr. prezenčné listiny, pracovné výkazy, sumarizačné hárky, faktúry, zmluvy, preberacie protokoly a pod.). Zoznam všeobecných príloh k výdavkom zahrnutým do </w:t>
      </w:r>
      <w:proofErr w:type="spellStart"/>
      <w:r w:rsidR="007A2C93">
        <w:rPr>
          <w:rFonts w:ascii="Arial" w:hAnsi="Arial" w:cs="Arial"/>
          <w:sz w:val="19"/>
          <w:szCs w:val="19"/>
          <w:lang w:val="sk-SK"/>
        </w:rPr>
        <w:t>ŽoP</w:t>
      </w:r>
      <w:proofErr w:type="spellEnd"/>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je však povinný označiť všetky dokumenty priložené k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w:t>
      </w:r>
      <w:proofErr w:type="spellStart"/>
      <w:r w:rsidRPr="0073389C">
        <w:rPr>
          <w:rFonts w:ascii="Arial" w:hAnsi="Arial" w:cs="Arial"/>
          <w:sz w:val="19"/>
          <w:szCs w:val="19"/>
          <w:lang w:val="sk-SK"/>
        </w:rPr>
        <w:t>lomítkom</w:t>
      </w:r>
      <w:proofErr w:type="spellEnd"/>
      <w:r w:rsidRPr="0073389C">
        <w:rPr>
          <w:rFonts w:ascii="Arial" w:hAnsi="Arial" w:cs="Arial"/>
          <w:sz w:val="19"/>
          <w:szCs w:val="19"/>
          <w:lang w:val="sk-SK"/>
        </w:rPr>
        <w:t xml:space="preserve"> sa uvedie príslušné poradové číslo výdavku uvedeného v Zozname deklarovaných výdavkov</w:t>
      </w:r>
      <w:r w:rsidR="00914914" w:rsidRPr="0073389C">
        <w:rPr>
          <w:rFonts w:ascii="Arial" w:hAnsi="Arial" w:cs="Arial"/>
          <w:sz w:val="19"/>
          <w:szCs w:val="19"/>
          <w:lang w:val="sk-SK"/>
        </w:rPr>
        <w:t xml:space="preserve">, za druhým </w:t>
      </w:r>
      <w:proofErr w:type="spellStart"/>
      <w:r w:rsidR="00914914" w:rsidRPr="0073389C">
        <w:rPr>
          <w:rFonts w:ascii="Arial" w:hAnsi="Arial" w:cs="Arial"/>
          <w:sz w:val="19"/>
          <w:szCs w:val="19"/>
          <w:lang w:val="sk-SK"/>
        </w:rPr>
        <w:t>lomítkom</w:t>
      </w:r>
      <w:proofErr w:type="spellEnd"/>
      <w:r w:rsidR="00914914" w:rsidRPr="0073389C">
        <w:rPr>
          <w:rFonts w:ascii="Arial" w:hAnsi="Arial" w:cs="Arial"/>
          <w:sz w:val="19"/>
          <w:szCs w:val="19"/>
          <w:lang w:val="sk-SK"/>
        </w:rPr>
        <w:t xml:space="preserve">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Default="007A0798" w:rsidP="00CF7FC1">
      <w:pPr>
        <w:spacing w:before="120" w:after="120" w:line="288" w:lineRule="auto"/>
        <w:jc w:val="both"/>
      </w:pPr>
      <w:r w:rsidRPr="0073389C">
        <w:lastRenderedPageBreak/>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129" w:name="_Toc410907861"/>
      <w:bookmarkStart w:id="130" w:name="_Toc440372875"/>
      <w:bookmarkStart w:id="131" w:name="_Toc440636386"/>
      <w:r w:rsidRPr="0073389C">
        <w:rPr>
          <w:caps/>
          <w:lang w:val="sk-SK" w:eastAsia="cs-CZ"/>
        </w:rPr>
        <w:t>Ú</w:t>
      </w:r>
      <w:r w:rsidRPr="0073389C">
        <w:rPr>
          <w:lang w:val="sk-SK" w:eastAsia="cs-CZ"/>
        </w:rPr>
        <w:t>čtovné doklady a ich prílohy</w:t>
      </w:r>
      <w:bookmarkEnd w:id="129"/>
      <w:bookmarkEnd w:id="130"/>
      <w:bookmarkEnd w:id="131"/>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82"/>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132" w:name="_Toc317864902"/>
      <w:bookmarkStart w:id="133" w:name="_Toc317865114"/>
      <w:bookmarkStart w:id="134" w:name="_Toc317865267"/>
      <w:bookmarkStart w:id="135" w:name="_Toc317865410"/>
      <w:bookmarkStart w:id="136" w:name="_Toc317865549"/>
      <w:bookmarkStart w:id="137" w:name="_Toc317865688"/>
      <w:bookmarkStart w:id="138" w:name="_Toc317866058"/>
      <w:bookmarkStart w:id="139" w:name="_Toc317866203"/>
      <w:bookmarkStart w:id="140" w:name="_Toc317866305"/>
      <w:bookmarkStart w:id="141" w:name="_Toc317866470"/>
      <w:bookmarkStart w:id="142" w:name="_Toc317866572"/>
      <w:bookmarkStart w:id="143" w:name="_Toc317866789"/>
      <w:bookmarkStart w:id="144" w:name="_Toc329084085"/>
      <w:bookmarkEnd w:id="132"/>
      <w:bookmarkEnd w:id="133"/>
      <w:bookmarkEnd w:id="134"/>
      <w:bookmarkEnd w:id="135"/>
      <w:bookmarkEnd w:id="136"/>
      <w:bookmarkEnd w:id="137"/>
      <w:bookmarkEnd w:id="138"/>
      <w:bookmarkEnd w:id="139"/>
      <w:bookmarkEnd w:id="140"/>
      <w:bookmarkEnd w:id="141"/>
      <w:bookmarkEnd w:id="142"/>
      <w:bookmarkEnd w:id="143"/>
      <w:bookmarkEnd w:id="144"/>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83"/>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lastRenderedPageBreak/>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145"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145"/>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146"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146"/>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147"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148" w:name="_Toc417050114"/>
      <w:bookmarkStart w:id="149" w:name="_Toc417155861"/>
      <w:bookmarkStart w:id="150" w:name="_Toc417156080"/>
      <w:bookmarkStart w:id="151" w:name="_Toc417050126"/>
      <w:bookmarkStart w:id="152" w:name="_Toc417155873"/>
      <w:bookmarkStart w:id="153" w:name="_Toc417156092"/>
      <w:bookmarkEnd w:id="148"/>
      <w:bookmarkEnd w:id="149"/>
      <w:bookmarkEnd w:id="150"/>
      <w:bookmarkEnd w:id="151"/>
      <w:bookmarkEnd w:id="152"/>
      <w:bookmarkEnd w:id="153"/>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84"/>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154" w:name="_Toc317864930"/>
      <w:bookmarkStart w:id="155" w:name="_Toc317865142"/>
      <w:bookmarkStart w:id="156" w:name="_Toc317865295"/>
      <w:bookmarkStart w:id="157" w:name="_Toc317865438"/>
      <w:bookmarkStart w:id="158" w:name="_Toc317865577"/>
      <w:bookmarkStart w:id="159" w:name="_Toc317865703"/>
      <w:bookmarkStart w:id="160" w:name="_Toc317866072"/>
      <w:bookmarkStart w:id="161" w:name="_Toc317866217"/>
      <w:bookmarkStart w:id="162" w:name="_Toc317866319"/>
      <w:bookmarkStart w:id="163" w:name="_Toc317866484"/>
      <w:bookmarkStart w:id="164" w:name="_Toc317866586"/>
      <w:bookmarkStart w:id="165" w:name="_Toc317866803"/>
      <w:bookmarkStart w:id="166" w:name="_Toc329084100"/>
      <w:bookmarkStart w:id="167" w:name="_Toc410905147"/>
      <w:bookmarkStart w:id="168" w:name="_Toc410907875"/>
      <w:bookmarkStart w:id="169" w:name="_Toc410910215"/>
      <w:bookmarkStart w:id="170" w:name="_Toc413415834"/>
      <w:bookmarkStart w:id="171" w:name="_Toc413830211"/>
      <w:bookmarkStart w:id="172" w:name="_Toc413833999"/>
      <w:bookmarkStart w:id="173" w:name="_Toc413834102"/>
      <w:bookmarkStart w:id="174" w:name="_Toc415130210"/>
      <w:bookmarkStart w:id="175" w:name="_Toc415155540"/>
      <w:bookmarkStart w:id="176" w:name="_Toc417050140"/>
      <w:bookmarkStart w:id="177" w:name="_Toc417155887"/>
      <w:bookmarkStart w:id="178" w:name="_Toc417156106"/>
      <w:bookmarkEnd w:id="147"/>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 xml:space="preserve">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w:t>
      </w:r>
      <w:proofErr w:type="spellStart"/>
      <w:r w:rsidRPr="0073389C">
        <w:rPr>
          <w:color w:val="000000"/>
          <w:lang w:eastAsia="cs-CZ"/>
        </w:rPr>
        <w:t>ŽoP</w:t>
      </w:r>
      <w:proofErr w:type="spellEnd"/>
      <w:r w:rsidRPr="0073389C">
        <w:rPr>
          <w:color w:val="000000"/>
          <w:lang w:eastAsia="cs-CZ"/>
        </w:rPr>
        <w:t xml:space="preserve">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w:t>
      </w:r>
      <w:proofErr w:type="spellStart"/>
      <w:r w:rsidRPr="0073389C">
        <w:rPr>
          <w:color w:val="000000"/>
          <w:lang w:eastAsia="cs-CZ"/>
        </w:rPr>
        <w:t>predfinancovania</w:t>
      </w:r>
      <w:proofErr w:type="spellEnd"/>
      <w:r w:rsidRPr="0073389C">
        <w:rPr>
          <w:color w:val="000000"/>
          <w:lang w:eastAsia="cs-CZ"/>
        </w:rPr>
        <w:t xml:space="preserve">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w:t>
      </w:r>
      <w:proofErr w:type="spellStart"/>
      <w:r w:rsidRPr="0073389C">
        <w:rPr>
          <w:color w:val="000000"/>
          <w:lang w:eastAsia="cs-CZ"/>
        </w:rPr>
        <w:t>ŽoP</w:t>
      </w:r>
      <w:proofErr w:type="spellEnd"/>
      <w:r w:rsidRPr="0073389C">
        <w:rPr>
          <w:color w:val="000000"/>
          <w:lang w:eastAsia="cs-CZ"/>
        </w:rPr>
        <w:t xml:space="preserve"> typu </w:t>
      </w:r>
      <w:proofErr w:type="spellStart"/>
      <w:r w:rsidRPr="0073389C">
        <w:rPr>
          <w:color w:val="000000"/>
          <w:lang w:eastAsia="cs-CZ"/>
        </w:rPr>
        <w:t>predfinancovanie</w:t>
      </w:r>
      <w:proofErr w:type="spellEnd"/>
      <w:r w:rsidRPr="0073389C">
        <w:rPr>
          <w:color w:val="000000"/>
          <w:lang w:eastAsia="cs-CZ"/>
        </w:rPr>
        <w:t xml:space="preserv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w:t>
      </w:r>
      <w:proofErr w:type="spellStart"/>
      <w:r w:rsidRPr="0073389C">
        <w:rPr>
          <w:color w:val="000000"/>
          <w:lang w:eastAsia="cs-CZ"/>
        </w:rPr>
        <w:t>ŽoP</w:t>
      </w:r>
      <w:proofErr w:type="spellEnd"/>
      <w:r w:rsidRPr="0073389C">
        <w:rPr>
          <w:color w:val="000000"/>
          <w:lang w:eastAsia="cs-CZ"/>
        </w:rPr>
        <w:t xml:space="preserve">;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w:t>
      </w:r>
      <w:proofErr w:type="spellStart"/>
      <w:r w:rsidRPr="0073389C">
        <w:rPr>
          <w:color w:val="000000"/>
          <w:lang w:eastAsia="cs-CZ"/>
        </w:rPr>
        <w:t>ŽoP</w:t>
      </w:r>
      <w:proofErr w:type="spellEnd"/>
      <w:r w:rsidRPr="0073389C">
        <w:rPr>
          <w:color w:val="000000"/>
          <w:lang w:eastAsia="cs-CZ"/>
        </w:rPr>
        <w:t xml:space="preserve"> v prípade </w:t>
      </w:r>
      <w:proofErr w:type="spellStart"/>
      <w:r w:rsidRPr="0073389C">
        <w:rPr>
          <w:color w:val="000000"/>
          <w:lang w:eastAsia="cs-CZ"/>
        </w:rPr>
        <w:t>ŽoP</w:t>
      </w:r>
      <w:proofErr w:type="spellEnd"/>
      <w:r w:rsidRPr="0073389C">
        <w:rPr>
          <w:color w:val="000000"/>
          <w:lang w:eastAsia="cs-CZ"/>
        </w:rPr>
        <w:t xml:space="preserve"> typu refundácia, záverečná, zúčtovanie </w:t>
      </w:r>
      <w:proofErr w:type="spellStart"/>
      <w:r w:rsidRPr="0073389C">
        <w:rPr>
          <w:color w:val="000000"/>
          <w:lang w:eastAsia="cs-CZ"/>
        </w:rPr>
        <w:t>predfinancovania</w:t>
      </w:r>
      <w:proofErr w:type="spellEnd"/>
      <w:r w:rsidRPr="0073389C">
        <w:rPr>
          <w:color w:val="000000"/>
          <w:lang w:eastAsia="cs-CZ"/>
        </w:rPr>
        <w:t xml:space="preserve">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79"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 xml:space="preserve">rijímateľ  v rámci dokumentácie </w:t>
      </w:r>
      <w:proofErr w:type="spellStart"/>
      <w:r w:rsidRPr="0073389C">
        <w:rPr>
          <w:lang w:eastAsia="cs-CZ"/>
        </w:rPr>
        <w:t>ŽoP</w:t>
      </w:r>
      <w:proofErr w:type="spellEnd"/>
      <w:r w:rsidRPr="0073389C">
        <w:rPr>
          <w:lang w:eastAsia="cs-CZ"/>
        </w:rPr>
        <w:t xml:space="preserve"> predloží:</w:t>
      </w:r>
      <w:bookmarkEnd w:id="179"/>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w:t>
      </w:r>
      <w:proofErr w:type="spellStart"/>
      <w:r w:rsidRPr="0073389C">
        <w:rPr>
          <w:lang w:eastAsia="cs-CZ"/>
        </w:rPr>
        <w:t>faktoringová</w:t>
      </w:r>
      <w:proofErr w:type="spellEnd"/>
      <w:r w:rsidRPr="0073389C">
        <w:rPr>
          <w:lang w:eastAsia="cs-CZ"/>
        </w:rPr>
        <w:t xml:space="preserve">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xml:space="preserve">. Predložené dokumenty musia obsahovať jednoznačnú špecifikáciu postupcu a postupníka,  postúpenej pohľadávky, jej výšku a číslo bankového účtu postupníka, na ktoré je prijímateľ povinný uhradiť záväzok vyplývajúci z faktúry, ktorá je predmetom </w:t>
      </w:r>
      <w:proofErr w:type="spellStart"/>
      <w:r w:rsidRPr="0073389C">
        <w:rPr>
          <w:lang w:eastAsia="cs-CZ"/>
        </w:rPr>
        <w:t>ŽoP</w:t>
      </w:r>
      <w:proofErr w:type="spellEnd"/>
      <w:r w:rsidRPr="0073389C">
        <w:rPr>
          <w:lang w:eastAsia="cs-CZ"/>
        </w:rPr>
        <w:t>.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 xml:space="preserve">Uvedená dokumentácia bude vyžadovaná poskytovateľom od prijímateľa pri predkladaní jednotlivých </w:t>
      </w:r>
      <w:proofErr w:type="spellStart"/>
      <w:r w:rsidRPr="0073389C">
        <w:t>ŽoP</w:t>
      </w:r>
      <w:proofErr w:type="spellEnd"/>
      <w:r w:rsidRPr="0073389C">
        <w:t>.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A83018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006A2DA0" w:rsidRPr="0073389C">
        <w:rPr>
          <w:rStyle w:val="Odkaznapoznmkupodiarou"/>
          <w:rFonts w:cs="Arial"/>
          <w:b/>
          <w:bCs/>
          <w:sz w:val="19"/>
          <w:szCs w:val="19"/>
          <w:lang w:val="sk-SK"/>
        </w:rPr>
        <w:footnoteReference w:id="85"/>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86"/>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87"/>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2308D779"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80" w:name="_Ref523225313"/>
      <w:r w:rsidRPr="0073389C">
        <w:rPr>
          <w:rStyle w:val="Odkaznapoznmkupodiarou"/>
          <w:rFonts w:cs="Arial"/>
          <w:i/>
          <w:iCs/>
          <w:sz w:val="19"/>
          <w:szCs w:val="19"/>
          <w:lang w:val="sk-SK"/>
        </w:rPr>
        <w:footnoteReference w:id="88"/>
      </w:r>
      <w:bookmarkEnd w:id="180"/>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89"/>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lastRenderedPageBreak/>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90"/>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28EFC6B4"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9C6E13" w:rsidRPr="000C1A3B">
        <w:rPr>
          <w:rStyle w:val="Odkaznapoznmkupodiarou"/>
        </w:rPr>
        <w:t>81</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91"/>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56540898"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92"/>
      </w:r>
      <w:r w:rsidR="000D06A7">
        <w:rPr>
          <w:rFonts w:eastAsia="Times New Roman" w:cs="Arial"/>
          <w:b/>
          <w:color w:val="auto"/>
          <w:szCs w:val="19"/>
          <w:lang w:val="sk-SK" w:eastAsia="en-US"/>
        </w:rPr>
        <w:t xml:space="preserve">. </w:t>
      </w:r>
      <w:r w:rsidR="000D06A7">
        <w:rPr>
          <w:rFonts w:eastAsia="Times New Roman" w:cs="Arial"/>
          <w:b/>
          <w:color w:val="auto"/>
          <w:szCs w:val="19"/>
          <w:lang w:val="sk-SK" w:eastAsia="en-US"/>
        </w:rPr>
        <w:lastRenderedPageBreak/>
        <w:t>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2B57ADA"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181" w:name="_Ref523227404"/>
      <w:r w:rsidR="00C80E10" w:rsidRPr="0073389C">
        <w:rPr>
          <w:rStyle w:val="Odkaznapoznmkupodiarou"/>
          <w:rFonts w:cs="Arial"/>
          <w:i/>
          <w:iCs/>
          <w:sz w:val="19"/>
          <w:szCs w:val="19"/>
          <w:lang w:val="sk-SK"/>
        </w:rPr>
        <w:footnoteReference w:id="93"/>
      </w:r>
      <w:bookmarkEnd w:id="181"/>
      <w:r w:rsidR="00C80E10" w:rsidRPr="0073389C">
        <w:rPr>
          <w:lang w:val="sk-SK"/>
        </w:rPr>
        <w:t xml:space="preserve"> príloha č. </w:t>
      </w:r>
      <w:r w:rsidR="003B71D1">
        <w:rPr>
          <w:lang w:val="sk-SK"/>
        </w:rPr>
        <w:t>6</w:t>
      </w:r>
      <w:r>
        <w:rPr>
          <w:lang w:val="sk-SK"/>
        </w:rPr>
        <w:t>),</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151D4D">
      <w:pPr>
        <w:pStyle w:val="Bulletslevel1"/>
        <w:numPr>
          <w:ilvl w:val="1"/>
          <w:numId w:val="69"/>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151D4D">
      <w:pPr>
        <w:pStyle w:val="Bulletslevel1"/>
        <w:numPr>
          <w:ilvl w:val="1"/>
          <w:numId w:val="69"/>
        </w:numPr>
        <w:spacing w:after="120" w:line="288" w:lineRule="auto"/>
        <w:ind w:left="567" w:hanging="283"/>
        <w:rPr>
          <w:lang w:val="sk-SK"/>
        </w:rPr>
      </w:pPr>
      <w:r w:rsidRPr="0073389C">
        <w:rPr>
          <w:lang w:val="sk-SK"/>
        </w:rPr>
        <w:lastRenderedPageBreak/>
        <w:t xml:space="preserve">mzdový list, resp. výplatnú pásku, </w:t>
      </w:r>
    </w:p>
    <w:p w14:paraId="38DA1398" w14:textId="0C54C4E2" w:rsidR="007A65A7" w:rsidRPr="007A65A7" w:rsidRDefault="007A65A7" w:rsidP="00151D4D">
      <w:pPr>
        <w:pStyle w:val="Bulletslevel1"/>
        <w:numPr>
          <w:ilvl w:val="1"/>
          <w:numId w:val="69"/>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151D4D">
      <w:pPr>
        <w:pStyle w:val="Bulletslevel1"/>
        <w:numPr>
          <w:ilvl w:val="1"/>
          <w:numId w:val="69"/>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151D4D">
      <w:pPr>
        <w:pStyle w:val="Bulletslevel1"/>
        <w:numPr>
          <w:ilvl w:val="1"/>
          <w:numId w:val="69"/>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94"/>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151D4D">
      <w:pPr>
        <w:pStyle w:val="Default"/>
        <w:numPr>
          <w:ilvl w:val="1"/>
          <w:numId w:val="69"/>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0EF62604"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95"/>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xml:space="preserve">, spôsob výpočty mzdy zamestnanca, atď.), ktorá nie je súčasťou dokumentácie zasielanej poskytovateľovi v súlade so </w:t>
      </w:r>
      <w:r w:rsidRPr="00DD30A9">
        <w:rPr>
          <w:rFonts w:ascii="Arial" w:hAnsi="Arial" w:cs="Arial"/>
          <w:b/>
          <w:color w:val="auto"/>
          <w:sz w:val="19"/>
          <w:szCs w:val="19"/>
          <w:lang w:val="sk-SK"/>
        </w:rPr>
        <w:lastRenderedPageBreak/>
        <w:t>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96"/>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lastRenderedPageBreak/>
        <w:t xml:space="preserve">V ďalších </w:t>
      </w:r>
      <w:proofErr w:type="spellStart"/>
      <w:r w:rsidRPr="0073389C">
        <w:rPr>
          <w:rFonts w:ascii="Arial" w:hAnsi="Arial" w:cs="Arial"/>
          <w:b/>
          <w:sz w:val="19"/>
          <w:szCs w:val="19"/>
          <w:lang w:val="sk-SK"/>
        </w:rPr>
        <w:t>ŽoP</w:t>
      </w:r>
      <w:proofErr w:type="spellEnd"/>
      <w:r w:rsidRPr="0073389C">
        <w:rPr>
          <w:rFonts w:ascii="Arial" w:hAnsi="Arial" w:cs="Arial"/>
          <w:b/>
          <w:sz w:val="19"/>
          <w:szCs w:val="19"/>
          <w:lang w:val="sk-SK"/>
        </w:rPr>
        <w:t xml:space="preserve">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 xml:space="preserve">zahraničným expertom (per </w:t>
      </w:r>
      <w:proofErr w:type="spellStart"/>
      <w:r>
        <w:rPr>
          <w:rFonts w:ascii="Arial" w:hAnsi="Arial" w:cs="Arial"/>
          <w:b/>
          <w:color w:val="auto"/>
          <w:sz w:val="19"/>
          <w:szCs w:val="19"/>
          <w:lang w:val="sk-SK"/>
        </w:rPr>
        <w:t>diems</w:t>
      </w:r>
      <w:proofErr w:type="spellEnd"/>
      <w:r>
        <w:rPr>
          <w:rFonts w:ascii="Arial" w:hAnsi="Arial" w:cs="Arial"/>
          <w:b/>
          <w:color w:val="auto"/>
          <w:sz w:val="19"/>
          <w:szCs w:val="19"/>
          <w:lang w:val="sk-SK"/>
        </w:rPr>
        <w:t>)</w:t>
      </w:r>
    </w:p>
    <w:p w14:paraId="39B2F3FC" w14:textId="2A066E73"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 xml:space="preserve">V ďalších </w:t>
      </w:r>
      <w:proofErr w:type="spellStart"/>
      <w:r w:rsidRPr="00BA3ECA">
        <w:rPr>
          <w:rFonts w:ascii="Arial" w:hAnsi="Arial" w:cs="Arial"/>
          <w:b/>
          <w:sz w:val="19"/>
          <w:szCs w:val="19"/>
          <w:lang w:val="sk-SK"/>
        </w:rPr>
        <w:t>ŽoP</w:t>
      </w:r>
      <w:proofErr w:type="spellEnd"/>
      <w:r w:rsidRPr="00BA3ECA">
        <w:rPr>
          <w:rFonts w:ascii="Arial" w:hAnsi="Arial" w:cs="Arial"/>
          <w:b/>
          <w:sz w:val="19"/>
          <w:szCs w:val="19"/>
          <w:lang w:val="sk-SK"/>
        </w:rPr>
        <w:t xml:space="preserve">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151D4D">
      <w:pPr>
        <w:pStyle w:val="Default"/>
        <w:numPr>
          <w:ilvl w:val="0"/>
          <w:numId w:val="68"/>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151D4D">
      <w:pPr>
        <w:pStyle w:val="Default"/>
        <w:numPr>
          <w:ilvl w:val="0"/>
          <w:numId w:val="68"/>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151D4D">
      <w:pPr>
        <w:pStyle w:val="Default"/>
        <w:numPr>
          <w:ilvl w:val="1"/>
          <w:numId w:val="5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151D4D">
      <w:pPr>
        <w:pStyle w:val="Default"/>
        <w:numPr>
          <w:ilvl w:val="0"/>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151D4D">
      <w:pPr>
        <w:pStyle w:val="Default"/>
        <w:numPr>
          <w:ilvl w:val="2"/>
          <w:numId w:val="60"/>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151D4D">
      <w:pPr>
        <w:pStyle w:val="Default"/>
        <w:numPr>
          <w:ilvl w:val="1"/>
          <w:numId w:val="6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151D4D">
      <w:pPr>
        <w:pStyle w:val="Default"/>
        <w:numPr>
          <w:ilvl w:val="1"/>
          <w:numId w:val="65"/>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151D4D">
      <w:pPr>
        <w:pStyle w:val="Default"/>
        <w:numPr>
          <w:ilvl w:val="0"/>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97"/>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4EFA8CE5" w:rsidR="009D7F63" w:rsidRPr="000C520E" w:rsidRDefault="00EC3F60"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9C6E13" w:rsidRPr="00965FF2">
        <w:rPr>
          <w:rStyle w:val="Odkaznapoznmkupodiarou"/>
        </w:rPr>
        <w:t>86</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lastRenderedPageBreak/>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98"/>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151D4D">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2E95BF7D" w:rsidR="001F2A24" w:rsidRPr="001F2A24" w:rsidRDefault="002A3AA2" w:rsidP="00151D4D">
      <w:pPr>
        <w:pStyle w:val="Normlnywebov"/>
        <w:numPr>
          <w:ilvl w:val="0"/>
          <w:numId w:val="71"/>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9C6E13" w:rsidRPr="008A047E">
        <w:rPr>
          <w:rStyle w:val="Odkaznapoznmkupodiarou"/>
        </w:rPr>
        <w:t>86</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3E744590" w14:textId="3D5E64F8" w:rsidR="00486549" w:rsidRPr="001F2A24" w:rsidRDefault="001F2A24" w:rsidP="00151D4D">
      <w:pPr>
        <w:pStyle w:val="Odsekzoznamu"/>
        <w:numPr>
          <w:ilvl w:val="0"/>
          <w:numId w:val="71"/>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151D4D">
      <w:pPr>
        <w:pStyle w:val="Default"/>
        <w:numPr>
          <w:ilvl w:val="1"/>
          <w:numId w:val="7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151D4D">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99"/>
      </w:r>
      <w:r w:rsidRPr="0073389C">
        <w:rPr>
          <w:rFonts w:ascii="Arial" w:hAnsi="Arial" w:cs="Arial"/>
          <w:b/>
          <w:bCs/>
          <w:position w:val="8"/>
          <w:sz w:val="19"/>
          <w:szCs w:val="19"/>
          <w:vertAlign w:val="superscript"/>
          <w:lang w:val="sk-SK"/>
        </w:rPr>
        <w:t xml:space="preserve"> </w:t>
      </w:r>
    </w:p>
    <w:p w14:paraId="7A55D209" w14:textId="1446C6B3" w:rsidR="009D7F63"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00"/>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151D4D">
      <w:pPr>
        <w:pStyle w:val="Default"/>
        <w:numPr>
          <w:ilvl w:val="0"/>
          <w:numId w:val="7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lastRenderedPageBreak/>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151D4D">
      <w:pPr>
        <w:pStyle w:val="Zoznamsodrkami"/>
        <w:numPr>
          <w:ilvl w:val="0"/>
          <w:numId w:val="76"/>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151D4D">
      <w:pPr>
        <w:pStyle w:val="Default"/>
        <w:numPr>
          <w:ilvl w:val="1"/>
          <w:numId w:val="61"/>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w:t>
      </w:r>
      <w:proofErr w:type="spellStart"/>
      <w:r w:rsidRPr="0073389C">
        <w:t>ŽoP</w:t>
      </w:r>
      <w:proofErr w:type="spellEnd"/>
      <w:r w:rsidRPr="0073389C">
        <w:t xml:space="preserve">,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82" w:name="_Toc410907876"/>
      <w:r>
        <w:rPr>
          <w:lang w:val="sk-SK"/>
        </w:rPr>
        <w:t xml:space="preserve"> </w:t>
      </w:r>
      <w:bookmarkStart w:id="183" w:name="_Toc440372876"/>
      <w:bookmarkStart w:id="184" w:name="_Toc440636387"/>
      <w:r w:rsidR="009D7F63" w:rsidRPr="0073389C">
        <w:rPr>
          <w:lang w:val="sk-SK"/>
        </w:rPr>
        <w:t>Nezrovnalosti a vysporiadanie finančných vzťahov</w:t>
      </w:r>
      <w:bookmarkEnd w:id="182"/>
      <w:bookmarkEnd w:id="183"/>
      <w:bookmarkEnd w:id="184"/>
    </w:p>
    <w:p w14:paraId="170C81D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99542E">
      <w:pPr>
        <w:autoSpaceDE w:val="0"/>
        <w:autoSpaceDN w:val="0"/>
        <w:adjustRightInd w:val="0"/>
        <w:spacing w:line="276" w:lineRule="auto"/>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4CBA0D75" w14:textId="1F7E0BF6" w:rsidR="00AC0EAB" w:rsidRPr="00B22662" w:rsidRDefault="00AC0EAB" w:rsidP="0099542E">
      <w:pPr>
        <w:numPr>
          <w:ilvl w:val="0"/>
          <w:numId w:val="93"/>
        </w:numPr>
        <w:spacing w:line="276"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99542E">
      <w:pPr>
        <w:numPr>
          <w:ilvl w:val="0"/>
          <w:numId w:val="93"/>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xml:space="preserve">( ďalej aj ako </w:t>
      </w:r>
      <w:proofErr w:type="spellStart"/>
      <w:r>
        <w:t>ŽoV</w:t>
      </w:r>
      <w:proofErr w:type="spellEnd"/>
      <w:r>
        <w:t xml:space="preserve">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w:t>
      </w:r>
      <w:proofErr w:type="spellStart"/>
      <w:r w:rsidRPr="00C059AD">
        <w:t>ŽoV</w:t>
      </w:r>
      <w:proofErr w:type="spellEnd"/>
      <w:r w:rsidRPr="00C059AD">
        <w:t xml:space="preserve"> do 60 dní odo dňa </w:t>
      </w:r>
      <w:r w:rsidR="0076410A" w:rsidRPr="00C059AD">
        <w:t>doručenia</w:t>
      </w:r>
      <w:r w:rsidRPr="00C059AD">
        <w:t xml:space="preserve"> </w:t>
      </w:r>
      <w:proofErr w:type="spellStart"/>
      <w:r w:rsidRPr="00C059AD">
        <w:t>ŽoV</w:t>
      </w:r>
      <w:proofErr w:type="spellEnd"/>
      <w:r w:rsidRPr="00C059AD">
        <w:t xml:space="preserve">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w:t>
      </w:r>
      <w:r w:rsidRPr="00CB1BAB">
        <w:lastRenderedPageBreak/>
        <w:t xml:space="preserve">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151D4D">
      <w:pPr>
        <w:numPr>
          <w:ilvl w:val="0"/>
          <w:numId w:val="99"/>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151D4D">
      <w:pPr>
        <w:numPr>
          <w:ilvl w:val="0"/>
          <w:numId w:val="99"/>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151D4D">
      <w:pPr>
        <w:numPr>
          <w:ilvl w:val="0"/>
          <w:numId w:val="99"/>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65725EE1"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proofErr w:type="spellStart"/>
      <w:r>
        <w:t>ŽoV</w:t>
      </w:r>
      <w:proofErr w:type="spellEnd"/>
      <w:r>
        <w:t xml:space="preserve">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1F5CF6E9" w14:textId="419DA3B3"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w:t>
      </w:r>
      <w:r w:rsidRPr="0099542E">
        <w:lastRenderedPageBreak/>
        <w:t>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65AD9E33" w14:textId="77777777" w:rsidR="00034716" w:rsidRPr="00BB2709" w:rsidRDefault="00034716" w:rsidP="0099542E">
      <w:pPr>
        <w:spacing w:line="288" w:lineRule="auto"/>
        <w:jc w:val="both"/>
      </w:pPr>
    </w:p>
    <w:p w14:paraId="1E43BDE6" w14:textId="579DE0DE"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aktuálne vytlačeným ELUR-</w:t>
      </w:r>
      <w:proofErr w:type="spellStart"/>
      <w:r>
        <w:t>om</w:t>
      </w:r>
      <w:proofErr w:type="spellEnd"/>
      <w:r>
        <w:t xml:space="preserve"> preukazujúcim </w:t>
      </w:r>
      <w:r w:rsidRPr="00BB2709">
        <w:t xml:space="preserve">úpravu rozpočtu formou rozpočtového opatrenia. </w:t>
      </w:r>
    </w:p>
    <w:p w14:paraId="45508CD8" w14:textId="4FA8D08D"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1A5596D4"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 xml:space="preserve">sa považujú za </w:t>
      </w:r>
      <w:proofErr w:type="spellStart"/>
      <w:r w:rsidRPr="0073389C">
        <w:t>nevysporiadané</w:t>
      </w:r>
      <w:proofErr w:type="spellEnd"/>
      <w:r w:rsidRPr="0073389C">
        <w:t>.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85" w:name="_Toc415497561"/>
      <w:r w:rsidRPr="00513A1A">
        <w:rPr>
          <w:rStyle w:val="normaltextrun"/>
          <w:rFonts w:ascii="Arial" w:hAnsi="Arial" w:cs="Arial"/>
          <w:b/>
          <w:bCs/>
          <w:iCs/>
          <w:sz w:val="19"/>
          <w:szCs w:val="19"/>
        </w:rPr>
        <w:lastRenderedPageBreak/>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85"/>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ktorému bol poskytnutý NFP formou zálohovej platby alebo </w:t>
      </w:r>
      <w:proofErr w:type="spellStart"/>
      <w:r w:rsidRPr="00C67387">
        <w:rPr>
          <w:rFonts w:cs="Arial"/>
          <w:bCs/>
          <w:szCs w:val="19"/>
        </w:rPr>
        <w:t>predfinancovania</w:t>
      </w:r>
      <w:proofErr w:type="spellEnd"/>
      <w:r w:rsidRPr="00C67387">
        <w:rPr>
          <w:rFonts w:cs="Arial"/>
          <w:bCs/>
          <w:szCs w:val="19"/>
        </w:rPr>
        <w:t xml:space="preserve"> na účet, ktorý bol úročený, je povinný podľa § 7 ods. 1 písm. m) zákona č. 523/2004 Z. z. o rozpočtových pravidlách verejnej správy a o zmene a doplnení niektorých zákonov v znení neskorších predpisov odviesť do príjmov štátneho </w:t>
      </w:r>
      <w:r w:rsidRPr="00C67387">
        <w:rPr>
          <w:rFonts w:cs="Arial"/>
          <w:bCs/>
          <w:szCs w:val="19"/>
        </w:rPr>
        <w:lastRenderedPageBreak/>
        <w:t>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w:t>
      </w:r>
      <w:proofErr w:type="spellStart"/>
      <w:r w:rsidRPr="00C67387">
        <w:rPr>
          <w:rFonts w:cs="Arial"/>
          <w:bCs/>
          <w:szCs w:val="19"/>
        </w:rPr>
        <w:t>t.j</w:t>
      </w:r>
      <w:proofErr w:type="spellEnd"/>
      <w:r w:rsidRPr="00C67387">
        <w:rPr>
          <w:rFonts w:cs="Arial"/>
          <w:bCs/>
          <w:szCs w:val="19"/>
        </w:rPr>
        <w:t>.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 xml:space="preserve">pri uskutočnení úhrady prostriedkov, takto prijaté prostriedky na účet platobnej jednotky sa posudzujú ako mylná platba a právne záväzky prijímateľa zostávajú nezmenené, čím sa považujú naďalej za </w:t>
      </w:r>
      <w:proofErr w:type="spellStart"/>
      <w:r w:rsidRPr="00C67387">
        <w:rPr>
          <w:rFonts w:cs="Arial"/>
          <w:bCs/>
          <w:szCs w:val="19"/>
        </w:rPr>
        <w:t>nevysporiadané</w:t>
      </w:r>
      <w:proofErr w:type="spellEnd"/>
      <w:r w:rsidRPr="00C67387">
        <w:rPr>
          <w:rFonts w:cs="Arial"/>
          <w:bCs/>
          <w:szCs w:val="19"/>
        </w:rPr>
        <w:t>.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86" w:name="_Toc410905149"/>
      <w:bookmarkStart w:id="187" w:name="_Toc410907877"/>
      <w:bookmarkStart w:id="188" w:name="_Toc440372877"/>
      <w:bookmarkStart w:id="189" w:name="_Toc440636388"/>
      <w:bookmarkEnd w:id="186"/>
      <w:r w:rsidRPr="0073389C">
        <w:rPr>
          <w:lang w:val="sk-SK"/>
        </w:rPr>
        <w:lastRenderedPageBreak/>
        <w:t>Verejné obstarávanie</w:t>
      </w:r>
      <w:bookmarkEnd w:id="187"/>
      <w:bookmarkEnd w:id="188"/>
      <w:bookmarkEnd w:id="189"/>
    </w:p>
    <w:p w14:paraId="7A55D246" w14:textId="738F16D2" w:rsidR="009D7F63" w:rsidRPr="0073389C" w:rsidRDefault="009D7F63" w:rsidP="00A10CB2">
      <w:pPr>
        <w:autoSpaceDE w:val="0"/>
        <w:autoSpaceDN w:val="0"/>
        <w:adjustRightInd w:val="0"/>
        <w:spacing w:before="120" w:after="120" w:line="288" w:lineRule="auto"/>
        <w:jc w:val="both"/>
      </w:pPr>
      <w:bookmarkStart w:id="190" w:name="p22-2-a"/>
      <w:bookmarkStart w:id="191" w:name="p23-5"/>
      <w:bookmarkStart w:id="192" w:name="p23-6"/>
      <w:bookmarkStart w:id="193" w:name="p24"/>
      <w:bookmarkStart w:id="194" w:name="_Toc409190739"/>
      <w:bookmarkStart w:id="195" w:name="_Toc360031225"/>
      <w:bookmarkEnd w:id="190"/>
      <w:bookmarkEnd w:id="191"/>
      <w:bookmarkEnd w:id="192"/>
      <w:bookmarkEnd w:id="193"/>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01"/>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02"/>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w:t>
      </w:r>
      <w:proofErr w:type="spellStart"/>
      <w:r w:rsidRPr="00124F19">
        <w:t>t.j</w:t>
      </w:r>
      <w:proofErr w:type="spellEnd"/>
      <w:r w:rsidRPr="00124F19">
        <w:t xml:space="preserve">.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w:t>
      </w:r>
      <w:proofErr w:type="spellStart"/>
      <w:r w:rsidRPr="00A737D2">
        <w:t>Z.z</w:t>
      </w:r>
      <w:proofErr w:type="spellEnd"/>
      <w:r w:rsidRPr="00A737D2">
        <w:t xml:space="preserve">. o verejnom obstarávaní a o zmene a doplnení niektorých zákonov, účinné v čase </w:t>
      </w:r>
      <w:r w:rsidR="00D519DF">
        <w:t xml:space="preserve">odoslania oznámenia o vyhlásení verejného obstarávania, výzvy na predkladanie ponúk do vestníka ÚVO na uverejnenie, zverejnenia zákazky na elektronickom trhovisku, </w:t>
      </w:r>
      <w:proofErr w:type="spellStart"/>
      <w:r w:rsidR="00D519DF">
        <w:t>resp</w:t>
      </w:r>
      <w:proofErr w:type="spellEnd"/>
      <w:r w:rsidR="00D519DF">
        <w:t xml:space="preserve">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196" w:name="_Toc440372878"/>
      <w:bookmarkStart w:id="197" w:name="_Toc440636389"/>
      <w:r w:rsidRPr="0073389C">
        <w:rPr>
          <w:rFonts w:cs="Arial"/>
          <w:lang w:val="sk-SK"/>
        </w:rPr>
        <w:t>Plán obstarávaní</w:t>
      </w:r>
      <w:bookmarkEnd w:id="194"/>
      <w:bookmarkEnd w:id="195"/>
      <w:bookmarkEnd w:id="196"/>
      <w:bookmarkEnd w:id="197"/>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151D4D">
      <w:pPr>
        <w:pStyle w:val="Odsekzoznamu"/>
        <w:numPr>
          <w:ilvl w:val="0"/>
          <w:numId w:val="101"/>
        </w:numPr>
        <w:spacing w:before="120" w:after="120" w:line="288" w:lineRule="auto"/>
      </w:pPr>
      <w:r w:rsidRPr="006451E8">
        <w:t>názov predmetu zákazky,</w:t>
      </w:r>
    </w:p>
    <w:p w14:paraId="1FAEB9BB" w14:textId="77777777" w:rsidR="006451E8" w:rsidRPr="006451E8" w:rsidRDefault="006451E8" w:rsidP="00151D4D">
      <w:pPr>
        <w:pStyle w:val="Odsekzoznamu"/>
        <w:numPr>
          <w:ilvl w:val="0"/>
          <w:numId w:val="101"/>
        </w:numPr>
        <w:spacing w:before="120" w:after="120" w:line="288" w:lineRule="auto"/>
      </w:pPr>
      <w:r w:rsidRPr="006451E8">
        <w:t>stručný opis predmetu zákazky,</w:t>
      </w:r>
    </w:p>
    <w:p w14:paraId="0D17EB44" w14:textId="77777777" w:rsidR="006451E8" w:rsidRPr="006451E8" w:rsidRDefault="006451E8" w:rsidP="00151D4D">
      <w:pPr>
        <w:pStyle w:val="Odsekzoznamu"/>
        <w:numPr>
          <w:ilvl w:val="0"/>
          <w:numId w:val="101"/>
        </w:numPr>
        <w:spacing w:before="120" w:after="120" w:line="288" w:lineRule="auto"/>
      </w:pPr>
      <w:r w:rsidRPr="006451E8">
        <w:t>predpokladaná hodnota zákazky/hodnota zákazky bez DPH,</w:t>
      </w:r>
    </w:p>
    <w:p w14:paraId="69A9493F" w14:textId="77777777" w:rsidR="006451E8" w:rsidRPr="006451E8" w:rsidRDefault="006451E8" w:rsidP="00151D4D">
      <w:pPr>
        <w:pStyle w:val="Odsekzoznamu"/>
        <w:numPr>
          <w:ilvl w:val="0"/>
          <w:numId w:val="101"/>
        </w:numPr>
        <w:spacing w:before="120" w:after="120" w:line="288" w:lineRule="auto"/>
      </w:pPr>
      <w:r w:rsidRPr="006451E8">
        <w:t>postup zadávania zákazky,</w:t>
      </w:r>
    </w:p>
    <w:p w14:paraId="1E6BE2E9" w14:textId="77777777" w:rsidR="006451E8" w:rsidRPr="006451E8" w:rsidRDefault="006451E8" w:rsidP="00151D4D">
      <w:pPr>
        <w:pStyle w:val="Odsekzoznamu"/>
        <w:numPr>
          <w:ilvl w:val="0"/>
          <w:numId w:val="101"/>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w:t>
      </w:r>
      <w:proofErr w:type="spellStart"/>
      <w:r w:rsidR="00D72FDB" w:rsidRPr="00D72FDB">
        <w:t>ante</w:t>
      </w:r>
      <w:proofErr w:type="spellEnd"/>
      <w:r w:rsidR="00D72FDB" w:rsidRPr="00D72FDB">
        <w:t xml:space="preserve"> kontrola, druhá ex-</w:t>
      </w:r>
      <w:proofErr w:type="spellStart"/>
      <w:r w:rsidR="00D72FDB" w:rsidRPr="00D72FDB">
        <w:t>ante</w:t>
      </w:r>
      <w:proofErr w:type="spellEnd"/>
      <w:r w:rsidR="00D72FDB" w:rsidRPr="00D72FDB">
        <w:t xml:space="preserve"> kontrola alebo štandardná ex-post kontrola).</w:t>
      </w:r>
    </w:p>
    <w:p w14:paraId="7A55D255" w14:textId="2796F2D2" w:rsidR="009D7F63" w:rsidRPr="0073389C" w:rsidDel="00215CFC" w:rsidRDefault="00D72FDB" w:rsidP="009D7F63">
      <w:pPr>
        <w:spacing w:before="120" w:after="120" w:line="288" w:lineRule="auto"/>
        <w:jc w:val="both"/>
        <w:rPr>
          <w:del w:id="198" w:author="Andrea Bergmannová" w:date="2018-12-10T16:01:00Z"/>
        </w:rPr>
      </w:pPr>
      <w:del w:id="199" w:author="Andrea Bergmannová" w:date="2018-12-10T16:01:00Z">
        <w:r w:rsidRPr="00D72FDB" w:rsidDel="00215CFC">
          <w:delText>V prípade, ak poskytovateľ v pláne obstarávania identifikuje nedostatky, tieto budú súčasťou Správy z kontroly verejného obstarávania spolu so spôsobom odstránenia nedostatkov.</w:delText>
        </w:r>
      </w:del>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200" w:name="_Toc359942925"/>
      <w:bookmarkStart w:id="201" w:name="_Toc359943221"/>
      <w:bookmarkStart w:id="202" w:name="_Toc359943517"/>
      <w:bookmarkStart w:id="203" w:name="_Toc359943819"/>
      <w:bookmarkStart w:id="204" w:name="_Toc359944121"/>
      <w:bookmarkStart w:id="205" w:name="_Toc359944421"/>
      <w:bookmarkStart w:id="206" w:name="_Toc360024481"/>
      <w:bookmarkStart w:id="207" w:name="_Toc360030476"/>
      <w:bookmarkStart w:id="208" w:name="_Toc360031226"/>
      <w:bookmarkStart w:id="209" w:name="_Toc360109828"/>
      <w:bookmarkStart w:id="210" w:name="_Toc360110138"/>
      <w:bookmarkStart w:id="211" w:name="_Toc360118328"/>
      <w:bookmarkStart w:id="212" w:name="_Toc360118643"/>
      <w:bookmarkStart w:id="213" w:name="_Toc360031227"/>
      <w:bookmarkStart w:id="214" w:name="_Toc409190740"/>
      <w:bookmarkStart w:id="215" w:name="_Toc440372879"/>
      <w:bookmarkStart w:id="216" w:name="_Toc440636390"/>
      <w:bookmarkEnd w:id="200"/>
      <w:bookmarkEnd w:id="201"/>
      <w:bookmarkEnd w:id="202"/>
      <w:bookmarkEnd w:id="203"/>
      <w:bookmarkEnd w:id="204"/>
      <w:bookmarkEnd w:id="205"/>
      <w:bookmarkEnd w:id="206"/>
      <w:bookmarkEnd w:id="207"/>
      <w:bookmarkEnd w:id="208"/>
      <w:bookmarkEnd w:id="209"/>
      <w:bookmarkEnd w:id="210"/>
      <w:bookmarkEnd w:id="211"/>
      <w:bookmarkEnd w:id="212"/>
      <w:r w:rsidRPr="0073389C">
        <w:rPr>
          <w:lang w:val="sk-SK"/>
        </w:rPr>
        <w:t>Predpokladaná hodnota zákazky</w:t>
      </w:r>
      <w:bookmarkEnd w:id="213"/>
      <w:bookmarkEnd w:id="214"/>
      <w:r w:rsidRPr="0073389C">
        <w:rPr>
          <w:lang w:val="sk-SK"/>
        </w:rPr>
        <w:t xml:space="preserve"> (PHZ)</w:t>
      </w:r>
      <w:bookmarkEnd w:id="215"/>
      <w:bookmarkEnd w:id="216"/>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w:t>
      </w:r>
      <w:proofErr w:type="spellStart"/>
      <w:r w:rsidRPr="0073389C">
        <w:t>t.j</w:t>
      </w:r>
      <w:proofErr w:type="spellEnd"/>
      <w:r w:rsidRPr="0073389C">
        <w:t xml:space="preserve">.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27EC9AE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17326E6A"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F44B25">
        <w:rPr>
          <w:b/>
          <w:i/>
        </w:rPr>
        <w:t xml:space="preserve">AK </w:t>
      </w:r>
      <w:r w:rsidR="00F44B25">
        <w:t>p</w:t>
      </w:r>
      <w:r w:rsidR="000A74CB" w:rsidRPr="000A74CB">
        <w:t xml:space="preserve">rijímateľ </w:t>
      </w:r>
      <w:r w:rsidR="00F44B25" w:rsidRPr="00F44B25">
        <w:t xml:space="preserve">určuje PHZ na základe prieskumu </w:t>
      </w:r>
      <w:proofErr w:type="spellStart"/>
      <w:r w:rsidR="00F44B25" w:rsidRPr="00F44B25">
        <w:t>trhu,</w:t>
      </w:r>
      <w:r w:rsidR="000A74CB" w:rsidRPr="000A74CB">
        <w:t>je</w:t>
      </w:r>
      <w:proofErr w:type="spellEnd"/>
      <w:r w:rsidR="000A74CB" w:rsidRPr="000A74CB">
        <w:t xml:space="preserve"> povinný pri realizácii prieskumu trhu osloviť</w:t>
      </w:r>
      <w:r w:rsidR="00F44B25" w:rsidRPr="00DD30A9">
        <w:t xml:space="preserve"> </w:t>
      </w:r>
      <w:r w:rsidR="00F44B25" w:rsidRPr="00F44B25">
        <w:t>min. 3 relevantných potenciálnych dodávateľov</w:t>
      </w:r>
      <w:r w:rsidR="000A74CB" w:rsidRPr="000A74CB">
        <w:t xml:space="preserve">, resp. </w:t>
      </w:r>
      <w:r w:rsidR="00F44B25" w:rsidRPr="00F44B25">
        <w:t>identifikovať min. 3 relevantné cenové ponuky na trhu.</w:t>
      </w:r>
      <w:r w:rsidR="000A74CB" w:rsidRPr="000A74CB">
        <w:t>.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lastRenderedPageBreak/>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103"/>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w:t>
      </w:r>
      <w:proofErr w:type="spellStart"/>
      <w:r w:rsidRPr="0073389C">
        <w:rPr>
          <w:rFonts w:cs="Arial"/>
          <w:szCs w:val="19"/>
          <w:lang w:val="sk-SK"/>
        </w:rPr>
        <w:t>print</w:t>
      </w:r>
      <w:proofErr w:type="spellEnd"/>
      <w:r w:rsidRPr="0073389C">
        <w:rPr>
          <w:rFonts w:cs="Arial"/>
          <w:szCs w:val="19"/>
          <w:lang w:val="sk-SK"/>
        </w:rPr>
        <w:t xml:space="preserve"> </w:t>
      </w:r>
      <w:proofErr w:type="spellStart"/>
      <w:r w:rsidRPr="0073389C">
        <w:rPr>
          <w:rFonts w:cs="Arial"/>
          <w:szCs w:val="19"/>
          <w:lang w:val="sk-SK"/>
        </w:rPr>
        <w:t>screen</w:t>
      </w:r>
      <w:proofErr w:type="spellEnd"/>
      <w:r w:rsidRPr="0073389C">
        <w:rPr>
          <w:rFonts w:cs="Arial"/>
          <w:szCs w:val="19"/>
          <w:lang w:val="sk-SK"/>
        </w:rPr>
        <w:t>“ z predmetných webových sídiel</w:t>
      </w:r>
      <w:r w:rsidR="001D76D4">
        <w:rPr>
          <w:rFonts w:cs="Arial"/>
          <w:szCs w:val="19"/>
          <w:lang w:val="sk-SK"/>
        </w:rPr>
        <w:t xml:space="preserve"> s dátumom vyhotovenia </w:t>
      </w:r>
      <w:proofErr w:type="spellStart"/>
      <w:r w:rsidR="001D76D4">
        <w:rPr>
          <w:rFonts w:cs="Arial"/>
          <w:szCs w:val="19"/>
          <w:lang w:val="sk-SK"/>
        </w:rPr>
        <w:t>print</w:t>
      </w:r>
      <w:proofErr w:type="spellEnd"/>
      <w:r w:rsidR="001D76D4">
        <w:rPr>
          <w:rFonts w:cs="Arial"/>
          <w:szCs w:val="19"/>
          <w:lang w:val="sk-SK"/>
        </w:rPr>
        <w:t xml:space="preserve"> </w:t>
      </w:r>
      <w:proofErr w:type="spellStart"/>
      <w:r w:rsidR="001D76D4">
        <w:rPr>
          <w:rFonts w:cs="Arial"/>
          <w:szCs w:val="19"/>
          <w:lang w:val="sk-SK"/>
        </w:rPr>
        <w:t>screenu</w:t>
      </w:r>
      <w:proofErr w:type="spellEnd"/>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180806FA"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103054">
        <w:rPr>
          <w:rFonts w:cs="Arial"/>
          <w:szCs w:val="19"/>
          <w:lang w:val="sk-SK"/>
        </w:rPr>
        <w:t>,</w:t>
      </w:r>
    </w:p>
    <w:p w14:paraId="13D0B168" w14:textId="0CDCE557" w:rsidR="00103054" w:rsidRDefault="00F44B25" w:rsidP="00F158F9">
      <w:pPr>
        <w:pStyle w:val="Bulletslevel2"/>
        <w:spacing w:after="120" w:line="288" w:lineRule="auto"/>
        <w:ind w:left="567" w:hanging="283"/>
        <w:jc w:val="both"/>
        <w:rPr>
          <w:rFonts w:cs="Arial"/>
          <w:szCs w:val="19"/>
          <w:lang w:val="sk-SK"/>
        </w:rPr>
      </w:pPr>
      <w:r>
        <w:rPr>
          <w:rFonts w:cs="Arial"/>
          <w:szCs w:val="19"/>
          <w:lang w:val="sk-SK"/>
        </w:rPr>
        <w:t xml:space="preserve">Z </w:t>
      </w:r>
      <w:r w:rsidR="00103054" w:rsidRPr="00103054">
        <w:rPr>
          <w:rFonts w:cs="Arial"/>
          <w:szCs w:val="19"/>
          <w:lang w:val="sk-SK"/>
        </w:rPr>
        <w:t xml:space="preserve">projektantom </w:t>
      </w:r>
      <w:r w:rsidRPr="00103054">
        <w:rPr>
          <w:rFonts w:cs="Arial"/>
          <w:szCs w:val="19"/>
          <w:lang w:val="sk-SK"/>
        </w:rPr>
        <w:t>ocenen</w:t>
      </w:r>
      <w:r>
        <w:rPr>
          <w:rFonts w:cs="Arial"/>
          <w:szCs w:val="19"/>
          <w:lang w:val="sk-SK"/>
        </w:rPr>
        <w:t>ého</w:t>
      </w:r>
      <w:r w:rsidRPr="00103054">
        <w:rPr>
          <w:rFonts w:cs="Arial"/>
          <w:szCs w:val="19"/>
          <w:lang w:val="sk-SK"/>
        </w:rPr>
        <w:t xml:space="preserve"> </w:t>
      </w:r>
      <w:r w:rsidR="00103054" w:rsidRPr="00103054">
        <w:rPr>
          <w:rFonts w:cs="Arial"/>
          <w:szCs w:val="19"/>
          <w:lang w:val="sk-SK"/>
        </w:rPr>
        <w:t>rozpočt</w:t>
      </w:r>
      <w:r>
        <w:rPr>
          <w:rFonts w:cs="Arial"/>
          <w:szCs w:val="19"/>
          <w:lang w:val="sk-SK"/>
        </w:rPr>
        <w:t>u</w:t>
      </w:r>
      <w:r w:rsidR="00103054" w:rsidRPr="00103054">
        <w:rPr>
          <w:rFonts w:cs="Arial"/>
          <w:szCs w:val="19"/>
          <w:lang w:val="sk-SK"/>
        </w:rPr>
        <w:t xml:space="preserve"> stavebných prác </w:t>
      </w:r>
      <w:r w:rsidRPr="00103054">
        <w:rPr>
          <w:rFonts w:cs="Arial"/>
          <w:szCs w:val="19"/>
          <w:lang w:val="sk-SK"/>
        </w:rPr>
        <w:t>aktuáln</w:t>
      </w:r>
      <w:r>
        <w:rPr>
          <w:rFonts w:cs="Arial"/>
          <w:szCs w:val="19"/>
          <w:lang w:val="sk-SK"/>
        </w:rPr>
        <w:t>eho</w:t>
      </w:r>
      <w:r w:rsidRPr="00103054">
        <w:rPr>
          <w:rFonts w:cs="Arial"/>
          <w:szCs w:val="19"/>
          <w:lang w:val="sk-SK"/>
        </w:rPr>
        <w:t xml:space="preserve"> </w:t>
      </w:r>
      <w:r>
        <w:rPr>
          <w:rFonts w:cs="Arial"/>
          <w:szCs w:val="19"/>
          <w:lang w:val="sk-SK"/>
        </w:rPr>
        <w:t>v</w:t>
      </w:r>
      <w:r w:rsidRPr="00103054">
        <w:rPr>
          <w:rFonts w:cs="Arial"/>
          <w:szCs w:val="19"/>
          <w:lang w:val="sk-SK"/>
        </w:rPr>
        <w:t> čas</w:t>
      </w:r>
      <w:r>
        <w:rPr>
          <w:rFonts w:cs="Arial"/>
          <w:szCs w:val="19"/>
          <w:lang w:val="sk-SK"/>
        </w:rPr>
        <w:t>e</w:t>
      </w:r>
      <w:r w:rsidRPr="00103054">
        <w:rPr>
          <w:rFonts w:cs="Arial"/>
          <w:szCs w:val="19"/>
          <w:lang w:val="sk-SK"/>
        </w:rPr>
        <w:t xml:space="preserve"> </w:t>
      </w:r>
      <w:r w:rsidR="00103054" w:rsidRPr="00103054">
        <w:rPr>
          <w:rFonts w:cs="Arial"/>
          <w:szCs w:val="19"/>
          <w:lang w:val="sk-SK"/>
        </w:rPr>
        <w:t>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76593A08" w:rsidR="009D7F63" w:rsidRPr="0073389C" w:rsidRDefault="009D7F63" w:rsidP="009D7F63">
      <w:pPr>
        <w:spacing w:before="120" w:after="120" w:line="288" w:lineRule="auto"/>
        <w:jc w:val="both"/>
      </w:pPr>
      <w:r w:rsidRPr="0073389C">
        <w:t xml:space="preserve">V prípade, ak je </w:t>
      </w:r>
      <w:proofErr w:type="spellStart"/>
      <w:r w:rsidRPr="0073389C">
        <w:t>vysúťažená</w:t>
      </w:r>
      <w:proofErr w:type="spellEnd"/>
      <w:r w:rsidRPr="0073389C">
        <w:t xml:space="preserve"> hodnota zákazky vyššia ako jej predpokladaná hodnota (rozpočet) uvedená v zmluve o NFP, poskytovateľ preplatí výdavky len do výšky sumy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217" w:name="_Toc359942927"/>
      <w:bookmarkStart w:id="218" w:name="_Toc359943223"/>
      <w:bookmarkStart w:id="219" w:name="_Toc359943519"/>
      <w:bookmarkStart w:id="220" w:name="_Toc359943821"/>
      <w:bookmarkStart w:id="221" w:name="_Toc359944123"/>
      <w:bookmarkStart w:id="222" w:name="_Toc359944423"/>
      <w:bookmarkStart w:id="223" w:name="_Toc360024483"/>
      <w:bookmarkStart w:id="224" w:name="_Toc360030478"/>
      <w:bookmarkStart w:id="225" w:name="_Toc360031228"/>
      <w:bookmarkStart w:id="226" w:name="_Toc360109830"/>
      <w:bookmarkStart w:id="227" w:name="_Toc360110140"/>
      <w:bookmarkStart w:id="228" w:name="_Toc360118330"/>
      <w:bookmarkStart w:id="229" w:name="_Toc360118645"/>
      <w:bookmarkStart w:id="230" w:name="_Toc409190741"/>
      <w:bookmarkStart w:id="231" w:name="_Toc360031229"/>
      <w:bookmarkStart w:id="232" w:name="_Toc440372880"/>
      <w:bookmarkStart w:id="233" w:name="_Toc440636391"/>
      <w:bookmarkEnd w:id="217"/>
      <w:bookmarkEnd w:id="218"/>
      <w:bookmarkEnd w:id="219"/>
      <w:bookmarkEnd w:id="220"/>
      <w:bookmarkEnd w:id="221"/>
      <w:bookmarkEnd w:id="222"/>
      <w:bookmarkEnd w:id="223"/>
      <w:bookmarkEnd w:id="224"/>
      <w:bookmarkEnd w:id="225"/>
      <w:bookmarkEnd w:id="226"/>
      <w:bookmarkEnd w:id="227"/>
      <w:bookmarkEnd w:id="228"/>
      <w:bookmarkEnd w:id="229"/>
      <w:r w:rsidRPr="0073389C">
        <w:rPr>
          <w:lang w:val="sk-SK"/>
        </w:rPr>
        <w:t>Povinnosť uzatvoriť zmluvu</w:t>
      </w:r>
      <w:bookmarkEnd w:id="230"/>
      <w:bookmarkEnd w:id="231"/>
      <w:bookmarkEnd w:id="232"/>
      <w:bookmarkEnd w:id="233"/>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lastRenderedPageBreak/>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E8DB543"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prijímateľa pri uzatváraní zmluvy úspešným uchádzačom dodržiavať zákon č. 315/2016 Z. z. o registri partnerov verejného sektora a o zmene a doplnení niektorých zákonov s</w:t>
      </w:r>
    </w:p>
    <w:p w14:paraId="7A55D274" w14:textId="77777777" w:rsidR="009D7F63" w:rsidRPr="0073389C" w:rsidRDefault="009D7F63" w:rsidP="009D7F63">
      <w:pPr>
        <w:pStyle w:val="Nadpis3"/>
        <w:ind w:left="567" w:firstLine="0"/>
        <w:rPr>
          <w:lang w:val="sk-SK"/>
        </w:rPr>
      </w:pPr>
      <w:bookmarkStart w:id="234" w:name="_Toc440372881"/>
      <w:bookmarkStart w:id="235" w:name="_Toc440636392"/>
      <w:r w:rsidRPr="0073389C">
        <w:rPr>
          <w:lang w:val="sk-SK"/>
        </w:rPr>
        <w:t>Finančné limity</w:t>
      </w:r>
      <w:bookmarkEnd w:id="234"/>
      <w:bookmarkEnd w:id="235"/>
    </w:p>
    <w:p w14:paraId="7A55D275" w14:textId="7D6BE98A"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w:t>
      </w:r>
      <w:r w:rsidR="00DE32EC">
        <w:rPr>
          <w:b/>
          <w:u w:val="single"/>
        </w:rPr>
        <w:t xml:space="preserve"> pre nadlimitné zákazky</w:t>
      </w:r>
      <w:r w:rsidRPr="0073389C">
        <w:rPr>
          <w:b/>
          <w:u w:val="single"/>
        </w:rPr>
        <w:t xml:space="preserve"> sú ustanovené všeobecne záväzným právnym predpisom ÚVO</w:t>
      </w:r>
      <w:r w:rsidRPr="0073389C">
        <w:rPr>
          <w:rStyle w:val="Odkaznapoznmkupodiarou"/>
          <w:b/>
          <w:sz w:val="19"/>
          <w:u w:val="single"/>
        </w:rPr>
        <w:footnoteReference w:id="104"/>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236" w:name="_Toc440372882"/>
      <w:bookmarkStart w:id="237" w:name="_Toc440636393"/>
      <w:r w:rsidRPr="0073389C">
        <w:rPr>
          <w:lang w:val="sk-SK"/>
        </w:rPr>
        <w:t>Všeobecné ustanovenia</w:t>
      </w:r>
      <w:bookmarkEnd w:id="236"/>
      <w:bookmarkEnd w:id="237"/>
    </w:p>
    <w:p w14:paraId="5E452631" w14:textId="77777777" w:rsidR="00215CFC" w:rsidRPr="005F4C92" w:rsidRDefault="00215CFC" w:rsidP="00215CFC">
      <w:pPr>
        <w:spacing w:before="120" w:after="120" w:line="288" w:lineRule="auto"/>
        <w:jc w:val="both"/>
        <w:rPr>
          <w:ins w:id="238" w:author="Andrea Bergmannová" w:date="2018-12-10T16:03:00Z"/>
          <w:rFonts w:cs="Arial"/>
          <w:szCs w:val="19"/>
          <w:rPrChange w:id="239" w:author="Miruška Hrabčáková" w:date="2018-12-13T11:17:00Z">
            <w:rPr>
              <w:ins w:id="240" w:author="Andrea Bergmannová" w:date="2018-12-10T16:03:00Z"/>
              <w:rFonts w:cs="Arial"/>
              <w:color w:val="FF0000"/>
              <w:szCs w:val="19"/>
            </w:rPr>
          </w:rPrChange>
        </w:rPr>
      </w:pPr>
      <w:ins w:id="241" w:author="Andrea Bergmannová" w:date="2018-12-10T16:03:00Z">
        <w:r w:rsidRPr="005F4C92">
          <w:rPr>
            <w:rFonts w:cs="Arial"/>
            <w:b/>
            <w:szCs w:val="19"/>
            <w:rPrChange w:id="242" w:author="Miruška Hrabčáková" w:date="2018-12-13T11:17:00Z">
              <w:rPr>
                <w:rFonts w:cs="Arial"/>
                <w:b/>
                <w:color w:val="FF0000"/>
                <w:szCs w:val="19"/>
              </w:rPr>
            </w:rPrChange>
          </w:rPr>
          <w:t>Lehoty na výkon finančnej kontroly</w:t>
        </w:r>
        <w:r w:rsidRPr="005F4C92">
          <w:rPr>
            <w:rFonts w:cs="Arial"/>
            <w:szCs w:val="19"/>
            <w:rPrChange w:id="243" w:author="Miruška Hrabčáková" w:date="2018-12-13T11:17:00Z">
              <w:rPr>
                <w:rFonts w:cs="Arial"/>
                <w:color w:val="FF0000"/>
                <w:szCs w:val="19"/>
              </w:rPr>
            </w:rPrChange>
          </w:rPr>
          <w:t xml:space="preserve"> obstarávania tovarov, služieb, stavebných prác </w:t>
        </w:r>
        <w:r w:rsidRPr="005F4C92">
          <w:rPr>
            <w:rFonts w:cs="Arial"/>
            <w:b/>
            <w:szCs w:val="19"/>
            <w:rPrChange w:id="244" w:author="Miruška Hrabčáková" w:date="2018-12-13T11:17:00Z">
              <w:rPr>
                <w:rFonts w:cs="Arial"/>
                <w:b/>
                <w:color w:val="FF0000"/>
                <w:szCs w:val="19"/>
              </w:rPr>
            </w:rPrChange>
          </w:rPr>
          <w:t>začínajú plynúť prvým pracovným dňom</w:t>
        </w:r>
        <w:r w:rsidRPr="005F4C92">
          <w:rPr>
            <w:rFonts w:cs="Arial"/>
            <w:szCs w:val="19"/>
            <w:rPrChange w:id="245" w:author="Miruška Hrabčáková" w:date="2018-12-13T11:17:00Z">
              <w:rPr>
                <w:rFonts w:cs="Arial"/>
                <w:color w:val="FF0000"/>
                <w:szCs w:val="19"/>
              </w:rPr>
            </w:rPrChange>
          </w:rPr>
          <w:t xml:space="preserve"> nasledujúcim </w:t>
        </w:r>
        <w:r w:rsidRPr="005F4C92">
          <w:rPr>
            <w:rFonts w:cs="Arial"/>
            <w:b/>
            <w:szCs w:val="19"/>
            <w:rPrChange w:id="246" w:author="Miruška Hrabčáková" w:date="2018-12-13T11:17:00Z">
              <w:rPr>
                <w:rFonts w:cs="Arial"/>
                <w:b/>
                <w:color w:val="FF0000"/>
                <w:szCs w:val="19"/>
              </w:rPr>
            </w:rPrChange>
          </w:rPr>
          <w:t>po evidovaní prijatej žiadosti prijímateľa o vykonanie kontroly  poskytovateľom</w:t>
        </w:r>
        <w:r w:rsidRPr="005F4C92">
          <w:rPr>
            <w:rFonts w:cs="Arial"/>
            <w:szCs w:val="19"/>
            <w:rPrChange w:id="247" w:author="Miruška Hrabčáková" w:date="2018-12-13T11:17:00Z">
              <w:rPr>
                <w:rFonts w:cs="Arial"/>
                <w:color w:val="FF0000"/>
                <w:szCs w:val="19"/>
              </w:rPr>
            </w:rPrChange>
          </w:rPr>
          <w:t xml:space="preserve">. V prípade, že prijímateľ má aktivovanú elektronickú schránku, môže doručiť poskytovateľovi žiadosť o vykonanie kontroly prostredníctvom </w:t>
        </w:r>
        <w:r w:rsidRPr="005F4C92">
          <w:rPr>
            <w:rFonts w:cs="Arial"/>
            <w:b/>
            <w:szCs w:val="19"/>
            <w:rPrChange w:id="248" w:author="Miruška Hrabčáková" w:date="2018-12-13T11:17:00Z">
              <w:rPr>
                <w:rFonts w:cs="Arial"/>
                <w:b/>
                <w:color w:val="FF0000"/>
                <w:szCs w:val="19"/>
              </w:rPr>
            </w:rPrChange>
          </w:rPr>
          <w:t>elektronickej schránky alebo listinne</w:t>
        </w:r>
        <w:r w:rsidRPr="005F4C92">
          <w:rPr>
            <w:rFonts w:cs="Arial"/>
            <w:szCs w:val="19"/>
            <w:rPrChange w:id="249" w:author="Miruška Hrabčáková" w:date="2018-12-13T11:17:00Z">
              <w:rPr>
                <w:rFonts w:cs="Arial"/>
                <w:color w:val="FF0000"/>
                <w:szCs w:val="19"/>
              </w:rPr>
            </w:rPrChange>
          </w:rPr>
          <w:t xml:space="preserve">. V prípade, že prijímateľ nemá aktivovanú elektronickú schránku, doručí žiadosť o vykonanie kontroly </w:t>
        </w:r>
        <w:r w:rsidRPr="005F4C92">
          <w:rPr>
            <w:rFonts w:cs="Arial"/>
            <w:b/>
            <w:szCs w:val="19"/>
            <w:rPrChange w:id="250" w:author="Miruška Hrabčáková" w:date="2018-12-13T11:17:00Z">
              <w:rPr>
                <w:rFonts w:cs="Arial"/>
                <w:b/>
                <w:color w:val="FF0000"/>
                <w:szCs w:val="19"/>
              </w:rPr>
            </w:rPrChange>
          </w:rPr>
          <w:t>v listinnej forme</w:t>
        </w:r>
        <w:r w:rsidRPr="005F4C92">
          <w:rPr>
            <w:rFonts w:cs="Arial"/>
            <w:szCs w:val="19"/>
            <w:rPrChange w:id="251" w:author="Miruška Hrabčáková" w:date="2018-12-13T11:17:00Z">
              <w:rPr>
                <w:rFonts w:cs="Arial"/>
                <w:color w:val="FF0000"/>
                <w:szCs w:val="19"/>
              </w:rPr>
            </w:rPrChange>
          </w:rPr>
          <w:t>.</w:t>
        </w:r>
      </w:ins>
    </w:p>
    <w:p w14:paraId="1DD706E9" w14:textId="77777777" w:rsidR="00215CFC" w:rsidRPr="005F4C92" w:rsidRDefault="00215CFC" w:rsidP="00215CFC">
      <w:pPr>
        <w:spacing w:before="120" w:after="120" w:line="288" w:lineRule="auto"/>
        <w:jc w:val="both"/>
        <w:rPr>
          <w:ins w:id="252" w:author="Andrea Bergmannová" w:date="2018-12-10T16:03:00Z"/>
          <w:rFonts w:cs="Arial"/>
          <w:szCs w:val="19"/>
          <w:rPrChange w:id="253" w:author="Miruška Hrabčáková" w:date="2018-12-13T11:17:00Z">
            <w:rPr>
              <w:ins w:id="254" w:author="Andrea Bergmannová" w:date="2018-12-10T16:03:00Z"/>
              <w:rFonts w:cs="Arial"/>
              <w:color w:val="FF0000"/>
              <w:szCs w:val="19"/>
            </w:rPr>
          </w:rPrChange>
        </w:rPr>
      </w:pPr>
      <w:ins w:id="255" w:author="Andrea Bergmannová" w:date="2018-12-10T16:03:00Z">
        <w:r w:rsidRPr="005F4C92">
          <w:rPr>
            <w:rFonts w:cs="Arial"/>
            <w:szCs w:val="19"/>
          </w:rPr>
          <w:t>Uvedená lehota je procesnoprávna, t. j. lehota je zachovaná, keď poskytovateľ zašle prijímateľovi závery z  finančnej</w:t>
        </w:r>
        <w:r w:rsidRPr="00C80645">
          <w:rPr>
            <w:rFonts w:cs="Arial"/>
            <w:szCs w:val="19"/>
          </w:rPr>
          <w:t xml:space="preserve"> kontroly VO v pos</w:t>
        </w:r>
        <w:r w:rsidRPr="005F4C92">
          <w:rPr>
            <w:rFonts w:cs="Arial"/>
            <w:szCs w:val="19"/>
          </w:rPr>
          <w:t>ledný deň lehoty na poštovú prepravu. Poskytovateľ môže v odôvodnených prípadoch lehoty na výkon kontroly VO alebo obstarávania predĺžiť. Poskytovateľ predĺženie lehoty oznámi prijímateľovi.</w:t>
        </w:r>
      </w:ins>
    </w:p>
    <w:p w14:paraId="64EE184F" w14:textId="5D30DBB4" w:rsidR="00215CFC" w:rsidRPr="005F4C92" w:rsidRDefault="00215CFC" w:rsidP="00215CFC">
      <w:pPr>
        <w:spacing w:before="120" w:after="120" w:line="288" w:lineRule="auto"/>
        <w:jc w:val="both"/>
        <w:rPr>
          <w:ins w:id="256" w:author="Andrea Bergmannová" w:date="2018-12-10T16:02:00Z"/>
          <w:b/>
          <w:i/>
          <w:rPrChange w:id="257" w:author="Miruška Hrabčáková" w:date="2018-12-13T11:17:00Z">
            <w:rPr>
              <w:ins w:id="258" w:author="Andrea Bergmannová" w:date="2018-12-10T16:02:00Z"/>
              <w:b/>
              <w:i/>
              <w:color w:val="FF0000"/>
            </w:rPr>
          </w:rPrChange>
        </w:rPr>
      </w:pPr>
      <w:ins w:id="259" w:author="Andrea Bergmannová" w:date="2018-12-10T16:03:00Z">
        <w:r w:rsidRPr="005F4C92">
          <w:t xml:space="preserve">Ako súčasť žiadosti </w:t>
        </w:r>
        <w:r w:rsidRPr="005F4C92">
          <w:rPr>
            <w:rFonts w:cs="Arial"/>
            <w:szCs w:val="19"/>
            <w:rPrChange w:id="260" w:author="Miruška Hrabčáková" w:date="2018-12-13T11:17:00Z">
              <w:rPr>
                <w:rFonts w:cs="Arial"/>
                <w:color w:val="FF0000"/>
                <w:szCs w:val="19"/>
              </w:rPr>
            </w:rPrChange>
          </w:rPr>
          <w:t>o vykonanie kontroly</w:t>
        </w:r>
        <w:r w:rsidRPr="005F4C92">
          <w:t xml:space="preserve"> prijímateľ predkladá aj Čestné vyhlásenie prijímateľa o úplnosti a kompletnosti dokladov (príloha č. 10) v rámci, ktorého jasne identifikuje projekt a predkladané VO a číslo VO v ITMS2014+  a vyhlási,  že dokumentácia predložená na kontrolu VO je úplná, kompletná a je totožná s originálom dokumentácie z VO. Zároveň prijímateľ prehlási, že si je vedomý, že na základe predloženej dokumentácie poskytovateľ rozhodne o pripustení, nepripustení výdavkov súvisiacich s predmetným VO do financovania, o ex </w:t>
        </w:r>
        <w:proofErr w:type="spellStart"/>
        <w:r w:rsidRPr="005F4C92">
          <w:t>ante</w:t>
        </w:r>
        <w:proofErr w:type="spellEnd"/>
        <w:r w:rsidRPr="005F4C92">
          <w:t xml:space="preserve"> finančnej oprave, resp. o ďalších krokoch, ktoré budú potrebné na základe zistení  poskytovateľa v rámci kontroly tejto dokumentácie (v závislosti od typu finančnej kontroly VO). Súčasne s čestným vyhlásením predloží prijímateľ aj  súpis všetkej dokumentácie predkladanej cez ITMS 2014+ (resp. elektronicky alebo listinne – ak je to relevantné).</w:t>
        </w:r>
      </w:ins>
    </w:p>
    <w:p w14:paraId="6A51E4D9" w14:textId="77777777" w:rsidR="00215CFC" w:rsidRPr="005F4C92" w:rsidRDefault="009D7F63" w:rsidP="009D7F63">
      <w:pPr>
        <w:spacing w:before="120" w:after="120" w:line="288" w:lineRule="auto"/>
        <w:jc w:val="both"/>
        <w:rPr>
          <w:ins w:id="261" w:author="Andrea Bergmannová" w:date="2018-12-10T16:05:00Z"/>
          <w:bCs/>
        </w:rPr>
      </w:pPr>
      <w:r w:rsidRPr="0073389C">
        <w:rPr>
          <w:b/>
          <w:i/>
          <w:color w:val="FF0000"/>
        </w:rPr>
        <w:t>Povinnosť prijímateľa:</w:t>
      </w:r>
      <w:r w:rsidRPr="0073389C">
        <w:rPr>
          <w:color w:val="FF0000"/>
        </w:rPr>
        <w:t xml:space="preserve"> </w:t>
      </w:r>
      <w:ins w:id="262" w:author="Andrea Bergmannová" w:date="2018-12-10T16:05:00Z">
        <w:r w:rsidR="00215CFC" w:rsidRPr="005F4C92">
          <w:rPr>
            <w:bCs/>
          </w:rPr>
          <w:t xml:space="preserve">Prijímateľ </w:t>
        </w:r>
        <w:r w:rsidR="00215CFC" w:rsidRPr="005F4C92">
          <w:rPr>
            <w:b/>
            <w:bCs/>
          </w:rPr>
          <w:t>je povinný zaevidovať</w:t>
        </w:r>
        <w:r w:rsidR="00215CFC" w:rsidRPr="005F4C92">
          <w:rPr>
            <w:bCs/>
          </w:rPr>
          <w:t xml:space="preserve"> verejné obstarávanie/obstarávanie </w:t>
        </w:r>
        <w:r w:rsidR="00215CFC" w:rsidRPr="00C80645">
          <w:rPr>
            <w:b/>
            <w:bCs/>
          </w:rPr>
          <w:t>do ITMS 2014+</w:t>
        </w:r>
        <w:r w:rsidR="00215CFC" w:rsidRPr="005F4C92">
          <w:rPr>
            <w:bCs/>
          </w:rPr>
          <w:t xml:space="preserve"> vrátane </w:t>
        </w:r>
        <w:r w:rsidR="00215CFC" w:rsidRPr="005F4C92">
          <w:rPr>
            <w:b/>
            <w:bCs/>
          </w:rPr>
          <w:t xml:space="preserve">všetkých povinných príloh </w:t>
        </w:r>
        <w:r w:rsidR="00215CFC" w:rsidRPr="005F4C92">
          <w:rPr>
            <w:bCs/>
          </w:rPr>
          <w:t>(dokumentácie k VO)</w:t>
        </w:r>
        <w:r w:rsidR="00215CFC" w:rsidRPr="005F4C92">
          <w:rPr>
            <w:b/>
            <w:bCs/>
          </w:rPr>
          <w:t xml:space="preserve"> najneskôr v deň doručenia žiadosti o vykonanie kontroly dokumentácie k VO na kontrolu</w:t>
        </w:r>
        <w:r w:rsidR="00215CFC" w:rsidRPr="005F4C92">
          <w:rPr>
            <w:bCs/>
          </w:rPr>
          <w:t xml:space="preserve"> poskytovateľovi. Prijímateľ je povinný zaevidovať VO do ITMS 2014+ a aktualizovať stav VO tak, aby zodpovedal typu kontroly, na ktorú dané VO predkladá („pripravované“ – Prvá ex-</w:t>
        </w:r>
        <w:proofErr w:type="spellStart"/>
        <w:r w:rsidR="00215CFC" w:rsidRPr="005F4C92">
          <w:rPr>
            <w:bCs/>
          </w:rPr>
          <w:t>ante</w:t>
        </w:r>
        <w:proofErr w:type="spellEnd"/>
        <w:r w:rsidR="00215CFC" w:rsidRPr="005F4C92">
          <w:rPr>
            <w:bCs/>
          </w:rPr>
          <w:t xml:space="preserve"> kontrola; „v realizácii“ – Druhá ex-</w:t>
        </w:r>
        <w:proofErr w:type="spellStart"/>
        <w:r w:rsidR="00215CFC" w:rsidRPr="005F4C92">
          <w:rPr>
            <w:bCs/>
          </w:rPr>
          <w:t>ante</w:t>
        </w:r>
        <w:proofErr w:type="spellEnd"/>
        <w:r w:rsidR="00215CFC" w:rsidRPr="005F4C92">
          <w:rPr>
            <w:bCs/>
          </w:rPr>
          <w:t xml:space="preserve"> kontrola; „ukončené“ – Štandardná ex-post kontrola/Následná ex-post kontrola“). Prijímateľ je povinný aktualizovať stav VO aj v prípade </w:t>
        </w:r>
        <w:proofErr w:type="spellStart"/>
        <w:r w:rsidR="00215CFC" w:rsidRPr="005F4C92">
          <w:rPr>
            <w:bCs/>
          </w:rPr>
          <w:t>späťvzatia</w:t>
        </w:r>
        <w:proofErr w:type="spellEnd"/>
        <w:r w:rsidR="00215CFC" w:rsidRPr="005F4C92">
          <w:rPr>
            <w:bCs/>
          </w:rPr>
          <w:t xml:space="preserve"> dokumentácie z VO („stiahnuté“) alebo zrušenia VO („zrušené“).</w:t>
        </w:r>
      </w:ins>
    </w:p>
    <w:p w14:paraId="2FEB4BD8" w14:textId="62C53BF6" w:rsidR="00DE32EC" w:rsidRPr="005F4C92" w:rsidRDefault="009D7F63" w:rsidP="009D7F63">
      <w:pPr>
        <w:spacing w:before="120" w:after="120" w:line="288" w:lineRule="auto"/>
        <w:jc w:val="both"/>
        <w:rPr>
          <w:ins w:id="263" w:author="Andrea Bergmannová" w:date="2018-12-10T16:05:00Z"/>
        </w:rPr>
      </w:pPr>
      <w:del w:id="264" w:author="Andrea Bergmannová" w:date="2018-12-10T16:05:00Z">
        <w:r w:rsidRPr="005F4C92" w:rsidDel="00215CFC">
          <w:delText xml:space="preserve">Prijímateľ je povinný </w:delText>
        </w:r>
        <w:r w:rsidR="00C047D6" w:rsidRPr="005F4C92" w:rsidDel="00215CFC">
          <w:delText xml:space="preserve">zaevidovať VO do ITMS2014+ a súčasne </w:delText>
        </w:r>
        <w:r w:rsidRPr="005F4C92" w:rsidDel="00215CFC">
          <w:delText xml:space="preserve">predložiť dokumentáciu z VO na jeho </w:delText>
        </w:r>
        <w:r w:rsidR="00157A59" w:rsidRPr="005F4C92" w:rsidDel="00215CFC">
          <w:delText xml:space="preserve">finančnú </w:delText>
        </w:r>
        <w:r w:rsidRPr="005F4C92" w:rsidDel="00215CFC">
          <w:delText>kontrolu</w:delText>
        </w:r>
        <w:r w:rsidR="00F0718F" w:rsidRPr="005F4C92" w:rsidDel="00215CFC">
          <w:delText xml:space="preserve"> VO</w:delText>
        </w:r>
        <w:r w:rsidRPr="005F4C92" w:rsidDel="00215CFC">
          <w:delText xml:space="preserve"> poskytovateľovi vo forme </w:delText>
        </w:r>
        <w:r w:rsidRPr="005F4C92" w:rsidDel="00215CFC">
          <w:rPr>
            <w:b/>
          </w:rPr>
          <w:delText xml:space="preserve">kópie originálu kompletnej dokumentácie v písomnej podobe, </w:delText>
        </w:r>
        <w:r w:rsidRPr="005F4C92" w:rsidDel="00215CFC">
          <w:rPr>
            <w:b/>
          </w:rPr>
          <w:lastRenderedPageBreak/>
          <w:delText>ktorá je pevne zviazaná a podpísaná štatutárnym zástupcom prijímateľa,</w:delText>
        </w:r>
        <w:r w:rsidRPr="005F4C92" w:rsidDel="00215CFC">
          <w:delText xml:space="preserve"> resp. splnomocneným zástupcom</w:delText>
        </w:r>
        <w:r w:rsidR="001D76D4" w:rsidRPr="005F4C92" w:rsidDel="00215CFC">
          <w:delText xml:space="preserve"> v zmysle zmluvy o NFP. </w:delText>
        </w:r>
      </w:del>
    </w:p>
    <w:p w14:paraId="439A321F" w14:textId="0D819C5E" w:rsidR="00215CFC" w:rsidRPr="005F4C92" w:rsidRDefault="00215CFC" w:rsidP="009D7F63">
      <w:pPr>
        <w:spacing w:before="120" w:after="120" w:line="288" w:lineRule="auto"/>
        <w:jc w:val="both"/>
      </w:pPr>
      <w:ins w:id="265" w:author="Andrea Bergmannová" w:date="2018-12-10T16:05:00Z">
        <w:r w:rsidRPr="005F4C92">
          <w:rPr>
            <w:b/>
          </w:rPr>
          <w:t>Kompletnú dokumentáciu k VO alebo obstarávaniu</w:t>
        </w:r>
        <w:r w:rsidRPr="005F4C92">
          <w:t xml:space="preserve"> prijímateľ </w:t>
        </w:r>
        <w:r w:rsidRPr="005F4C92">
          <w:rPr>
            <w:b/>
          </w:rPr>
          <w:t>predkladá</w:t>
        </w:r>
        <w:r w:rsidRPr="005F4C92">
          <w:t xml:space="preserve"> poskytovateľovi</w:t>
        </w:r>
        <w:r w:rsidRPr="005F4C92">
          <w:rPr>
            <w:b/>
          </w:rPr>
          <w:t xml:space="preserve"> cez ITMS 2014+</w:t>
        </w:r>
        <w:r w:rsidRPr="005F4C92">
          <w:t>. Povinnou súčasťou takto predkladanej dokumentácie k VO (zrealizovanému) je aj dokumentácia v rozsahu zverejňovanom v profile podľa § 64 ZVO v závislosti od hodnoty a typu zákazky (pozn. uvedená povinnosť sa nevzťahuje na informácie podľa § 64 ods. 1 písm. d) a písm. e) ZVO). V závislosti najmä od povahy konkrétneho dokumentu, najmä ak kapacita jedného samostatného dokumentu by presiahla 100 MB alebo  jeho elektronická podoba nie je elektronicky dostupná bez neprimeraných administratívnych a technických nárokov na kapacity prijímateľa, je možné predložiť ho aj elektronicky (na elektronickom pamäťovom médiu - najmä CD/DVD s predpokladom min. 10-ročnej doby archivácie dát) alebo listinne a zároveň uviesť v žiadosti o vykonanie kontroly objektívne dôvody nemožnosti predloženia daného dokumentu cez ITMS 2014+. V prípade neakceptovania dôvodov na nenahratie dokumentu do ITMS 2014+ uvádzaných prijímateľom, poskytovateľ vyzve prijímateľa na dodatočné predloženie dokumentu cez ITMS 2014+.</w:t>
        </w:r>
      </w:ins>
    </w:p>
    <w:p w14:paraId="42EC4988" w14:textId="77777777" w:rsidR="000527E6" w:rsidRDefault="000527E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ins w:id="266" w:author="Andrea Bergmannová" w:date="2018-12-10T16:11:00Z"/>
          <w:rFonts w:cs="Arial"/>
          <w:i/>
          <w:szCs w:val="19"/>
        </w:rPr>
        <w:pPrChange w:id="267" w:author="Andrea Bergmannová" w:date="2018-12-10T16:11:00Z">
          <w:pPr>
            <w:spacing w:before="120" w:after="120" w:line="288" w:lineRule="auto"/>
            <w:jc w:val="both"/>
          </w:pPr>
        </w:pPrChange>
      </w:pPr>
      <w:ins w:id="268" w:author="Andrea Bergmannová" w:date="2018-12-10T16:10:00Z">
        <w:r w:rsidRPr="000527E6">
          <w:rPr>
            <w:rFonts w:ascii="Arial" w:hAnsi="Arial" w:cs="Arial"/>
            <w:i/>
            <w:sz w:val="19"/>
            <w:szCs w:val="19"/>
          </w:rPr>
          <w:t>Dôležité upozornenie:</w:t>
        </w:r>
      </w:ins>
    </w:p>
    <w:p w14:paraId="70CA410B" w14:textId="1106FCC6" w:rsidR="000527E6" w:rsidRPr="000527E6" w:rsidRDefault="000527E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ins w:id="269" w:author="Andrea Bergmannová" w:date="2018-12-10T16:12:00Z"/>
          <w:rFonts w:cs="Arial"/>
          <w:szCs w:val="19"/>
          <w:rPrChange w:id="270" w:author="Andrea Bergmannová" w:date="2018-12-10T16:13:00Z">
            <w:rPr>
              <w:ins w:id="271" w:author="Andrea Bergmannová" w:date="2018-12-10T16:12:00Z"/>
              <w:rFonts w:cs="Arial"/>
              <w:i/>
              <w:szCs w:val="19"/>
            </w:rPr>
          </w:rPrChange>
        </w:rPr>
        <w:pPrChange w:id="272" w:author="Andrea Bergmannová" w:date="2018-12-10T16:11:00Z">
          <w:pPr>
            <w:spacing w:before="120" w:after="120" w:line="288" w:lineRule="auto"/>
            <w:jc w:val="both"/>
          </w:pPr>
        </w:pPrChange>
      </w:pPr>
      <w:ins w:id="273" w:author="Andrea Bergmannová" w:date="2018-12-10T16:12:00Z">
        <w:r w:rsidRPr="000527E6">
          <w:rPr>
            <w:rFonts w:ascii="Arial" w:hAnsi="Arial" w:cs="Arial"/>
            <w:b w:val="0"/>
            <w:sz w:val="19"/>
            <w:szCs w:val="19"/>
            <w:rPrChange w:id="274" w:author="Andrea Bergmannová" w:date="2018-12-10T16:13:00Z">
              <w:rPr>
                <w:rFonts w:cs="Arial"/>
                <w:b/>
                <w:bCs/>
                <w:i/>
                <w:szCs w:val="19"/>
              </w:rPr>
            </w:rPrChange>
          </w:rPr>
          <w:t>Všetky dokumenty (prílohy), ktoré prijímateľ nahrá do ITMS 2014+ musia byť označené v názve dokumentu tak, aby bolo zrejmé:</w:t>
        </w:r>
      </w:ins>
    </w:p>
    <w:p w14:paraId="73768548" w14:textId="34479916" w:rsidR="000527E6" w:rsidRPr="000527E6" w:rsidRDefault="000527E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rPr>
          <w:ins w:id="275" w:author="Andrea Bergmannová" w:date="2018-12-10T16:12:00Z"/>
          <w:rFonts w:cs="Arial"/>
          <w:szCs w:val="19"/>
          <w:rPrChange w:id="276" w:author="Andrea Bergmannová" w:date="2018-12-10T16:13:00Z">
            <w:rPr>
              <w:ins w:id="277" w:author="Andrea Bergmannová" w:date="2018-12-10T16:12:00Z"/>
              <w:rFonts w:cs="Arial"/>
              <w:i/>
              <w:szCs w:val="19"/>
            </w:rPr>
          </w:rPrChange>
        </w:rPr>
        <w:pPrChange w:id="278" w:author="Andrea Bergmannová" w:date="2018-12-10T16:11:00Z">
          <w:pPr>
            <w:spacing w:before="120" w:after="120" w:line="288" w:lineRule="auto"/>
            <w:jc w:val="both"/>
          </w:pPr>
        </w:pPrChange>
      </w:pPr>
      <w:ins w:id="279" w:author="Andrea Bergmannová" w:date="2018-12-10T16:12:00Z">
        <w:r w:rsidRPr="000527E6">
          <w:rPr>
            <w:rFonts w:ascii="Arial" w:hAnsi="Arial" w:cs="Arial"/>
            <w:i/>
            <w:sz w:val="19"/>
            <w:szCs w:val="19"/>
          </w:rPr>
          <w:t>1)</w:t>
        </w:r>
        <w:r w:rsidRPr="000527E6">
          <w:rPr>
            <w:rFonts w:ascii="Arial" w:hAnsi="Arial" w:cs="Arial"/>
            <w:i/>
            <w:sz w:val="19"/>
            <w:szCs w:val="19"/>
          </w:rPr>
          <w:tab/>
          <w:t xml:space="preserve">o aký obsah nahratého dokumentu </w:t>
        </w:r>
        <w:r w:rsidRPr="000527E6">
          <w:rPr>
            <w:rFonts w:ascii="Arial" w:hAnsi="Arial" w:cs="Arial"/>
            <w:b w:val="0"/>
            <w:sz w:val="19"/>
            <w:szCs w:val="19"/>
            <w:rPrChange w:id="280" w:author="Andrea Bergmannová" w:date="2018-12-10T16:13:00Z">
              <w:rPr>
                <w:rFonts w:cs="Arial"/>
                <w:b/>
                <w:bCs/>
                <w:i/>
                <w:szCs w:val="19"/>
              </w:rPr>
            </w:rPrChange>
          </w:rPr>
          <w:t>ide bez ohľadu na to, či nahráva jednotlivé súbory („.</w:t>
        </w:r>
        <w:proofErr w:type="spellStart"/>
        <w:r w:rsidRPr="000527E6">
          <w:rPr>
            <w:rFonts w:ascii="Arial" w:hAnsi="Arial" w:cs="Arial"/>
            <w:b w:val="0"/>
            <w:sz w:val="19"/>
            <w:szCs w:val="19"/>
            <w:rPrChange w:id="281" w:author="Andrea Bergmannová" w:date="2018-12-10T16:13:00Z">
              <w:rPr>
                <w:rFonts w:cs="Arial"/>
                <w:b/>
                <w:bCs/>
                <w:i/>
                <w:szCs w:val="19"/>
              </w:rPr>
            </w:rPrChange>
          </w:rPr>
          <w:t>doc</w:t>
        </w:r>
        <w:proofErr w:type="spellEnd"/>
        <w:r w:rsidRPr="000527E6">
          <w:rPr>
            <w:rFonts w:ascii="Arial" w:hAnsi="Arial" w:cs="Arial"/>
            <w:b w:val="0"/>
            <w:sz w:val="19"/>
            <w:szCs w:val="19"/>
            <w:rPrChange w:id="282" w:author="Andrea Bergmannová" w:date="2018-12-10T16:13:00Z">
              <w:rPr>
                <w:rFonts w:cs="Arial"/>
                <w:b/>
                <w:bCs/>
                <w:i/>
                <w:szCs w:val="19"/>
              </w:rPr>
            </w:rPrChange>
          </w:rPr>
          <w:t>“, „.</w:t>
        </w:r>
        <w:proofErr w:type="spellStart"/>
        <w:r w:rsidRPr="000527E6">
          <w:rPr>
            <w:rFonts w:ascii="Arial" w:hAnsi="Arial" w:cs="Arial"/>
            <w:b w:val="0"/>
            <w:sz w:val="19"/>
            <w:szCs w:val="19"/>
            <w:rPrChange w:id="283" w:author="Andrea Bergmannová" w:date="2018-12-10T16:13:00Z">
              <w:rPr>
                <w:rFonts w:cs="Arial"/>
                <w:b/>
                <w:bCs/>
                <w:i/>
                <w:szCs w:val="19"/>
              </w:rPr>
            </w:rPrChange>
          </w:rPr>
          <w:t>pdf</w:t>
        </w:r>
        <w:proofErr w:type="spellEnd"/>
        <w:r w:rsidRPr="000527E6">
          <w:rPr>
            <w:rFonts w:ascii="Arial" w:hAnsi="Arial" w:cs="Arial"/>
            <w:b w:val="0"/>
            <w:sz w:val="19"/>
            <w:szCs w:val="19"/>
            <w:rPrChange w:id="284" w:author="Andrea Bergmannová" w:date="2018-12-10T16:13:00Z">
              <w:rPr>
                <w:rFonts w:cs="Arial"/>
                <w:b/>
                <w:bCs/>
                <w:i/>
                <w:szCs w:val="19"/>
              </w:rPr>
            </w:rPrChange>
          </w:rPr>
          <w:t>“, „.</w:t>
        </w:r>
        <w:proofErr w:type="spellStart"/>
        <w:r w:rsidRPr="000527E6">
          <w:rPr>
            <w:rFonts w:ascii="Arial" w:hAnsi="Arial" w:cs="Arial"/>
            <w:b w:val="0"/>
            <w:sz w:val="19"/>
            <w:szCs w:val="19"/>
            <w:rPrChange w:id="285" w:author="Andrea Bergmannová" w:date="2018-12-10T16:13:00Z">
              <w:rPr>
                <w:rFonts w:cs="Arial"/>
                <w:b/>
                <w:bCs/>
                <w:i/>
                <w:szCs w:val="19"/>
              </w:rPr>
            </w:rPrChange>
          </w:rPr>
          <w:t>xls</w:t>
        </w:r>
        <w:proofErr w:type="spellEnd"/>
        <w:r w:rsidRPr="000527E6">
          <w:rPr>
            <w:rFonts w:ascii="Arial" w:hAnsi="Arial" w:cs="Arial"/>
            <w:b w:val="0"/>
            <w:sz w:val="19"/>
            <w:szCs w:val="19"/>
            <w:rPrChange w:id="286" w:author="Andrea Bergmannová" w:date="2018-12-10T16:13:00Z">
              <w:rPr>
                <w:rFonts w:cs="Arial"/>
                <w:b/>
                <w:bCs/>
                <w:i/>
                <w:szCs w:val="19"/>
              </w:rPr>
            </w:rPrChange>
          </w:rPr>
          <w:t>“ a pod.) alebo celé adresáre – s označením napr. „</w:t>
        </w:r>
        <w:proofErr w:type="spellStart"/>
        <w:r w:rsidRPr="000527E6">
          <w:rPr>
            <w:rFonts w:ascii="Arial" w:hAnsi="Arial" w:cs="Arial"/>
            <w:b w:val="0"/>
            <w:sz w:val="19"/>
            <w:szCs w:val="19"/>
            <w:rPrChange w:id="287" w:author="Andrea Bergmannová" w:date="2018-12-10T16:13:00Z">
              <w:rPr>
                <w:rFonts w:cs="Arial"/>
                <w:b/>
                <w:bCs/>
                <w:i/>
                <w:szCs w:val="19"/>
              </w:rPr>
            </w:rPrChange>
          </w:rPr>
          <w:t>Sutazne_podklady</w:t>
        </w:r>
        <w:proofErr w:type="spellEnd"/>
        <w:r w:rsidRPr="000527E6">
          <w:rPr>
            <w:rFonts w:ascii="Arial" w:hAnsi="Arial" w:cs="Arial"/>
            <w:b w:val="0"/>
            <w:sz w:val="19"/>
            <w:szCs w:val="19"/>
            <w:rPrChange w:id="288" w:author="Andrea Bergmannová" w:date="2018-12-10T16:13:00Z">
              <w:rPr>
                <w:rFonts w:cs="Arial"/>
                <w:b/>
                <w:bCs/>
                <w:i/>
                <w:szCs w:val="19"/>
              </w:rPr>
            </w:rPrChange>
          </w:rPr>
          <w:t>_...“ alebo „Sutazne_podklady_oprava_c.1_...“</w:t>
        </w:r>
      </w:ins>
    </w:p>
    <w:p w14:paraId="42410B3B" w14:textId="45DFEAF3" w:rsidR="000527E6" w:rsidRDefault="000527E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rPr>
          <w:ins w:id="289" w:author="Andrea Bergmannová" w:date="2018-12-10T16:09:00Z"/>
        </w:rPr>
        <w:pPrChange w:id="290" w:author="Andrea Bergmannová" w:date="2018-12-10T16:13:00Z">
          <w:pPr>
            <w:spacing w:before="120" w:after="120" w:line="288" w:lineRule="auto"/>
            <w:jc w:val="both"/>
          </w:pPr>
        </w:pPrChange>
      </w:pPr>
      <w:ins w:id="291" w:author="Andrea Bergmannová" w:date="2018-12-10T16:13:00Z">
        <w:r>
          <w:rPr>
            <w:rFonts w:ascii="Arial" w:hAnsi="Arial" w:cs="Arial"/>
            <w:i/>
            <w:sz w:val="19"/>
            <w:szCs w:val="19"/>
          </w:rPr>
          <w:t>2</w:t>
        </w:r>
        <w:r w:rsidRPr="000527E6">
          <w:rPr>
            <w:rFonts w:ascii="Arial" w:hAnsi="Arial" w:cs="Arial"/>
            <w:i/>
            <w:sz w:val="19"/>
            <w:szCs w:val="19"/>
          </w:rPr>
          <w:t>)</w:t>
        </w:r>
        <w:r w:rsidRPr="000527E6">
          <w:rPr>
            <w:rFonts w:ascii="Arial" w:hAnsi="Arial" w:cs="Arial"/>
            <w:i/>
            <w:sz w:val="19"/>
            <w:szCs w:val="19"/>
          </w:rPr>
          <w:tab/>
          <w:t xml:space="preserve">a ktorej kontroly sa týka </w:t>
        </w:r>
        <w:r w:rsidRPr="000527E6">
          <w:rPr>
            <w:rFonts w:ascii="Arial" w:hAnsi="Arial" w:cs="Arial"/>
            <w:b w:val="0"/>
            <w:sz w:val="19"/>
            <w:szCs w:val="19"/>
            <w:rPrChange w:id="292" w:author="Andrea Bergmannová" w:date="2018-12-10T16:13:00Z">
              <w:rPr>
                <w:rFonts w:cs="Arial"/>
                <w:b/>
                <w:bCs/>
                <w:i/>
                <w:szCs w:val="19"/>
              </w:rPr>
            </w:rPrChange>
          </w:rPr>
          <w:t>(napr. „Sutazne_podklady_-_</w:t>
        </w:r>
        <w:proofErr w:type="spellStart"/>
        <w:r w:rsidRPr="000527E6">
          <w:rPr>
            <w:rFonts w:ascii="Arial" w:hAnsi="Arial" w:cs="Arial"/>
            <w:b w:val="0"/>
            <w:sz w:val="19"/>
            <w:szCs w:val="19"/>
            <w:rPrChange w:id="293" w:author="Andrea Bergmannová" w:date="2018-12-10T16:13:00Z">
              <w:rPr>
                <w:rFonts w:cs="Arial"/>
                <w:b/>
                <w:bCs/>
                <w:i/>
                <w:szCs w:val="19"/>
              </w:rPr>
            </w:rPrChange>
          </w:rPr>
          <w:t>prva_ex_ante</w:t>
        </w:r>
        <w:proofErr w:type="spellEnd"/>
        <w:r w:rsidRPr="000527E6">
          <w:rPr>
            <w:rFonts w:ascii="Arial" w:hAnsi="Arial" w:cs="Arial"/>
            <w:b w:val="0"/>
            <w:sz w:val="19"/>
            <w:szCs w:val="19"/>
            <w:rPrChange w:id="294" w:author="Andrea Bergmannová" w:date="2018-12-10T16:13:00Z">
              <w:rPr>
                <w:rFonts w:cs="Arial"/>
                <w:b/>
                <w:bCs/>
                <w:i/>
                <w:szCs w:val="19"/>
              </w:rPr>
            </w:rPrChange>
          </w:rPr>
          <w:t>...“ alebo adresár s označením „</w:t>
        </w:r>
        <w:proofErr w:type="spellStart"/>
        <w:r w:rsidRPr="000527E6">
          <w:rPr>
            <w:rFonts w:ascii="Arial" w:hAnsi="Arial" w:cs="Arial"/>
            <w:b w:val="0"/>
            <w:sz w:val="19"/>
            <w:szCs w:val="19"/>
            <w:rPrChange w:id="295" w:author="Andrea Bergmannová" w:date="2018-12-10T16:13:00Z">
              <w:rPr>
                <w:rFonts w:cs="Arial"/>
                <w:b/>
                <w:bCs/>
                <w:i/>
                <w:szCs w:val="19"/>
              </w:rPr>
            </w:rPrChange>
          </w:rPr>
          <w:t>Zapisnice</w:t>
        </w:r>
        <w:proofErr w:type="spellEnd"/>
        <w:r w:rsidRPr="000527E6">
          <w:rPr>
            <w:rFonts w:ascii="Arial" w:hAnsi="Arial" w:cs="Arial"/>
            <w:b w:val="0"/>
            <w:sz w:val="19"/>
            <w:szCs w:val="19"/>
            <w:rPrChange w:id="296" w:author="Andrea Bergmannová" w:date="2018-12-10T16:13:00Z">
              <w:rPr>
                <w:rFonts w:cs="Arial"/>
                <w:b/>
                <w:bCs/>
                <w:i/>
                <w:szCs w:val="19"/>
              </w:rPr>
            </w:rPrChange>
          </w:rPr>
          <w:t>_-_</w:t>
        </w:r>
        <w:proofErr w:type="spellStart"/>
        <w:r w:rsidRPr="000527E6">
          <w:rPr>
            <w:rFonts w:ascii="Arial" w:hAnsi="Arial" w:cs="Arial"/>
            <w:b w:val="0"/>
            <w:sz w:val="19"/>
            <w:szCs w:val="19"/>
            <w:rPrChange w:id="297" w:author="Andrea Bergmannová" w:date="2018-12-10T16:13:00Z">
              <w:rPr>
                <w:rFonts w:cs="Arial"/>
                <w:b/>
                <w:bCs/>
                <w:i/>
                <w:szCs w:val="19"/>
              </w:rPr>
            </w:rPrChange>
          </w:rPr>
          <w:t>druha_ex_ante</w:t>
        </w:r>
        <w:proofErr w:type="spellEnd"/>
        <w:r w:rsidRPr="000527E6">
          <w:rPr>
            <w:rFonts w:ascii="Arial" w:hAnsi="Arial" w:cs="Arial"/>
            <w:b w:val="0"/>
            <w:sz w:val="19"/>
            <w:szCs w:val="19"/>
            <w:rPrChange w:id="298" w:author="Andrea Bergmannová" w:date="2018-12-10T16:13:00Z">
              <w:rPr>
                <w:rFonts w:cs="Arial"/>
                <w:b/>
                <w:bCs/>
                <w:i/>
                <w:szCs w:val="19"/>
              </w:rPr>
            </w:rPrChange>
          </w:rPr>
          <w:t>“, ktorý obsahuje všetky zápisnice z vyhodnotenia ponúk a vyhodnotenia splnenia podmienok účasti, a pod.).</w:t>
        </w:r>
      </w:ins>
    </w:p>
    <w:p w14:paraId="3D25122C" w14:textId="7558D7AA" w:rsidR="00215CFC" w:rsidRPr="00C80645" w:rsidRDefault="00215CFC" w:rsidP="00215CFC">
      <w:pPr>
        <w:spacing w:before="120" w:after="120" w:line="288" w:lineRule="auto"/>
        <w:jc w:val="both"/>
        <w:rPr>
          <w:ins w:id="299" w:author="Andrea Bergmannová" w:date="2018-12-10T16:06:00Z"/>
        </w:rPr>
      </w:pPr>
      <w:ins w:id="300" w:author="Andrea Bergmannová" w:date="2018-12-10T16:06:00Z">
        <w:r w:rsidRPr="00C80645">
          <w:t xml:space="preserve">Prijímateľ je oprávnený nahrať relevantné dokumenty (prílohy) z dokumentácie k VO predkladanej na kontrolu podľa vlastného uváženia (aj v štandardným spôsobom komprimovanom formáte, ako napr. RAR a ZIP) pri dodržaní dvoch vyššie uvedených kumulatívnych podmienok a v súlade s pravidlami systému ITMS 2014+ zverejnenými na webovej stránke www. itms2014.sk.. Pri nahrávaní dokumentov (príloh) do ITMS 2014+ je potrebné zohľadniť skutočnosť, </w:t>
        </w:r>
        <w:r w:rsidRPr="00C80645">
          <w:rPr>
            <w:b/>
          </w:rPr>
          <w:t>že žiadny jednotlivo nahratý dokument (či už ide o súbor  alebo jednotlivo nahrávaný adresár obsahujúci viacero súborov) nemôže presiahnuť objem dát 100 MB.</w:t>
        </w:r>
        <w:r w:rsidRPr="00C80645">
          <w:t xml:space="preserve"> V prípade dokumentu, ktorý je v originálnom vyhotovení vo formáte </w:t>
        </w:r>
        <w:proofErr w:type="spellStart"/>
        <w:r w:rsidRPr="00C80645">
          <w:t>xls</w:t>
        </w:r>
        <w:proofErr w:type="spellEnd"/>
        <w:r w:rsidRPr="00C80645">
          <w:t xml:space="preserve">, je prijímateľ povinný ho do ITMS2014+ nahrať v rovnakom formáte </w:t>
        </w:r>
        <w:proofErr w:type="spellStart"/>
        <w:r w:rsidRPr="00C80645">
          <w:t>xls</w:t>
        </w:r>
        <w:proofErr w:type="spellEnd"/>
      </w:ins>
    </w:p>
    <w:p w14:paraId="7A55D278" w14:textId="54AA8E91" w:rsidR="009D7F63" w:rsidDel="000527E6" w:rsidRDefault="00DE32EC" w:rsidP="009D7F63">
      <w:pPr>
        <w:spacing w:before="120" w:after="120" w:line="288" w:lineRule="auto"/>
        <w:jc w:val="both"/>
        <w:rPr>
          <w:del w:id="301" w:author="Andrea Bergmannová" w:date="2018-12-10T16:06:00Z"/>
        </w:rPr>
      </w:pPr>
      <w:del w:id="302" w:author="Andrea Bergmannová" w:date="2018-12-10T16:06:00Z">
        <w:r w:rsidDel="000527E6">
          <w:delText>D</w:delText>
        </w:r>
        <w:r w:rsidR="001D76D4" w:rsidRPr="001D76D4" w:rsidDel="000527E6">
          <w:delText>okumentáci</w:delText>
        </w:r>
        <w:r w:rsidDel="000527E6">
          <w:delText>u</w:delText>
        </w:r>
        <w:r w:rsidR="001D76D4" w:rsidRPr="001D76D4" w:rsidDel="000527E6">
          <w:delText xml:space="preserve"> prijímateľ </w:delText>
        </w:r>
        <w:r w:rsidRPr="00DE32EC" w:rsidDel="000527E6">
          <w:delText>predkladá písomne (v listinnej podobe)</w:delText>
        </w:r>
        <w:r w:rsidDel="000527E6">
          <w:delText xml:space="preserve"> </w:delText>
        </w:r>
        <w:r w:rsidR="001D76D4" w:rsidRPr="001D76D4" w:rsidDel="000527E6">
          <w:delText xml:space="preserve"> a</w:delText>
        </w:r>
        <w:r w:rsidDel="000527E6">
          <w:delText>lebo</w:delText>
        </w:r>
        <w:r w:rsidR="001D76D4" w:rsidRPr="001D76D4" w:rsidDel="000527E6">
          <w:delText xml:space="preserve"> v elektronickej podobe (napr. na </w:delText>
        </w:r>
        <w:r w:rsidR="00E575D3" w:rsidDel="000527E6">
          <w:rPr>
            <w:rFonts w:cs="Arial"/>
            <w:szCs w:val="19"/>
          </w:rPr>
          <w:delText>pevnom neprepisovateľnom nosiči</w:delText>
        </w:r>
        <w:r w:rsidR="001D76D4" w:rsidRPr="001D76D4" w:rsidDel="000527E6">
          <w:delText>)</w:delText>
        </w:r>
        <w:r w:rsidDel="000527E6">
          <w:delText>,</w:delText>
        </w:r>
        <w:r w:rsidRPr="00DE32EC" w:rsidDel="000527E6">
          <w:delText xml:space="preserve"> pričom časť dokumentácie je prijímateľ povinný predložiť aj cez ITMS 2014+</w:delText>
        </w:r>
        <w:r w:rsidR="001D76D4" w:rsidRPr="001D76D4" w:rsidDel="000527E6">
          <w:delText xml:space="preserve">. Dokumentáciu, ktorú prijímateľ predloží cez ITMS2014+ alebo v elektronickej podobe, nie je potrebné predkladať aj v </w:delText>
        </w:r>
        <w:r w:rsidR="00E575D3" w:rsidDel="000527E6">
          <w:delText>listinnej</w:delText>
        </w:r>
        <w:r w:rsidR="00E575D3" w:rsidRPr="001D76D4" w:rsidDel="000527E6">
          <w:delText xml:space="preserve"> </w:delText>
        </w:r>
        <w:r w:rsidR="001D76D4" w:rsidRPr="001D76D4" w:rsidDel="000527E6">
          <w:delText>podobe</w:delText>
        </w:r>
        <w:r w:rsidR="009D7F63" w:rsidRPr="0073389C" w:rsidDel="000527E6">
          <w:delText>.</w:delText>
        </w:r>
        <w:r w:rsidR="00E575D3" w:rsidDel="000527E6">
          <w:delText xml:space="preserve"> </w:delText>
        </w:r>
        <w:r w:rsidR="00315570" w:rsidRPr="00315570" w:rsidDel="000527E6">
          <w:delText>Uvedené neplatí pre podpísanú zmluvu/Dodatok s úspešným uchádzačom/dodávateľom a  výkaz výmer, ktorý prijímateľ vždy predkladá aj písomne</w:delText>
        </w:r>
        <w:r w:rsidR="00315570" w:rsidDel="000527E6">
          <w:delText xml:space="preserve"> (v listinnej podobe).</w:delText>
        </w:r>
        <w:r w:rsidR="00315570" w:rsidRPr="00315570" w:rsidDel="000527E6">
          <w:delText xml:space="preserve"> </w:delText>
        </w:r>
        <w:r w:rsidR="00E575D3" w:rsidRPr="00E575D3" w:rsidDel="000527E6">
          <w:delText xml:space="preserve">V prípade, ak prijímateľ dokumentáciu z VO plánuje predložiť v elektronickej podobe, sprievodný list, čestné vyhlásenia a podpísanú zmluvu s dodávateľom predloží v listinnej podobe. </w:delText>
        </w:r>
        <w:r w:rsidR="00E575D3" w:rsidRPr="00DD30A9" w:rsidDel="000527E6">
          <w:rPr>
            <w:b/>
          </w:rPr>
          <w:delText xml:space="preserve">Minimálny rozsah dokumentácie, ktorú prijímateľ </w:delText>
        </w:r>
        <w:r w:rsidR="00315570" w:rsidDel="000527E6">
          <w:rPr>
            <w:b/>
          </w:rPr>
          <w:delText xml:space="preserve">povinne </w:delText>
        </w:r>
        <w:r w:rsidR="00E575D3" w:rsidRPr="00DD30A9" w:rsidDel="000527E6">
          <w:rPr>
            <w:b/>
          </w:rPr>
          <w:delText>predkladá cez ITMS 2014+ je definovaný rozsahom dokumentácie zverejňovanej v profile verejného obstarávateľa v závislosti od hodnoty a typu zákazky</w:delText>
        </w:r>
        <w:r w:rsidR="00315570" w:rsidDel="000527E6">
          <w:rPr>
            <w:b/>
          </w:rPr>
          <w:delText xml:space="preserve"> </w:delText>
        </w:r>
        <w:r w:rsidR="00315570" w:rsidRPr="00DD30A9" w:rsidDel="000527E6">
          <w:delText xml:space="preserve">(pozn. uvedená povinnosť platí pre všetkých prijímateľov a nevzťahuje sa na informácie podľa § 64 ods. 1 písm. d) a písm. e) ZVO). </w:delText>
        </w:r>
        <w:r w:rsidR="00315570" w:rsidRPr="00DD30A9" w:rsidDel="000527E6">
          <w:rPr>
            <w:u w:val="single"/>
          </w:rPr>
          <w:delText>V prípade ponúk jednotlivých uchádzačov je povinnosťou prijímateľa predložiť cez ITMS 2014+ iba ponuku úspešného uchádzača</w:delText>
        </w:r>
        <w:r w:rsidR="00E575D3" w:rsidRPr="00E575D3" w:rsidDel="000527E6">
          <w:delText xml:space="preserve">. </w:delText>
        </w:r>
        <w:r w:rsidR="00315570" w:rsidRPr="00315570" w:rsidDel="000527E6">
          <w:delText xml:space="preserve"> Ďalšie doklady z procesu VO, na ktoré sa nevzťahuje § 64 ZVO, predkladá prijímateľ v listinnej podobe.</w:delText>
        </w:r>
      </w:del>
    </w:p>
    <w:p w14:paraId="3EC464FA" w14:textId="3164B3DA" w:rsidR="00315570" w:rsidRPr="0004052E"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w:t>
      </w:r>
      <w:r w:rsidRPr="0004052E">
        <w:t xml:space="preserve">predložiť </w:t>
      </w:r>
      <w:ins w:id="303" w:author="Andrea Bergmannová" w:date="2018-12-10T16:14:00Z">
        <w:r w:rsidR="000527E6" w:rsidRPr="0004052E">
          <w:t xml:space="preserve">všetky relevantné dokumenty k príprave VO (vrátane určenia PHZ) a všetky </w:t>
        </w:r>
        <w:r w:rsidR="000527E6" w:rsidRPr="0004052E">
          <w:lastRenderedPageBreak/>
          <w:t>systémom EKS vygenerované dokumenty, vrátane zmluvy,</w:t>
        </w:r>
      </w:ins>
      <w:del w:id="304" w:author="Andrea Bergmannová" w:date="2018-12-10T16:14:00Z">
        <w:r w:rsidRPr="0004052E" w:rsidDel="000527E6">
          <w:delText>automaticky vygenerovanú zmluvu</w:delText>
        </w:r>
      </w:del>
      <w:r w:rsidRPr="0004052E">
        <w:t>, ktorá je výsledkom VO</w:t>
      </w:r>
      <w:ins w:id="305" w:author="Andrea Bergmannová" w:date="2018-12-10T16:14:00Z">
        <w:r w:rsidR="000527E6" w:rsidRPr="0004052E">
          <w:t xml:space="preserve"> (v závislosti od typu kontroly)</w:t>
        </w:r>
      </w:ins>
      <w:r w:rsidRPr="0004052E">
        <w:t>.</w:t>
      </w:r>
    </w:p>
    <w:p w14:paraId="0F62AC28" w14:textId="677C53C6" w:rsidR="00315570" w:rsidRPr="0004052E" w:rsidRDefault="00315570" w:rsidP="00315570">
      <w:pPr>
        <w:spacing w:before="120" w:after="120" w:line="288" w:lineRule="auto"/>
        <w:jc w:val="both"/>
      </w:pPr>
      <w:r w:rsidRPr="0004052E">
        <w:t xml:space="preserve">V prípade </w:t>
      </w:r>
      <w:r w:rsidRPr="0004052E">
        <w:rPr>
          <w:b/>
        </w:rPr>
        <w:t>zákaziek s nízkou hodnotou</w:t>
      </w:r>
      <w:ins w:id="306" w:author="Andrea Bergmannová" w:date="2018-12-10T16:15:00Z">
        <w:r w:rsidR="000527E6" w:rsidRPr="0004052E">
          <w:rPr>
            <w:b/>
          </w:rPr>
          <w:t xml:space="preserve"> a zákaziek realizovaných na základe výnimky zo ZVO</w:t>
        </w:r>
      </w:ins>
      <w:r w:rsidRPr="0004052E">
        <w:t xml:space="preserve"> je prijímateľ cez ITMS 2014+ povinný predložiť </w:t>
      </w:r>
      <w:ins w:id="307" w:author="Andrea Bergmannová" w:date="2018-12-10T16:15:00Z">
        <w:r w:rsidR="000527E6" w:rsidRPr="0004052E">
          <w:t xml:space="preserve">kompletnú dokumentáciu k VO (vrátane určenia PHZ, ak je to relevantné) a </w:t>
        </w:r>
      </w:ins>
      <w:r w:rsidRPr="0004052E">
        <w:t>podpísanú zmluvu s úspešným uchádzačom/dodávateľom, resp. záväznú objednávku alebo iný dokument, ktorý jednoznačne a hodnoverne preukazuje formálne, príp. aj vecné naplnenie výsledku VO.</w:t>
      </w:r>
    </w:p>
    <w:p w14:paraId="7A171133" w14:textId="57732C22"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14:paraId="4D4DE836" w14:textId="1D0BC57A" w:rsidR="00315570" w:rsidRPr="000D7BDD"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Dôležité upozornenie</w:t>
      </w:r>
      <w:r w:rsidRPr="000D7BDD">
        <w:rPr>
          <w:rFonts w:ascii="Arial" w:hAnsi="Arial" w:cs="Arial"/>
          <w:i/>
          <w:sz w:val="19"/>
          <w:szCs w:val="19"/>
        </w:rPr>
        <w:t xml:space="preserve">: </w:t>
      </w:r>
      <w:ins w:id="308" w:author="Andrea Bergmannová" w:date="2018-12-10T16:15:00Z">
        <w:r w:rsidR="000527E6" w:rsidRPr="000D7BDD">
          <w:rPr>
            <w:rFonts w:ascii="Arial" w:hAnsi="Arial" w:cs="Arial"/>
            <w:b w:val="0"/>
            <w:sz w:val="19"/>
            <w:szCs w:val="19"/>
          </w:rPr>
          <w:t>Pre potreby kontroly/finančnej kontroly VO prijímateľ predkladá poskytovateľovi kópiu originálnej dokumentácie, pričom dokumentácia predložená elektronicky cez ITMS 2014+ sa pre potreby kontroly/finančnej kontroly VO považuje za kópiu originálnej dokumentácie.</w:t>
        </w:r>
      </w:ins>
      <w:del w:id="309" w:author="Andrea Bergmannová" w:date="2018-12-10T16:15:00Z">
        <w:r w:rsidRPr="000D7BDD" w:rsidDel="000527E6">
          <w:rPr>
            <w:rFonts w:ascii="Arial" w:hAnsi="Arial" w:cs="Arial"/>
            <w:b w:val="0"/>
            <w:sz w:val="19"/>
            <w:szCs w:val="19"/>
          </w:rPr>
          <w:delText xml:space="preserve">Prijímateľ je povinný zaevidovať verejné obstarávanie/obstarávanie do ITMS 2014+ vrátane všetkých povinných príloh najneskôr v deň doručenia dokumentácie na </w:delText>
        </w:r>
        <w:r w:rsidRPr="000D7BDD" w:rsidDel="000527E6">
          <w:rPr>
            <w:rFonts w:ascii="Arial" w:hAnsi="Arial" w:cs="Arial"/>
            <w:b w:val="0"/>
            <w:sz w:val="19"/>
            <w:szCs w:val="19"/>
            <w:rPrChange w:id="310" w:author="Miruška Hrabčáková" w:date="2018-12-13T11:22:00Z">
              <w:rPr>
                <w:rFonts w:ascii="Arial" w:hAnsi="Arial" w:cs="Arial"/>
                <w:b w:val="0"/>
                <w:sz w:val="19"/>
                <w:szCs w:val="19"/>
              </w:rPr>
            </w:rPrChange>
          </w:rPr>
          <w:delText>kontrolu poskytovateľovi.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delText>
        </w:r>
      </w:del>
    </w:p>
    <w:p w14:paraId="5D9BB227" w14:textId="77777777" w:rsidR="00315570" w:rsidRPr="000D7BDD" w:rsidRDefault="00315570" w:rsidP="009D7F63">
      <w:pPr>
        <w:spacing w:before="120" w:after="120" w:line="288" w:lineRule="auto"/>
        <w:rPr>
          <w:rPrChange w:id="311" w:author="Miruška Hrabčáková" w:date="2018-12-13T11:22:00Z">
            <w:rPr/>
          </w:rPrChange>
        </w:rPr>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0EC117B8" w:rsidR="009D7F63" w:rsidRPr="0073389C" w:rsidRDefault="009D7F63" w:rsidP="00151D4D">
      <w:pPr>
        <w:pStyle w:val="Odsekzoznamu"/>
        <w:numPr>
          <w:ilvl w:val="0"/>
          <w:numId w:val="55"/>
        </w:numPr>
        <w:spacing w:before="120" w:after="120" w:line="288" w:lineRule="auto"/>
        <w:ind w:left="567" w:hanging="283"/>
        <w:contextualSpacing w:val="0"/>
        <w:jc w:val="both"/>
      </w:pPr>
      <w:r w:rsidRPr="0073389C">
        <w:t xml:space="preserve">Prijímateľ vyhotoví </w:t>
      </w:r>
      <w:ins w:id="312" w:author="Andrea Bergmannová" w:date="2018-12-10T16:15:00Z">
        <w:r w:rsidR="000527E6">
          <w:t xml:space="preserve">listinnú </w:t>
        </w:r>
      </w:ins>
      <w:r w:rsidRPr="0073389C">
        <w:t>fotokópiu </w:t>
      </w:r>
      <w:del w:id="313" w:author="Andrea Bergmannová" w:date="2018-12-10T16:16:00Z">
        <w:r w:rsidRPr="0073389C" w:rsidDel="000106A5">
          <w:delText xml:space="preserve">celej </w:delText>
        </w:r>
      </w:del>
      <w:ins w:id="314" w:author="Andrea Bergmannová" w:date="2018-12-10T16:16:00Z">
        <w:r w:rsidR="000106A5">
          <w:t>relevantnej časti</w:t>
        </w:r>
        <w:r w:rsidR="000106A5" w:rsidRPr="0073389C">
          <w:t xml:space="preserve"> </w:t>
        </w:r>
      </w:ins>
      <w:r w:rsidRPr="0073389C">
        <w:t xml:space="preserve">dokumentácie z vykonaného alebo prebiehajúceho  </w:t>
      </w:r>
      <w:r w:rsidR="00405A32">
        <w:t>VO</w:t>
      </w:r>
      <w:ins w:id="315" w:author="Andrea Bergmannová" w:date="2018-12-10T16:17:00Z">
        <w:r w:rsidR="000106A5" w:rsidRPr="000106A5">
          <w:rPr>
            <w:rFonts w:cs="Arial"/>
            <w:szCs w:val="19"/>
          </w:rPr>
          <w:t xml:space="preserve"> </w:t>
        </w:r>
        <w:r w:rsidR="000106A5" w:rsidRPr="000106A5">
          <w:t xml:space="preserve">ktorú predkladá v takejto forme </w:t>
        </w:r>
        <w:r w:rsidR="000106A5" w:rsidRPr="000106A5">
          <w:rPr>
            <w:b/>
          </w:rPr>
          <w:t>z objektívnych dôvodov nemožnosti predloženia daného dokumentu cez ITMS 2014+</w:t>
        </w:r>
      </w:ins>
      <w:r w:rsidRPr="0073389C">
        <w:t xml:space="preserve">. </w:t>
      </w:r>
      <w:del w:id="316" w:author="Andrea Bergmannová" w:date="2018-12-10T16:17:00Z">
        <w:r w:rsidRPr="0073389C" w:rsidDel="000106A5">
          <w:delText>Vo fotokópii prijímateľ očísluje podľa poradia jednotlivé strany p</w:delText>
        </w:r>
      </w:del>
      <w:ins w:id="317" w:author="Andrea Bergmannová" w:date="2018-12-10T16:17:00Z">
        <w:r w:rsidR="000106A5">
          <w:t>P</w:t>
        </w:r>
      </w:ins>
      <w:r w:rsidRPr="0073389C">
        <w:t>redkladan</w:t>
      </w:r>
      <w:ins w:id="318" w:author="Andrea Bergmannová" w:date="2018-12-10T16:17:00Z">
        <w:r w:rsidR="000106A5">
          <w:t>é</w:t>
        </w:r>
      </w:ins>
      <w:del w:id="319" w:author="Andrea Bergmannová" w:date="2018-12-10T16:17:00Z">
        <w:r w:rsidRPr="0073389C" w:rsidDel="000106A5">
          <w:delText>ej</w:delText>
        </w:r>
      </w:del>
      <w:r w:rsidRPr="0073389C">
        <w:t xml:space="preserve"> </w:t>
      </w:r>
      <w:ins w:id="320" w:author="Andrea Bergmannová" w:date="2018-12-10T16:17:00Z">
        <w:r w:rsidR="000106A5">
          <w:t xml:space="preserve"> časti </w:t>
        </w:r>
      </w:ins>
      <w:r w:rsidRPr="0073389C">
        <w:t>dokumentácie</w:t>
      </w:r>
      <w:ins w:id="321" w:author="Andrea Bergmannová" w:date="2018-12-10T16:17:00Z">
        <w:r w:rsidR="000106A5" w:rsidRPr="000106A5">
          <w:t xml:space="preserve"> zoradí prijímateľ podľa poradia a pevne ich spojí (napr. zviaže tepelnou alebo hrebeňovou väzbou previazanou šnúrkou) tak, aby boli všetky listy vo väzbe pevne spojené a aby ich nebolo možné z nej vyberať bez ich porušenia a na prvej strane, resp. v zozname dokladov štatutárny zástupca prijímateľa, resp. splnomocnený zástupca uvedie „Overené s originálom“ a pripojí svoj vlastnoručný podpis, čím potvrdí pravosť a kompletnosť predkladaných dokumentov. V prípade rozsiahlej dokumentácie, resp. z dôvodu lepšej manipulácie prijímateľ dokumentáciu predkladá podľa predchádzajúcich viet pevne zviazané, avšak vo viacerých menších zväzkoch</w:t>
        </w:r>
        <w:r w:rsidR="000106A5">
          <w:t xml:space="preserve"> </w:t>
        </w:r>
      </w:ins>
      <w:r w:rsidRPr="0073389C">
        <w:t>.</w:t>
      </w:r>
    </w:p>
    <w:p w14:paraId="7A55D27B" w14:textId="2924D146" w:rsidR="009D7F63" w:rsidRPr="0073389C" w:rsidRDefault="009D7F63" w:rsidP="00151D4D">
      <w:pPr>
        <w:pStyle w:val="Odsekzoznamu"/>
        <w:numPr>
          <w:ilvl w:val="0"/>
          <w:numId w:val="55"/>
        </w:numPr>
        <w:spacing w:before="120" w:after="120" w:line="288" w:lineRule="auto"/>
        <w:contextualSpacing w:val="0"/>
        <w:jc w:val="both"/>
      </w:pPr>
      <w:r w:rsidRPr="0073389C">
        <w:t>Prijímateľ vyhotoví zoznam</w:t>
      </w:r>
      <w:ins w:id="322" w:author="Andrea Bergmannová" w:date="2018-12-10T16:18:00Z">
        <w:r w:rsidR="000106A5">
          <w:t xml:space="preserve"> listinných</w:t>
        </w:r>
      </w:ins>
      <w:r w:rsidRPr="0073389C">
        <w:t xml:space="preserve"> dokladov, ktoré vo </w:t>
      </w:r>
      <w:proofErr w:type="spellStart"/>
      <w:r w:rsidRPr="0073389C">
        <w:t>fotokópii</w:t>
      </w:r>
      <w:del w:id="323" w:author="Andrea Bergmannová" w:date="2018-12-10T16:18:00Z">
        <w:r w:rsidRPr="0073389C" w:rsidDel="000106A5">
          <w:delText xml:space="preserve"> </w:delText>
        </w:r>
        <w:r w:rsidR="001D76D4" w:rsidRPr="001D76D4" w:rsidDel="000106A5">
          <w:delText>v elektronickej podobe alebo cez ITMS2014+</w:delText>
        </w:r>
        <w:r w:rsidR="001D76D4" w:rsidDel="000106A5">
          <w:delText xml:space="preserve"> </w:delText>
        </w:r>
      </w:del>
      <w:r w:rsidRPr="0073389C">
        <w:t>predkladá</w:t>
      </w:r>
      <w:proofErr w:type="spellEnd"/>
      <w:r w:rsidRPr="0073389C">
        <w:t xml:space="preserve"> na </w:t>
      </w:r>
      <w:r w:rsidR="00157A59">
        <w:t xml:space="preserve">finančnú </w:t>
      </w:r>
      <w:r w:rsidRPr="0073389C">
        <w:t>kontrolu</w:t>
      </w:r>
      <w:r w:rsidR="00F0718F">
        <w:t xml:space="preserve"> VO</w:t>
      </w:r>
      <w:r w:rsidRPr="0073389C">
        <w:t xml:space="preserve">. </w:t>
      </w:r>
    </w:p>
    <w:p w14:paraId="7A55D27C" w14:textId="72BDFE38"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 xml:space="preserve">Odporúčame, aby sa tento zoznam nachádzal ako prvý list predloženej </w:t>
      </w:r>
      <w:ins w:id="324" w:author="Andrea Bergmannová" w:date="2018-12-10T16:18:00Z">
        <w:r w:rsidR="000106A5">
          <w:rPr>
            <w:color w:val="000000" w:themeColor="text1"/>
          </w:rPr>
          <w:t xml:space="preserve">časti </w:t>
        </w:r>
      </w:ins>
      <w:r w:rsidRPr="0070385A">
        <w:rPr>
          <w:color w:val="000000" w:themeColor="text1"/>
        </w:rPr>
        <w:t>dokumentácie a </w:t>
      </w:r>
      <w:del w:id="325" w:author="Andrea Bergmannová" w:date="2018-12-10T16:18:00Z">
        <w:r w:rsidRPr="0070385A" w:rsidDel="000106A5">
          <w:rPr>
            <w:color w:val="000000" w:themeColor="text1"/>
          </w:rPr>
          <w:delText xml:space="preserve">dokumentácia </w:delText>
        </w:r>
      </w:del>
      <w:ins w:id="326" w:author="Andrea Bergmannová" w:date="2018-12-10T16:18:00Z">
        <w:r w:rsidR="000106A5">
          <w:rPr>
            <w:color w:val="000000" w:themeColor="text1"/>
          </w:rPr>
          <w:t>aby táto</w:t>
        </w:r>
        <w:r w:rsidR="000106A5" w:rsidRPr="0070385A">
          <w:rPr>
            <w:color w:val="000000" w:themeColor="text1"/>
          </w:rPr>
          <w:t xml:space="preserve"> </w:t>
        </w:r>
      </w:ins>
      <w:r w:rsidRPr="0070385A">
        <w:rPr>
          <w:color w:val="000000" w:themeColor="text1"/>
        </w:rPr>
        <w:t>bola chronologicky usporiadaná/zosumarizovaná.</w:t>
      </w:r>
      <w:r w:rsidRPr="0070385A">
        <w:rPr>
          <w:b/>
          <w:i/>
          <w:color w:val="000000" w:themeColor="text1"/>
        </w:rPr>
        <w:t xml:space="preserve"> </w:t>
      </w:r>
    </w:p>
    <w:p w14:paraId="7A55D27D" w14:textId="5065F134" w:rsidR="009D7F63" w:rsidRPr="0073389C" w:rsidDel="000106A5" w:rsidRDefault="009D7F63" w:rsidP="00151D4D">
      <w:pPr>
        <w:pStyle w:val="Odsekzoznamu"/>
        <w:numPr>
          <w:ilvl w:val="0"/>
          <w:numId w:val="55"/>
        </w:numPr>
        <w:spacing w:before="120" w:after="120" w:line="288" w:lineRule="auto"/>
        <w:contextualSpacing w:val="0"/>
        <w:jc w:val="both"/>
        <w:rPr>
          <w:del w:id="327" w:author="Andrea Bergmannová" w:date="2018-12-10T16:19:00Z"/>
        </w:rPr>
      </w:pPr>
      <w:del w:id="328" w:author="Andrea Bergmannová" w:date="2018-12-10T16:19:00Z">
        <w:r w:rsidRPr="0073389C" w:rsidDel="000106A5">
          <w:delText>Fotokópie a zoznam predkladaných dokladov následne prijímateľ pevne spojí (napr. zviaže tepelnou alebo hrebeňovou väzbou</w:delText>
        </w:r>
        <w:r w:rsidR="00C340D9" w:rsidDel="000106A5">
          <w:delText xml:space="preserve"> previazanou šnúrkou</w:delText>
        </w:r>
        <w:r w:rsidRPr="0073389C" w:rsidDel="000106A5">
          <w:delText xml:space="preserve">) </w:delText>
        </w:r>
        <w:r w:rsidR="001D76D4" w:rsidRPr="001D76D4" w:rsidDel="000106A5">
          <w:delText xml:space="preserve">tak, aby boli všetky listy vo väzbe pevne spojené a aby ich nebolo možné z nej vyberať bez ich porušenia </w:delText>
        </w:r>
        <w:r w:rsidRPr="0073389C" w:rsidDel="000106A5">
          <w:delText xml:space="preserve">a na prvej strane, resp. v zozname dokladov štatutárny zástupca prijímateľa, resp. splnomocnený zástupca uvedie „Overené s originálom“ a pripojí svoj vlastnoručný podpis, čím potvrdí pravosť a kompletnosť predkladaných dokumentov. </w:delText>
        </w:r>
        <w:r w:rsidR="00D11568" w:rsidRPr="00D11568" w:rsidDel="000106A5">
          <w:delText>V prípade rozsiahlej dokumentácie, resp. z dôvodu lepšej manipulácie prijímateľ dokumentáciu predkladá podľa predchádzajúcich viet v pevnej väzbe, avšak vo viacerých menších zväzkoch.</w:delText>
        </w:r>
      </w:del>
    </w:p>
    <w:p w14:paraId="7A55D280" w14:textId="77777777" w:rsidR="009D7F63" w:rsidRPr="0073389C" w:rsidRDefault="009D7F63" w:rsidP="009D7F63">
      <w:pPr>
        <w:spacing w:before="120" w:after="120" w:line="288" w:lineRule="auto"/>
        <w:jc w:val="both"/>
      </w:pPr>
    </w:p>
    <w:p w14:paraId="7A55D281" w14:textId="69A6BA2E"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ins w:id="329" w:author="Andrea Bergmannová" w:date="2018-12-10T16:19:00Z">
        <w:r w:rsidR="000106A5" w:rsidRPr="000106A5">
          <w:rPr>
            <w:rFonts w:ascii="Arial" w:hAnsi="Arial" w:cs="Arial"/>
            <w:sz w:val="19"/>
            <w:szCs w:val="19"/>
          </w:rPr>
          <w:t xml:space="preserve">Poskytovateľ upozorňuje prijímateľa, </w:t>
        </w:r>
        <w:r w:rsidR="000106A5" w:rsidRPr="000D7BDD">
          <w:rPr>
            <w:rFonts w:ascii="Arial" w:hAnsi="Arial" w:cs="Arial"/>
            <w:sz w:val="19"/>
            <w:szCs w:val="19"/>
            <w:highlight w:val="darkRed"/>
            <w:rPrChange w:id="330" w:author="Miruška Hrabčáková" w:date="2018-12-13T11:23:00Z">
              <w:rPr>
                <w:rFonts w:ascii="Arial" w:hAnsi="Arial" w:cs="Arial"/>
                <w:sz w:val="19"/>
                <w:szCs w:val="19"/>
              </w:rPr>
            </w:rPrChange>
          </w:rPr>
          <w:t xml:space="preserve">že </w:t>
        </w:r>
        <w:del w:id="331" w:author="Miruška Hrabčáková" w:date="2018-12-13T11:23:00Z">
          <w:r w:rsidR="000106A5" w:rsidRPr="000D7BDD" w:rsidDel="00306336">
            <w:rPr>
              <w:rFonts w:ascii="Arial" w:hAnsi="Arial" w:cs="Arial"/>
              <w:sz w:val="19"/>
              <w:szCs w:val="19"/>
              <w:highlight w:val="darkRed"/>
              <w:rPrChange w:id="332" w:author="Miruška Hrabčáková" w:date="2018-12-13T11:23:00Z">
                <w:rPr>
                  <w:rFonts w:ascii="Arial" w:hAnsi="Arial" w:cs="Arial"/>
                  <w:sz w:val="19"/>
                  <w:szCs w:val="19"/>
                </w:rPr>
              </w:rPrChange>
            </w:rPr>
            <w:delText>nevykon</w:delText>
          </w:r>
        </w:del>
      </w:ins>
      <w:ins w:id="333" w:author="Miruška Hrabčáková" w:date="2018-12-13T11:23:00Z">
        <w:r w:rsidR="00306336" w:rsidRPr="00306336">
          <w:rPr>
            <w:rFonts w:ascii="Arial" w:hAnsi="Arial" w:cs="Arial"/>
            <w:sz w:val="19"/>
            <w:szCs w:val="19"/>
            <w:highlight w:val="darkRed"/>
          </w:rPr>
          <w:t>nevykon</w:t>
        </w:r>
        <w:r w:rsidR="00306336">
          <w:rPr>
            <w:rFonts w:ascii="Arial" w:hAnsi="Arial" w:cs="Arial"/>
            <w:sz w:val="19"/>
            <w:szCs w:val="19"/>
            <w:highlight w:val="darkRed"/>
          </w:rPr>
          <w:t>áva</w:t>
        </w:r>
      </w:ins>
      <w:bookmarkStart w:id="334" w:name="_GoBack"/>
      <w:bookmarkEnd w:id="334"/>
      <w:ins w:id="335" w:author="Andrea Bergmannová" w:date="2018-12-10T16:19:00Z">
        <w:del w:id="336" w:author="Miruška Hrabčáková" w:date="2018-12-13T11:23:00Z">
          <w:r w:rsidR="000106A5" w:rsidRPr="000D7BDD" w:rsidDel="000D7BDD">
            <w:rPr>
              <w:rFonts w:ascii="Arial" w:hAnsi="Arial" w:cs="Arial"/>
              <w:sz w:val="19"/>
              <w:szCs w:val="19"/>
              <w:highlight w:val="darkRed"/>
              <w:rPrChange w:id="337" w:author="Miruška Hrabčáková" w:date="2018-12-13T11:23:00Z">
                <w:rPr>
                  <w:rFonts w:ascii="Arial" w:hAnsi="Arial" w:cs="Arial"/>
                  <w:sz w:val="19"/>
                  <w:szCs w:val="19"/>
                </w:rPr>
              </w:rPrChange>
            </w:rPr>
            <w:delText>aná</w:delText>
          </w:r>
        </w:del>
        <w:r w:rsidR="000106A5" w:rsidRPr="000D7BDD">
          <w:rPr>
            <w:rFonts w:ascii="Arial" w:hAnsi="Arial" w:cs="Arial"/>
            <w:sz w:val="19"/>
            <w:szCs w:val="19"/>
            <w:highlight w:val="darkRed"/>
            <w:rPrChange w:id="338" w:author="Miruška Hrabčáková" w:date="2018-12-13T11:23:00Z">
              <w:rPr>
                <w:rFonts w:ascii="Arial" w:hAnsi="Arial" w:cs="Arial"/>
                <w:sz w:val="19"/>
                <w:szCs w:val="19"/>
              </w:rPr>
            </w:rPrChange>
          </w:rPr>
          <w:t xml:space="preserve"> kontrolu</w:t>
        </w:r>
        <w:r w:rsidR="000106A5" w:rsidRPr="000106A5">
          <w:rPr>
            <w:rFonts w:ascii="Arial" w:hAnsi="Arial" w:cs="Arial"/>
            <w:sz w:val="19"/>
            <w:szCs w:val="19"/>
          </w:rPr>
          <w:t xml:space="preserve"> VO v prípade doručenia žiadosti o vykonanie kontroly VO bez evidencie VO vrátane príslušnej dokumentácie z VO do ITMS 2014+.</w:t>
        </w:r>
        <w:r w:rsidR="000106A5">
          <w:rPr>
            <w:rFonts w:ascii="Arial" w:hAnsi="Arial" w:cs="Arial"/>
            <w:sz w:val="19"/>
            <w:szCs w:val="19"/>
          </w:rPr>
          <w:t xml:space="preserve"> </w:t>
        </w:r>
      </w:ins>
      <w:r w:rsidRPr="0073389C">
        <w:rPr>
          <w:rFonts w:ascii="Arial" w:hAnsi="Arial" w:cs="Arial"/>
          <w:b w:val="0"/>
          <w:sz w:val="19"/>
          <w:szCs w:val="19"/>
        </w:rPr>
        <w:t xml:space="preserve">Poskytovateľ </w:t>
      </w:r>
      <w:ins w:id="339" w:author="Andrea Bergmannová" w:date="2018-12-10T16:19:00Z">
        <w:r w:rsidR="000106A5">
          <w:rPr>
            <w:rFonts w:ascii="Arial" w:hAnsi="Arial" w:cs="Arial"/>
            <w:b w:val="0"/>
            <w:sz w:val="19"/>
            <w:szCs w:val="19"/>
          </w:rPr>
          <w:t xml:space="preserve">tiež </w:t>
        </w:r>
      </w:ins>
      <w:r w:rsidRPr="0073389C">
        <w:rPr>
          <w:rFonts w:ascii="Arial" w:hAnsi="Arial" w:cs="Arial"/>
          <w:b w:val="0"/>
          <w:sz w:val="19"/>
          <w:szCs w:val="19"/>
        </w:rPr>
        <w:t xml:space="preserve">upozorňuje prijímateľa, že nebude akceptovať dokumentáciu k VO, ktorá nebude pevne zviazaná a overená v zmysle uvedeného postupu (napr. dokumentácia voľne vložená v euroobaloch, obálkach, zakladačoch a pod.), pri ktorej nie je možné zaručiť </w:t>
      </w:r>
      <w:r w:rsidRPr="0073389C">
        <w:rPr>
          <w:rFonts w:ascii="Arial" w:hAnsi="Arial" w:cs="Arial"/>
          <w:b w:val="0"/>
          <w:sz w:val="19"/>
          <w:szCs w:val="19"/>
        </w:rPr>
        <w:lastRenderedPageBreak/>
        <w:t xml:space="preserve">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ins w:id="340" w:author="Andrea Bergmannová" w:date="2018-12-10T16:19:00Z"/>
          <w:rFonts w:ascii="Arial" w:hAnsi="Arial" w:cs="Arial"/>
          <w:i/>
          <w:sz w:val="19"/>
          <w:szCs w:val="19"/>
        </w:rPr>
      </w:pPr>
    </w:p>
    <w:p w14:paraId="7241D595" w14:textId="0F2431E4" w:rsidR="000106A5" w:rsidRPr="000106A5" w:rsidRDefault="000106A5" w:rsidP="009D7F63">
      <w:pPr>
        <w:pStyle w:val="Zkladntext2"/>
        <w:widowControl w:val="0"/>
        <w:spacing w:before="120" w:after="120" w:line="288" w:lineRule="auto"/>
        <w:jc w:val="both"/>
        <w:rPr>
          <w:ins w:id="341" w:author="Andrea Bergmannová" w:date="2018-12-10T16:19:00Z"/>
          <w:rFonts w:ascii="Arial" w:hAnsi="Arial" w:cs="Arial"/>
          <w:b w:val="0"/>
          <w:sz w:val="19"/>
          <w:szCs w:val="19"/>
          <w:rPrChange w:id="342" w:author="Andrea Bergmannová" w:date="2018-12-10T16:19:00Z">
            <w:rPr>
              <w:ins w:id="343" w:author="Andrea Bergmannová" w:date="2018-12-10T16:19:00Z"/>
              <w:rFonts w:ascii="Arial" w:hAnsi="Arial" w:cs="Arial"/>
              <w:i/>
              <w:sz w:val="19"/>
              <w:szCs w:val="19"/>
            </w:rPr>
          </w:rPrChange>
        </w:rPr>
      </w:pPr>
      <w:ins w:id="344" w:author="Andrea Bergmannová" w:date="2018-12-10T16:19:00Z">
        <w:r w:rsidRPr="000106A5">
          <w:rPr>
            <w:rFonts w:ascii="Arial" w:hAnsi="Arial" w:cs="Arial"/>
            <w:b w:val="0"/>
            <w:sz w:val="19"/>
            <w:szCs w:val="19"/>
            <w:rPrChange w:id="345" w:author="Andrea Bergmannová" w:date="2018-12-10T16:19:00Z">
              <w:rPr>
                <w:rFonts w:ascii="Arial" w:hAnsi="Arial" w:cs="Arial"/>
                <w:i/>
                <w:sz w:val="19"/>
                <w:szCs w:val="19"/>
              </w:rPr>
            </w:rPrChange>
          </w:rPr>
          <w:t>V prípade, že dokumentácia predložená cez ITMS 2014+ nie je kompletná, prijímateľ je povinný predložiť aj chýbajúcu časť dokumentácie cez ITMS 2014+ na základe žiadosti poskytovateľa o doplnenie dokumentácie doručenej prostredníctvom elektronickej schránky alebo písomne (listinne alebo mailom). Uvedené sa týka aj prípadov, keď je dokumentácia predložená cez ITMS 2014+ (resp. elektronicky alebo listinne) nečitateľná alebo poškodená.</w:t>
        </w:r>
      </w:ins>
    </w:p>
    <w:p w14:paraId="6E1D39DD" w14:textId="77777777" w:rsidR="000106A5" w:rsidRDefault="000106A5" w:rsidP="009D7F63">
      <w:pPr>
        <w:pStyle w:val="Zkladntext2"/>
        <w:widowControl w:val="0"/>
        <w:spacing w:before="120" w:after="120" w:line="288" w:lineRule="auto"/>
        <w:jc w:val="both"/>
        <w:rPr>
          <w:rFonts w:ascii="Arial" w:hAnsi="Arial" w:cs="Arial"/>
          <w:i/>
          <w:sz w:val="19"/>
          <w:szCs w:val="19"/>
        </w:rPr>
      </w:pPr>
    </w:p>
    <w:p w14:paraId="0EBC7E74" w14:textId="2726683D"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neoboznámi </w:t>
      </w:r>
      <w:r w:rsidR="00315570">
        <w:rPr>
          <w:rFonts w:ascii="Arial" w:hAnsi="Arial" w:cs="Arial"/>
          <w:b w:val="0"/>
          <w:sz w:val="19"/>
          <w:szCs w:val="19"/>
        </w:rPr>
        <w:t>p</w:t>
      </w:r>
      <w:r w:rsidR="00315570" w:rsidRPr="00DA7632">
        <w:rPr>
          <w:rFonts w:ascii="Arial" w:hAnsi="Arial" w:cs="Arial"/>
          <w:b w:val="0"/>
          <w:sz w:val="19"/>
          <w:szCs w:val="19"/>
        </w:rPr>
        <w:t xml:space="preserve">rijímateľa </w:t>
      </w:r>
      <w:r w:rsidRPr="00DA7632">
        <w:rPr>
          <w:rFonts w:ascii="Arial" w:hAnsi="Arial" w:cs="Arial"/>
          <w:b w:val="0"/>
          <w:sz w:val="19"/>
          <w:szCs w:val="19"/>
        </w:rPr>
        <w:t>(nezašle návrh správy z kontroly, resp. správu z kontroly) v lehote určenej na výkon finančnej kontroly obstarávania služieb, tovarov, stavebných prác a súvisiacich postupov (a nedošlo k prerušeniu plynutia lehoty ani k odmietnutiu vykonania prvej ex-</w:t>
      </w:r>
      <w:proofErr w:type="spellStart"/>
      <w:r w:rsidRPr="00DA7632">
        <w:rPr>
          <w:rFonts w:ascii="Arial" w:hAnsi="Arial" w:cs="Arial"/>
          <w:b w:val="0"/>
          <w:sz w:val="19"/>
          <w:szCs w:val="19"/>
        </w:rPr>
        <w:t>ante</w:t>
      </w:r>
      <w:proofErr w:type="spellEnd"/>
      <w:r w:rsidRPr="00DA7632">
        <w:rPr>
          <w:rFonts w:ascii="Arial" w:hAnsi="Arial" w:cs="Arial"/>
          <w:b w:val="0"/>
          <w:sz w:val="19"/>
          <w:szCs w:val="19"/>
        </w:rPr>
        <w:t xml:space="preserv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w:t>
      </w:r>
      <w:proofErr w:type="spellStart"/>
      <w:r w:rsidRPr="00DA7632">
        <w:rPr>
          <w:rFonts w:ascii="Arial" w:hAnsi="Arial" w:cs="Arial"/>
          <w:b w:val="0"/>
          <w:sz w:val="19"/>
          <w:szCs w:val="19"/>
        </w:rPr>
        <w:t>ante</w:t>
      </w:r>
      <w:proofErr w:type="spellEnd"/>
      <w:r w:rsidRPr="00DA7632">
        <w:rPr>
          <w:rFonts w:ascii="Arial" w:hAnsi="Arial" w:cs="Arial"/>
          <w:b w:val="0"/>
          <w:sz w:val="19"/>
          <w:szCs w:val="19"/>
        </w:rPr>
        <w:t xml:space="preserv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w:t>
      </w:r>
      <w:proofErr w:type="spellStart"/>
      <w:r w:rsidRPr="0048666F">
        <w:rPr>
          <w:rFonts w:ascii="Arial" w:hAnsi="Arial" w:cs="Arial"/>
          <w:b w:val="0"/>
          <w:sz w:val="19"/>
          <w:szCs w:val="19"/>
        </w:rPr>
        <w:t>t.j</w:t>
      </w:r>
      <w:proofErr w:type="spellEnd"/>
      <w:r w:rsidRPr="0048666F">
        <w:rPr>
          <w:rFonts w:ascii="Arial" w:hAnsi="Arial" w:cs="Arial"/>
          <w:b w:val="0"/>
          <w:sz w:val="19"/>
          <w:szCs w:val="19"/>
        </w:rPr>
        <w:t>.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523AFD41" w:rsidR="00D11568" w:rsidRDefault="00D11568" w:rsidP="00AA5BCC">
      <w:pPr>
        <w:pStyle w:val="Bulletslevel2"/>
        <w:spacing w:after="120" w:line="288" w:lineRule="auto"/>
        <w:ind w:left="567" w:hanging="283"/>
        <w:jc w:val="both"/>
        <w:rPr>
          <w:rFonts w:cs="Arial"/>
          <w:lang w:val="sk-SK"/>
        </w:rPr>
      </w:pPr>
      <w:r w:rsidRPr="00D11568">
        <w:rPr>
          <w:rFonts w:cs="Arial"/>
          <w:lang w:val="sk-SK"/>
        </w:rPr>
        <w:lastRenderedPageBreak/>
        <w:t>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w:t>
      </w:r>
      <w:proofErr w:type="spellStart"/>
      <w:r w:rsidRPr="00D11568">
        <w:rPr>
          <w:rFonts w:cs="Arial"/>
          <w:lang w:val="sk-SK"/>
        </w:rPr>
        <w:t>ante</w:t>
      </w:r>
      <w:proofErr w:type="spellEnd"/>
      <w:r w:rsidRPr="00D11568">
        <w:rPr>
          <w:rFonts w:cs="Arial"/>
          <w:lang w:val="sk-SK"/>
        </w:rPr>
        <w:t xml:space="preserv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ins w:id="346" w:author="Andrea Bergmannová" w:date="2018-12-10T16:20:00Z">
        <w:r w:rsidR="000106A5">
          <w:rPr>
            <w:rFonts w:cs="Arial"/>
            <w:lang w:val="sk-SK"/>
          </w:rPr>
          <w:t xml:space="preserve">. </w:t>
        </w:r>
        <w:r w:rsidR="000106A5" w:rsidRPr="000106A5">
          <w:rPr>
            <w:rFonts w:cs="Arial"/>
            <w:lang w:val="sk-SK"/>
          </w:rPr>
          <w:t>Uvedené nie je prijímateľ povinný predkladať v prípade predloženia dokumentácie na základe žiadosti na doplnenie, resp. vysvetlenie predloženej dokumentácie zaslanej poskytovateľom</w:t>
        </w:r>
      </w:ins>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w:t>
      </w:r>
      <w:proofErr w:type="spellStart"/>
      <w:r w:rsidRPr="00D11568">
        <w:rPr>
          <w:rFonts w:cs="Arial"/>
          <w:lang w:val="sk-SK"/>
        </w:rPr>
        <w:t>ante</w:t>
      </w:r>
      <w:proofErr w:type="spellEnd"/>
      <w:r w:rsidRPr="00D11568">
        <w:rPr>
          <w:rFonts w:cs="Arial"/>
          <w:lang w:val="sk-SK"/>
        </w:rPr>
        <w:t xml:space="preserv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 xml:space="preserve">preukázateľné potvrdenie (napr. </w:t>
      </w:r>
      <w:proofErr w:type="spellStart"/>
      <w:r w:rsidRPr="00F73625">
        <w:rPr>
          <w:rFonts w:cs="Arial"/>
          <w:lang w:val="sk-SK"/>
        </w:rPr>
        <w:t>print</w:t>
      </w:r>
      <w:proofErr w:type="spellEnd"/>
      <w:r w:rsidR="00BA2420">
        <w:rPr>
          <w:rFonts w:cs="Arial"/>
          <w:lang w:val="sk-SK"/>
        </w:rPr>
        <w:t xml:space="preserve"> </w:t>
      </w:r>
      <w:proofErr w:type="spellStart"/>
      <w:r w:rsidRPr="00F73625">
        <w:rPr>
          <w:rFonts w:cs="Arial"/>
          <w:lang w:val="sk-SK"/>
        </w:rPr>
        <w:t>screen</w:t>
      </w:r>
      <w:proofErr w:type="spellEnd"/>
      <w:r w:rsidRPr="00F73625">
        <w:rPr>
          <w:rFonts w:cs="Arial"/>
          <w:lang w:val="sk-SK"/>
        </w:rPr>
        <w:t>)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w:t>
      </w:r>
      <w:proofErr w:type="spellStart"/>
      <w:r w:rsidRPr="0073389C">
        <w:rPr>
          <w:rFonts w:cs="Arial"/>
          <w:lang w:val="sk-SK"/>
        </w:rPr>
        <w:t>zazmluvneniu</w:t>
      </w:r>
      <w:proofErr w:type="spellEnd"/>
      <w:r w:rsidRPr="0073389C">
        <w:rPr>
          <w:rFonts w:cs="Arial"/>
          <w:lang w:val="sk-SK"/>
        </w:rPr>
        <w:t xml:space="preserve">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18C07065" w14:textId="37D8340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výsledku VO/informácií zaslaných ÚVO a </w:t>
      </w:r>
      <w:proofErr w:type="spellStart"/>
      <w:r w:rsidRPr="0073389C">
        <w:rPr>
          <w:rFonts w:cs="Arial"/>
          <w:lang w:val="sk-SK"/>
        </w:rPr>
        <w:t>Ú.v</w:t>
      </w:r>
      <w:proofErr w:type="spellEnd"/>
      <w:r w:rsidRPr="0073389C">
        <w:rPr>
          <w:rFonts w:cs="Arial"/>
          <w:lang w:val="sk-SK"/>
        </w:rPr>
        <w:t xml:space="preserve">. EÚ; </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w:t>
      </w:r>
      <w:proofErr w:type="spellStart"/>
      <w:r w:rsidRPr="0073389C">
        <w:rPr>
          <w:rFonts w:cs="Arial"/>
          <w:lang w:val="sk-SK"/>
        </w:rPr>
        <w:t>print</w:t>
      </w:r>
      <w:proofErr w:type="spellEnd"/>
      <w:r w:rsidRPr="0073389C">
        <w:rPr>
          <w:rFonts w:cs="Arial"/>
          <w:lang w:val="sk-SK"/>
        </w:rPr>
        <w:t xml:space="preserve"> </w:t>
      </w:r>
      <w:proofErr w:type="spellStart"/>
      <w:r w:rsidRPr="0073389C">
        <w:rPr>
          <w:rFonts w:cs="Arial"/>
          <w:lang w:val="sk-SK"/>
        </w:rPr>
        <w:t>screen</w:t>
      </w:r>
      <w:proofErr w:type="spellEnd"/>
      <w:r w:rsidRPr="0073389C">
        <w:rPr>
          <w:rFonts w:cs="Arial"/>
          <w:lang w:val="sk-SK"/>
        </w:rPr>
        <w:t>“);</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návrh zmluvného formuláru obsahujúceho štandardné zmluvné podmienky;</w:t>
      </w:r>
    </w:p>
    <w:p w14:paraId="01E258EB" w14:textId="68B30BCA" w:rsidR="00EF2628" w:rsidRPr="006077B1" w:rsidRDefault="00D72FDB" w:rsidP="006077B1">
      <w:pPr>
        <w:pStyle w:val="Bulletslevel2"/>
        <w:numPr>
          <w:ilvl w:val="0"/>
          <w:numId w:val="84"/>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79F042"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151D4D">
      <w:pPr>
        <w:pStyle w:val="Bulletslevel2"/>
        <w:numPr>
          <w:ilvl w:val="0"/>
          <w:numId w:val="84"/>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49435CB9"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 xml:space="preserve">Uvedená informácia bude tvoriť súčasť predloženej dokumentácie na kontrolu VO. </w:t>
      </w:r>
      <w:ins w:id="347" w:author="Andrea Bergmannová" w:date="2018-12-10T16:20:00Z">
        <w:r w:rsidR="000106A5" w:rsidRPr="000106A5">
          <w:rPr>
            <w:rFonts w:cs="Arial"/>
            <w:color w:val="000000" w:themeColor="text1"/>
            <w:szCs w:val="19"/>
          </w:rPr>
          <w:t>Ak zriadenie takéhoto prístupu nebude v použitom systéme elektronického VO alebo v aukčnom systéme možné, informuje o tom prijímateľ poskytovateľa v žiadosti o vykonanie kontroly alebo v priloženej dokumentácii.</w:t>
        </w:r>
      </w:ins>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 xml:space="preserve">Poskytovateľ bude v rámci nadlimitných zákaziek vykonávať kontrolu uplatnenia využitia rozdelenia zákazky na časti tak aby bola umožnená širšia hospodárska súťaž a sprístupnila sa tak aj pre malé a stredné </w:t>
      </w:r>
      <w:r w:rsidRPr="00E8012F">
        <w:rPr>
          <w:b/>
          <w:color w:val="000000" w:themeColor="text1"/>
        </w:rPr>
        <w:lastRenderedPageBreak/>
        <w:t>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105"/>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w:t>
      </w:r>
      <w:proofErr w:type="spellStart"/>
      <w:r w:rsidRPr="002255EE">
        <w:rPr>
          <w:color w:val="000000" w:themeColor="text1"/>
        </w:rPr>
        <w:t>ŽoP</w:t>
      </w:r>
      <w:proofErr w:type="spellEnd"/>
      <w:r w:rsidRPr="002255EE">
        <w:rPr>
          <w:color w:val="000000" w:themeColor="text1"/>
        </w:rPr>
        <w:t xml:space="preserve">,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w:t>
      </w:r>
      <w:proofErr w:type="spellStart"/>
      <w:r w:rsidRPr="002255EE">
        <w:rPr>
          <w:color w:val="000000" w:themeColor="text1"/>
        </w:rPr>
        <w:t>ŽoP</w:t>
      </w:r>
      <w:proofErr w:type="spellEnd"/>
      <w:r w:rsidRPr="002255EE">
        <w:rPr>
          <w:color w:val="000000" w:themeColor="text1"/>
        </w:rPr>
        <w:t xml:space="preserve">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w:t>
      </w:r>
      <w:proofErr w:type="spellStart"/>
      <w:r w:rsidRPr="002255EE">
        <w:rPr>
          <w:color w:val="000000" w:themeColor="text1"/>
        </w:rPr>
        <w:t>ŽoP</w:t>
      </w:r>
      <w:proofErr w:type="spellEnd"/>
      <w:r w:rsidRPr="002255EE">
        <w:rPr>
          <w:color w:val="000000" w:themeColor="text1"/>
        </w:rPr>
        <w:t xml:space="preserve"> zamietnuť. Ak zo strany </w:t>
      </w:r>
      <w:r w:rsidR="00BE4037">
        <w:rPr>
          <w:color w:val="000000" w:themeColor="text1"/>
        </w:rPr>
        <w:t>poskytovateľa</w:t>
      </w:r>
      <w:r w:rsidRPr="002255EE">
        <w:rPr>
          <w:color w:val="000000" w:themeColor="text1"/>
        </w:rPr>
        <w:t xml:space="preserve"> nedôjde k zamietnutiu </w:t>
      </w:r>
      <w:proofErr w:type="spellStart"/>
      <w:r w:rsidRPr="002255EE">
        <w:rPr>
          <w:color w:val="000000" w:themeColor="text1"/>
        </w:rPr>
        <w:t>ŽoP</w:t>
      </w:r>
      <w:proofErr w:type="spellEnd"/>
      <w:r w:rsidRPr="002255EE">
        <w:rPr>
          <w:color w:val="000000" w:themeColor="text1"/>
        </w:rPr>
        <w:t xml:space="preserve">,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vo výkone kontroly </w:t>
      </w:r>
      <w:proofErr w:type="spellStart"/>
      <w:r w:rsidRPr="002255EE">
        <w:rPr>
          <w:color w:val="000000" w:themeColor="text1"/>
        </w:rPr>
        <w:t>ŽoP</w:t>
      </w:r>
      <w:proofErr w:type="spellEnd"/>
      <w:r w:rsidRPr="002255EE">
        <w:rPr>
          <w:color w:val="000000" w:themeColor="text1"/>
        </w:rPr>
        <w:t>,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4801AF6E"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w:t>
      </w:r>
      <w:proofErr w:type="spellStart"/>
      <w:r w:rsidRPr="008D5848">
        <w:rPr>
          <w:rFonts w:cs="Arial"/>
          <w:szCs w:val="19"/>
        </w:rPr>
        <w:t>Z.z</w:t>
      </w:r>
      <w:proofErr w:type="spellEnd"/>
      <w:r w:rsidRPr="008D5848">
        <w:rPr>
          <w:rFonts w:cs="Arial"/>
          <w:szCs w:val="19"/>
        </w:rPr>
        <w:t>. o ochrane hospodárskej súťaže (</w:t>
      </w:r>
      <w:r w:rsidRPr="00691C33">
        <w:rPr>
          <w:rFonts w:cs="Arial"/>
          <w:color w:val="365F91" w:themeColor="accent1" w:themeShade="BF"/>
          <w:szCs w:val="19"/>
        </w:rPr>
        <w:t>konkrétne  po</w:t>
      </w:r>
      <w:r w:rsidRPr="008D5848">
        <w:rPr>
          <w:rFonts w:cs="Arial"/>
          <w:szCs w:val="19"/>
        </w:rPr>
        <w:t xml:space="preserve">dľa § 4 zákona o ochrane hospodárskej </w:t>
      </w:r>
      <w:r w:rsidRPr="0043783A">
        <w:rPr>
          <w:rFonts w:cs="Arial"/>
          <w:szCs w:val="19"/>
        </w:rPr>
        <w:t>súťaže</w:t>
      </w:r>
      <w:r w:rsidRPr="0002218E">
        <w:rPr>
          <w:rFonts w:cs="Arial"/>
          <w:color w:val="365F91" w:themeColor="accent1" w:themeShade="BF"/>
          <w:szCs w:val="19"/>
        </w:rPr>
        <w:t xml:space="preserve">). </w:t>
      </w:r>
      <w:r w:rsidR="0043783A" w:rsidRPr="0002218E">
        <w:rPr>
          <w:rFonts w:cs="Arial"/>
          <w:color w:val="365F91" w:themeColor="accent1" w:themeShade="BF"/>
          <w:szCs w:val="19"/>
        </w:rPr>
        <w:t xml:space="preserve"> </w:t>
      </w:r>
      <w:r w:rsidR="0043783A" w:rsidRPr="00DF5D23">
        <w:rPr>
          <w:rFonts w:cs="Arial"/>
          <w:szCs w:val="19"/>
        </w:rPr>
        <w:t xml:space="preserve">Za účelom zvýšenia informovanosti prijímateľov je v prílohe tejto príručky (Príloha č. </w:t>
      </w:r>
      <w:r w:rsidR="00D000F2" w:rsidRPr="00DF5D23">
        <w:rPr>
          <w:rFonts w:cs="Arial"/>
          <w:szCs w:val="19"/>
        </w:rPr>
        <w:t>33</w:t>
      </w:r>
      <w:r w:rsidR="0043783A" w:rsidRPr="00DF5D23">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r w:rsidRPr="00DF5D23">
        <w:rPr>
          <w:rFonts w:cs="Arial"/>
          <w:szCs w:val="19"/>
        </w:rPr>
        <w:t xml:space="preserv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lastRenderedPageBreak/>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 xml:space="preserve">Prijímateľ má možnosť </w:t>
      </w:r>
      <w:proofErr w:type="spellStart"/>
      <w:r w:rsidRPr="00E8012F">
        <w:t>späťvzatia</w:t>
      </w:r>
      <w:proofErr w:type="spellEnd"/>
      <w:r w:rsidRPr="00E8012F">
        <w:t xml:space="preserve">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348" w:name="_Toc418000109"/>
      <w:bookmarkStart w:id="349" w:name="_Toc440372883"/>
      <w:bookmarkStart w:id="350" w:name="_Toc440636394"/>
      <w:bookmarkEnd w:id="348"/>
      <w:r w:rsidRPr="00C477FA">
        <w:rPr>
          <w:lang w:val="sk-SK"/>
        </w:rPr>
        <w:t xml:space="preserve">Typy </w:t>
      </w:r>
      <w:r w:rsidRPr="0073389C">
        <w:rPr>
          <w:lang w:val="sk-SK"/>
        </w:rPr>
        <w:t>kontroly VO</w:t>
      </w:r>
      <w:bookmarkEnd w:id="349"/>
      <w:bookmarkEnd w:id="350"/>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proofErr w:type="spellStart"/>
      <w:r w:rsidRPr="0073389C">
        <w:rPr>
          <w:b/>
        </w:rPr>
        <w:t>ante</w:t>
      </w:r>
      <w:proofErr w:type="spellEnd"/>
      <w:r w:rsidRPr="0073389C">
        <w:rPr>
          <w:b/>
        </w:rPr>
        <w:t xml:space="preserv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787F3B46" w14:textId="77777777" w:rsidR="000106A5" w:rsidRPr="000106A5" w:rsidRDefault="000106A5" w:rsidP="000106A5">
      <w:pPr>
        <w:spacing w:line="288" w:lineRule="auto"/>
        <w:jc w:val="both"/>
        <w:rPr>
          <w:ins w:id="351" w:author="Andrea Bergmannová" w:date="2018-12-10T16:23:00Z"/>
        </w:rPr>
      </w:pPr>
      <w:ins w:id="352" w:author="Andrea Bergmannová" w:date="2018-12-10T16:23:00Z">
        <w:r w:rsidRPr="000106A5">
          <w:t xml:space="preserve">Predmetom prvej ex </w:t>
        </w:r>
        <w:proofErr w:type="spellStart"/>
        <w:r w:rsidRPr="000106A5">
          <w:t>ante</w:t>
        </w:r>
        <w:proofErr w:type="spellEnd"/>
        <w:r w:rsidRPr="000106A5">
          <w:t xml:space="preserve"> kontroly/finančnej kontroly DNS je najmä:</w:t>
        </w:r>
      </w:ins>
    </w:p>
    <w:p w14:paraId="4411D375" w14:textId="77777777" w:rsidR="000106A5" w:rsidRPr="000106A5" w:rsidRDefault="000106A5" w:rsidP="000106A5">
      <w:pPr>
        <w:spacing w:line="288" w:lineRule="auto"/>
        <w:ind w:left="709" w:hanging="283"/>
        <w:jc w:val="both"/>
        <w:rPr>
          <w:ins w:id="353" w:author="Andrea Bergmannová" w:date="2018-12-10T16:23:00Z"/>
        </w:rPr>
      </w:pPr>
      <w:ins w:id="354" w:author="Andrea Bergmannová" w:date="2018-12-10T16:23:00Z">
        <w:r w:rsidRPr="000106A5">
          <w:t>a) určenie predpokladanej hodnoty zákazky,</w:t>
        </w:r>
      </w:ins>
    </w:p>
    <w:p w14:paraId="7AEA000C" w14:textId="77777777" w:rsidR="000106A5" w:rsidRPr="000106A5" w:rsidRDefault="000106A5" w:rsidP="000106A5">
      <w:pPr>
        <w:spacing w:line="288" w:lineRule="auto"/>
        <w:ind w:left="709" w:hanging="283"/>
        <w:jc w:val="both"/>
        <w:rPr>
          <w:ins w:id="355" w:author="Andrea Bergmannová" w:date="2018-12-10T16:23:00Z"/>
        </w:rPr>
      </w:pPr>
      <w:ins w:id="356" w:author="Andrea Bergmannová" w:date="2018-12-10T16:23:00Z">
        <w:r w:rsidRPr="000106A5">
          <w:t xml:space="preserve">b) oznámenie o vyhlásení verejného obstarávania, </w:t>
        </w:r>
      </w:ins>
    </w:p>
    <w:p w14:paraId="7E10D6AC" w14:textId="77777777" w:rsidR="000106A5" w:rsidRPr="000106A5" w:rsidRDefault="000106A5" w:rsidP="000106A5">
      <w:pPr>
        <w:spacing w:line="288" w:lineRule="auto"/>
        <w:ind w:left="709" w:hanging="283"/>
        <w:jc w:val="both"/>
        <w:rPr>
          <w:ins w:id="357" w:author="Andrea Bergmannová" w:date="2018-12-10T16:23:00Z"/>
        </w:rPr>
      </w:pPr>
      <w:ins w:id="358" w:author="Andrea Bergmannová" w:date="2018-12-10T16:23:00Z">
        <w:r w:rsidRPr="000106A5">
          <w:t>c) súťažné podklady,</w:t>
        </w:r>
      </w:ins>
    </w:p>
    <w:p w14:paraId="670890AC" w14:textId="77777777" w:rsidR="000106A5" w:rsidRPr="000106A5" w:rsidRDefault="000106A5" w:rsidP="000106A5">
      <w:pPr>
        <w:spacing w:line="288" w:lineRule="auto"/>
        <w:ind w:left="709" w:hanging="283"/>
        <w:jc w:val="both"/>
        <w:rPr>
          <w:ins w:id="359" w:author="Andrea Bergmannová" w:date="2018-12-10T16:23:00Z"/>
        </w:rPr>
      </w:pPr>
      <w:ins w:id="360" w:author="Andrea Bergmannová" w:date="2018-12-10T16:23:00Z">
        <w:r w:rsidRPr="000106A5">
          <w:t>d) všeobecné podmienky používania a zriadenia DNS podľa § 58 a </w:t>
        </w:r>
        <w:proofErr w:type="spellStart"/>
        <w:r w:rsidRPr="000106A5">
          <w:t>nasl</w:t>
        </w:r>
        <w:proofErr w:type="spellEnd"/>
        <w:r w:rsidRPr="000106A5">
          <w:t>. ZVO,</w:t>
        </w:r>
      </w:ins>
    </w:p>
    <w:p w14:paraId="4EA310FE" w14:textId="77777777" w:rsidR="000106A5" w:rsidRPr="000106A5" w:rsidRDefault="000106A5" w:rsidP="000106A5">
      <w:pPr>
        <w:spacing w:line="288" w:lineRule="auto"/>
        <w:ind w:left="709" w:hanging="283"/>
        <w:jc w:val="both"/>
        <w:rPr>
          <w:ins w:id="361" w:author="Andrea Bergmannová" w:date="2018-12-10T16:23:00Z"/>
        </w:rPr>
      </w:pPr>
      <w:ins w:id="362" w:author="Andrea Bergmannová" w:date="2018-12-10T16:23:00Z">
        <w:r w:rsidRPr="000106A5">
          <w:t xml:space="preserve">e) posúdenie, či DNS bol zriadený na obstarávanie tovarov, stavebných prác alebo služieb, ktoré sú bežne dostupné na trhu. </w:t>
        </w:r>
      </w:ins>
    </w:p>
    <w:p w14:paraId="57864A70" w14:textId="01DC6F67"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51D4AA58" w:rsidR="00EE3DD9" w:rsidRDefault="00EE3DD9" w:rsidP="009D7F63">
      <w:pPr>
        <w:spacing w:before="120" w:after="120" w:line="288" w:lineRule="auto"/>
        <w:jc w:val="both"/>
        <w:rPr>
          <w:rFonts w:cs="Arial"/>
          <w:szCs w:val="19"/>
        </w:rPr>
      </w:pPr>
      <w:r w:rsidRPr="00EE3DD9">
        <w:rPr>
          <w:rFonts w:cs="Arial"/>
          <w:szCs w:val="19"/>
        </w:rPr>
        <w:t>Lehota na výkon prvej ex-</w:t>
      </w:r>
      <w:proofErr w:type="spellStart"/>
      <w:r w:rsidRPr="00EE3DD9">
        <w:rPr>
          <w:rFonts w:cs="Arial"/>
          <w:szCs w:val="19"/>
        </w:rPr>
        <w:t>ante</w:t>
      </w:r>
      <w:proofErr w:type="spellEnd"/>
      <w:r w:rsidRPr="00EE3DD9">
        <w:rPr>
          <w:rFonts w:cs="Arial"/>
          <w:szCs w:val="19"/>
        </w:rPr>
        <w:t xml:space="preserve"> kontroly je 15 pracovných dní</w:t>
      </w:r>
      <w:del w:id="363" w:author="Andrea Bergmannová" w:date="2018-12-10T16:22:00Z">
        <w:r w:rsidRPr="00EE3DD9" w:rsidDel="000106A5">
          <w:rPr>
            <w:rFonts w:cs="Arial"/>
            <w:szCs w:val="19"/>
          </w:rPr>
          <w:delText xml:space="preserve"> od doručenia dokumentácie prijímateľom</w:delText>
        </w:r>
      </w:del>
      <w:r w:rsidRPr="00EE3DD9">
        <w:rPr>
          <w:rFonts w:cs="Arial"/>
          <w:szCs w:val="19"/>
        </w:rPr>
        <w:t>.</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lastRenderedPageBreak/>
        <w:t>Predmetom prvej ex-</w:t>
      </w:r>
      <w:proofErr w:type="spellStart"/>
      <w:r w:rsidRPr="00E322E9">
        <w:t>ante</w:t>
      </w:r>
      <w:proofErr w:type="spellEnd"/>
      <w:r w:rsidRPr="00E322E9">
        <w:t xml:space="preserv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w:t>
      </w:r>
      <w:proofErr w:type="spellStart"/>
      <w:r w:rsidR="00D630B1">
        <w:t>ante</w:t>
      </w:r>
      <w:proofErr w:type="spellEnd"/>
      <w:r w:rsidR="00D630B1">
        <w:t xml:space="preserve"> kontrola sa </w:t>
      </w:r>
      <w:r w:rsidR="00C7417C" w:rsidRPr="008D5848">
        <w:t xml:space="preserve">vykonáva pri: </w:t>
      </w:r>
    </w:p>
    <w:p w14:paraId="15FD7756" w14:textId="0C45590E" w:rsidR="00BF2A0B" w:rsidRPr="008D5848" w:rsidRDefault="008D52ED"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t xml:space="preserve">zákazkách, ktoré sú s ohľadom </w:t>
      </w:r>
      <w:del w:id="364" w:author="Andrea Bergmannová" w:date="2018-12-10T16:23:00Z">
        <w:r w:rsidRPr="008D52ED" w:rsidDel="000106A5">
          <w:delText xml:space="preserve">na predpokladanú hodnotu zákazky, resp. </w:delText>
        </w:r>
      </w:del>
      <w:r w:rsidRPr="008D52ED">
        <w:t>na zvolený postup nadlimitné (okrem VO uskutočnených centrálnou obstarávacou organizáciou</w:t>
      </w:r>
      <w:ins w:id="365" w:author="Andrea Bergmannová" w:date="2018-12-10T16:23:00Z">
        <w:r w:rsidR="000106A5">
          <w:t xml:space="preserve"> </w:t>
        </w:r>
        <w:r w:rsidR="000106A5" w:rsidRPr="000106A5">
          <w:t>podľa § 15 ods. 2 a ods. 4 ZVO</w:t>
        </w:r>
      </w:ins>
      <w:r w:rsidRPr="008D52ED">
        <w:t>)</w:t>
      </w:r>
      <w:r w:rsidR="00C7417C" w:rsidRPr="008D5848">
        <w:t xml:space="preserve">; </w:t>
      </w:r>
    </w:p>
    <w:p w14:paraId="32AA0BA1" w14:textId="755C5079" w:rsidR="00BF2A0B" w:rsidDel="000106A5" w:rsidRDefault="00BF2A0B"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rPr>
          <w:del w:id="366" w:author="Andrea Bergmannová" w:date="2018-12-10T16:23:00Z"/>
        </w:rPr>
      </w:pPr>
      <w:del w:id="367" w:author="Andrea Bergmannová" w:date="2018-12-10T16:23:00Z">
        <w:r w:rsidRPr="00BF2A0B" w:rsidDel="000106A5">
          <w:delText>nadlimitných zákazkách realizovaných podlimitným postupom zadávania zákazky</w:delText>
        </w:r>
        <w:r w:rsidDel="000106A5">
          <w:delText>;</w:delText>
        </w:r>
      </w:del>
    </w:p>
    <w:p w14:paraId="41C97BFF" w14:textId="7B9EA856" w:rsidR="00BF2A0B" w:rsidRDefault="00BF2A0B"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ins w:id="368" w:author="Andrea Bergmannová" w:date="2018-12-10T16:24:00Z">
        <w:r w:rsidR="000106A5">
          <w:t xml:space="preserve"> </w:t>
        </w:r>
        <w:r w:rsidR="000106A5" w:rsidRPr="000106A5">
          <w:t>podľa § 66 ods. 8 ZVO na bežne dostupné tovary alebo bežne dostupné služby</w:t>
        </w:r>
      </w:ins>
      <w:r w:rsidRPr="00BF2A0B">
        <w:t>;</w:t>
      </w:r>
    </w:p>
    <w:p w14:paraId="41314FB8" w14:textId="636E65C1" w:rsidR="00BF2A0B" w:rsidRDefault="00BF2A0B"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 xml:space="preserve">podlimitných zákazkách na stavebné práce </w:t>
      </w:r>
      <w:ins w:id="369" w:author="Andrea Bergmannová" w:date="2018-12-10T16:24:00Z">
        <w:r w:rsidR="000106A5" w:rsidRPr="000106A5">
          <w:t>podľa § 113 až 116 ZVO (</w:t>
        </w:r>
      </w:ins>
      <w:r w:rsidRPr="00BF2A0B">
        <w:t>bez využitia elektronického trhoviska</w:t>
      </w:r>
      <w:ins w:id="370" w:author="Andrea Bergmannová" w:date="2018-12-10T16:24:00Z">
        <w:r w:rsidR="000106A5">
          <w:t>)</w:t>
        </w:r>
      </w:ins>
      <w:r>
        <w:t>;</w:t>
      </w:r>
    </w:p>
    <w:p w14:paraId="4238FFBA" w14:textId="05167992" w:rsidR="00BF2A0B" w:rsidRDefault="005D4EE3"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19B8A1D9" w:rsidR="00E322E9" w:rsidRDefault="005D4EE3"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del w:id="371" w:author="Andrea Bergmannová" w:date="2018-12-10T16:24:00Z">
        <w:r w:rsidRPr="005D4EE3" w:rsidDel="000106A5">
          <w:delText xml:space="preserve">podlimitných </w:delText>
        </w:r>
      </w:del>
      <w:r w:rsidRPr="005D4EE3">
        <w:t xml:space="preserve">zákazkách </w:t>
      </w:r>
      <w:ins w:id="372" w:author="Andrea Bergmannová" w:date="2018-12-10T16:24:00Z">
        <w:r w:rsidR="000106A5">
          <w:t>na</w:t>
        </w:r>
      </w:ins>
      <w:del w:id="373" w:author="Andrea Bergmannová" w:date="2018-12-10T16:24:00Z">
        <w:r w:rsidRPr="005D4EE3" w:rsidDel="000106A5">
          <w:delText>pri</w:delText>
        </w:r>
      </w:del>
      <w:r w:rsidRPr="005D4EE3">
        <w:t xml:space="preserve"> služb</w:t>
      </w:r>
      <w:del w:id="374" w:author="Andrea Bergmannová" w:date="2018-12-10T16:24:00Z">
        <w:r w:rsidRPr="005D4EE3" w:rsidDel="000106A5">
          <w:delText>ách</w:delText>
        </w:r>
      </w:del>
      <w:ins w:id="375" w:author="Andrea Bergmannová" w:date="2018-12-10T16:24:00Z">
        <w:r w:rsidR="000106A5">
          <w:t>y</w:t>
        </w:r>
      </w:ins>
      <w:r w:rsidRPr="005D4EE3">
        <w:t xml:space="preserve"> </w:t>
      </w:r>
      <w:del w:id="376" w:author="Andrea Bergmannová" w:date="2018-12-10T16:25:00Z">
        <w:r w:rsidRPr="005D4EE3" w:rsidDel="000106A5">
          <w:delText xml:space="preserve">uvedených </w:delText>
        </w:r>
      </w:del>
      <w:ins w:id="377" w:author="Andrea Bergmannová" w:date="2018-12-10T16:25:00Z">
        <w:r w:rsidR="000106A5" w:rsidRPr="005D4EE3">
          <w:t>uveden</w:t>
        </w:r>
        <w:r w:rsidR="000106A5">
          <w:t>é</w:t>
        </w:r>
        <w:r w:rsidR="000106A5" w:rsidRPr="005D4EE3">
          <w:t xml:space="preserve"> </w:t>
        </w:r>
      </w:ins>
      <w:r w:rsidRPr="005D4EE3">
        <w:t>v prílohe č. 1 ZVO (sociálne služby a iné osobitné služby)</w:t>
      </w:r>
      <w:r w:rsidR="00BF2A0B" w:rsidRPr="00DD30A9">
        <w:t xml:space="preserve"> </w:t>
      </w:r>
      <w:r w:rsidR="00BF2A0B" w:rsidRPr="00BF2A0B">
        <w:t xml:space="preserve">bez </w:t>
      </w:r>
      <w:del w:id="378" w:author="Andrea Bergmannová" w:date="2018-12-10T16:25:00Z">
        <w:r w:rsidR="00BF2A0B" w:rsidRPr="00BF2A0B" w:rsidDel="000106A5">
          <w:delText>využitia elektronického trhoviska</w:delText>
        </w:r>
      </w:del>
      <w:ins w:id="379" w:author="Andrea Bergmannová" w:date="2018-12-10T16:25:00Z">
        <w:r w:rsidR="000106A5">
          <w:t>ohľadu na finančný limit</w:t>
        </w:r>
      </w:ins>
      <w:r>
        <w:t>.</w:t>
      </w:r>
      <w:r w:rsidR="00E322E9">
        <w:t xml:space="preserve"> </w:t>
      </w:r>
    </w:p>
    <w:p w14:paraId="3F81171F" w14:textId="77777777" w:rsidR="00C7417C" w:rsidRDefault="00C7417C"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31D5F37A"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 xml:space="preserve">Po doručení odpovede prijímateľa na výzvu poskytovateľa </w:t>
      </w:r>
      <w:ins w:id="380" w:author="Andrea Bergmannová" w:date="2018-12-10T16:26:00Z">
        <w:r w:rsidR="00F1208E" w:rsidRPr="00F1208E">
          <w:rPr>
            <w:rFonts w:cs="Arial"/>
            <w:szCs w:val="19"/>
          </w:rPr>
          <w:t>podať námietky voči návrhu správy z kontroly VO</w:t>
        </w:r>
        <w:r w:rsidR="00F1208E">
          <w:rPr>
            <w:rFonts w:cs="Arial"/>
            <w:szCs w:val="19"/>
          </w:rPr>
          <w:t xml:space="preserve"> </w:t>
        </w:r>
      </w:ins>
      <w:r w:rsidR="00F8192B" w:rsidRPr="00F8192B">
        <w:rPr>
          <w:rFonts w:cs="Arial"/>
          <w:szCs w:val="19"/>
        </w:rPr>
        <w:t xml:space="preserve">plynie poskytovateľovi nová lehota </w:t>
      </w:r>
      <w:del w:id="381" w:author="Andrea Bergmannová" w:date="2018-12-10T16:27:00Z">
        <w:r w:rsidR="00F8192B" w:rsidRPr="00F8192B" w:rsidDel="00F1208E">
          <w:rPr>
            <w:rFonts w:cs="Arial"/>
            <w:szCs w:val="19"/>
          </w:rPr>
          <w:delText>1</w:delText>
        </w:r>
      </w:del>
      <w:r w:rsidR="00F8192B" w:rsidRPr="00F8192B">
        <w:rPr>
          <w:rFonts w:cs="Arial"/>
          <w:szCs w:val="19"/>
        </w:rPr>
        <w:t>5 pracovných dní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67C525D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ani po druhej výzve poskytovateľa prijímateľ nezabezpečí uspokojivú opravu kontrolovanej dokumentácie, poskytovateľ žiadosť o prvú ex-</w:t>
      </w:r>
      <w:proofErr w:type="spellStart"/>
      <w:r w:rsidR="00CA0961" w:rsidRPr="00CA0961">
        <w:rPr>
          <w:rFonts w:cs="Arial"/>
          <w:szCs w:val="19"/>
        </w:rPr>
        <w:t>ante</w:t>
      </w:r>
      <w:proofErr w:type="spellEnd"/>
      <w:r w:rsidR="00CA0961" w:rsidRPr="00CA0961">
        <w:rPr>
          <w:rFonts w:cs="Arial"/>
          <w:szCs w:val="19"/>
        </w:rPr>
        <w:t xml:space="preserv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w:t>
      </w:r>
      <w:proofErr w:type="spellStart"/>
      <w:r w:rsidR="00CA0961" w:rsidRPr="00CA0961">
        <w:rPr>
          <w:rFonts w:cs="Arial"/>
          <w:szCs w:val="19"/>
        </w:rPr>
        <w:t>ante</w:t>
      </w:r>
      <w:proofErr w:type="spellEnd"/>
      <w:r w:rsidR="00CA0961" w:rsidRPr="00CA0961">
        <w:rPr>
          <w:rFonts w:cs="Arial"/>
          <w:szCs w:val="19"/>
        </w:rPr>
        <w:t xml:space="preserve"> kontrole</w:t>
      </w:r>
      <w:r w:rsidR="00CA0961">
        <w:rPr>
          <w:rFonts w:cs="Arial"/>
          <w:szCs w:val="19"/>
        </w:rPr>
        <w:t xml:space="preserve"> </w:t>
      </w:r>
      <w:r w:rsidRPr="0073389C">
        <w:t xml:space="preserve">, ktoré mali alebo mohli mať vplyv na výsledok VO, </w:t>
      </w:r>
      <w:r w:rsidR="0045429D">
        <w:t>určí</w:t>
      </w:r>
      <w:r w:rsidR="0045429D" w:rsidRPr="0073389C">
        <w:t xml:space="preserve"> </w:t>
      </w:r>
      <w:r w:rsidR="0045429D">
        <w:t xml:space="preserve"> zodpovedajúcu výšku </w:t>
      </w:r>
      <w:r w:rsidRPr="0073389C">
        <w:t>ex-</w:t>
      </w:r>
      <w:proofErr w:type="spellStart"/>
      <w:r w:rsidRPr="0073389C">
        <w:t>ante</w:t>
      </w:r>
      <w:proofErr w:type="spellEnd"/>
      <w:r w:rsidRPr="0073389C">
        <w:t xml:space="preserv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 xml:space="preserve">nebudú </w:t>
      </w:r>
      <w:r w:rsidR="0045429D">
        <w:rPr>
          <w:b/>
        </w:rPr>
        <w:t>pripusten</w:t>
      </w:r>
      <w:r w:rsidR="0045429D" w:rsidRPr="0073389C">
        <w:rPr>
          <w:b/>
        </w:rPr>
        <w:t>é</w:t>
      </w:r>
      <w:r w:rsidR="0045429D" w:rsidRPr="0073389C">
        <w:t xml:space="preserve"> </w:t>
      </w:r>
      <w:r w:rsidR="0045429D">
        <w:t>do</w:t>
      </w:r>
      <w:r w:rsidR="0045429D" w:rsidRPr="0073389C">
        <w:t xml:space="preserve"> financovani</w:t>
      </w:r>
      <w:r w:rsidR="0045429D">
        <w:t>a</w:t>
      </w:r>
      <w:r w:rsidR="0045429D" w:rsidRPr="0073389C">
        <w:t xml:space="preserve"> </w:t>
      </w:r>
      <w:r w:rsidRPr="0073389C">
        <w:t xml:space="preserve">v plnom rozsahu. </w:t>
      </w:r>
    </w:p>
    <w:p w14:paraId="68EE2663" w14:textId="77777777" w:rsidR="00C7417C" w:rsidRDefault="00C7417C" w:rsidP="009D7F63">
      <w:pPr>
        <w:spacing w:before="120" w:after="120" w:line="288" w:lineRule="auto"/>
        <w:jc w:val="both"/>
        <w:rPr>
          <w:b/>
        </w:rPr>
      </w:pPr>
    </w:p>
    <w:p w14:paraId="444774FE" w14:textId="47D1894A" w:rsidR="00C7417C" w:rsidRDefault="00C7417C" w:rsidP="009D7F63">
      <w:pPr>
        <w:spacing w:before="120" w:after="120" w:line="288" w:lineRule="auto"/>
        <w:jc w:val="both"/>
      </w:pPr>
      <w:r w:rsidRPr="001C44C7">
        <w:t>Vyhlásenie alebo začatie realizácie VO prijímateľom pred riadnym ukončením ex-</w:t>
      </w:r>
      <w:proofErr w:type="spellStart"/>
      <w:r w:rsidRPr="001C44C7">
        <w:t>ante</w:t>
      </w:r>
      <w:proofErr w:type="spellEnd"/>
      <w:r w:rsidRPr="001C44C7">
        <w:t xml:space="preserv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w:t>
      </w:r>
      <w:proofErr w:type="spellStart"/>
      <w:r w:rsidRPr="001C44C7">
        <w:t>ante</w:t>
      </w:r>
      <w:proofErr w:type="spellEnd"/>
      <w:r w:rsidRPr="001C44C7">
        <w:t xml:space="preserv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w:t>
      </w:r>
      <w:r w:rsidRPr="001C44C7">
        <w:lastRenderedPageBreak/>
        <w:t xml:space="preserve">vychádzajúce z realizácie výsledku daného VO budú zo strany </w:t>
      </w:r>
      <w:r w:rsidR="00795A52">
        <w:t>poskytovateľa</w:t>
      </w:r>
      <w:r w:rsidRPr="001C44C7">
        <w:t xml:space="preserve"> v prípade, že budú zahrnuté v </w:t>
      </w:r>
      <w:proofErr w:type="spellStart"/>
      <w:r w:rsidRPr="001C44C7">
        <w:t>ŽoP</w:t>
      </w:r>
      <w:proofErr w:type="spellEnd"/>
      <w:r w:rsidRPr="001C44C7">
        <w:t>,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b) Druhá ex-</w:t>
      </w:r>
      <w:proofErr w:type="spellStart"/>
      <w:r w:rsidRPr="0073389C">
        <w:rPr>
          <w:b/>
        </w:rPr>
        <w:t>ante</w:t>
      </w:r>
      <w:proofErr w:type="spellEnd"/>
      <w:r w:rsidRPr="0073389C">
        <w:rPr>
          <w:b/>
        </w:rPr>
        <w:t xml:space="preserv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w:t>
      </w:r>
      <w:proofErr w:type="spellStart"/>
      <w:r w:rsidRPr="00E322E9">
        <w:rPr>
          <w:b/>
        </w:rPr>
        <w:t>ante</w:t>
      </w:r>
      <w:proofErr w:type="spellEnd"/>
      <w:r w:rsidRPr="00E322E9">
        <w:rPr>
          <w:b/>
        </w:rPr>
        <w:t xml:space="preserve"> kontrole:</w:t>
      </w:r>
    </w:p>
    <w:p w14:paraId="4F4B58F5" w14:textId="77777777" w:rsidR="00F1208E" w:rsidRDefault="00F1208E" w:rsidP="009D7F63">
      <w:pPr>
        <w:spacing w:before="120" w:after="120" w:line="288" w:lineRule="auto"/>
        <w:jc w:val="both"/>
        <w:rPr>
          <w:ins w:id="382" w:author="Andrea Bergmannová" w:date="2018-12-10T16:27:00Z"/>
        </w:rPr>
      </w:pPr>
    </w:p>
    <w:p w14:paraId="41782145" w14:textId="77777777" w:rsidR="00F1208E" w:rsidRPr="00F1208E" w:rsidRDefault="00F1208E">
      <w:pPr>
        <w:spacing w:line="288" w:lineRule="auto"/>
        <w:jc w:val="both"/>
        <w:rPr>
          <w:ins w:id="383" w:author="Andrea Bergmannová" w:date="2018-12-10T16:27:00Z"/>
        </w:rPr>
        <w:pPrChange w:id="384" w:author="Andrea Bergmannová" w:date="2018-12-10T16:28:00Z">
          <w:pPr>
            <w:spacing w:before="120" w:after="120" w:line="288" w:lineRule="auto"/>
            <w:jc w:val="both"/>
          </w:pPr>
        </w:pPrChange>
      </w:pPr>
      <w:ins w:id="385" w:author="Andrea Bergmannová" w:date="2018-12-10T16:27:00Z">
        <w:r w:rsidRPr="00F1208E">
          <w:t>Druhá ex-</w:t>
        </w:r>
        <w:proofErr w:type="spellStart"/>
        <w:r w:rsidRPr="00F1208E">
          <w:t>ante</w:t>
        </w:r>
        <w:proofErr w:type="spellEnd"/>
        <w:r w:rsidRPr="00F1208E">
          <w:t xml:space="preserve"> kontrola sa vykonáva pri: </w:t>
        </w:r>
      </w:ins>
    </w:p>
    <w:p w14:paraId="38A13121" w14:textId="77777777" w:rsidR="00F1208E" w:rsidRPr="00F1208E" w:rsidRDefault="00F1208E">
      <w:pPr>
        <w:spacing w:line="288" w:lineRule="auto"/>
        <w:jc w:val="both"/>
        <w:rPr>
          <w:ins w:id="386" w:author="Andrea Bergmannová" w:date="2018-12-10T16:27:00Z"/>
        </w:rPr>
        <w:pPrChange w:id="387" w:author="Andrea Bergmannová" w:date="2018-12-10T16:28:00Z">
          <w:pPr>
            <w:spacing w:before="120" w:after="120" w:line="288" w:lineRule="auto"/>
            <w:jc w:val="both"/>
          </w:pPr>
        </w:pPrChange>
      </w:pPr>
    </w:p>
    <w:p w14:paraId="1AE68965" w14:textId="77777777" w:rsidR="00F1208E" w:rsidRPr="00F1208E" w:rsidRDefault="00F1208E">
      <w:pPr>
        <w:numPr>
          <w:ilvl w:val="1"/>
          <w:numId w:val="116"/>
        </w:numPr>
        <w:spacing w:line="288" w:lineRule="auto"/>
        <w:ind w:left="426"/>
        <w:jc w:val="both"/>
        <w:rPr>
          <w:ins w:id="388" w:author="Andrea Bergmannová" w:date="2018-12-10T16:27:00Z"/>
        </w:rPr>
        <w:pPrChange w:id="389" w:author="Andrea Bergmannová" w:date="2018-12-10T16:28:00Z">
          <w:pPr>
            <w:numPr>
              <w:ilvl w:val="1"/>
              <w:numId w:val="116"/>
            </w:numPr>
            <w:spacing w:before="120" w:after="120" w:line="288" w:lineRule="auto"/>
            <w:ind w:left="426" w:hanging="360"/>
            <w:jc w:val="both"/>
          </w:pPr>
        </w:pPrChange>
      </w:pPr>
      <w:ins w:id="390" w:author="Andrea Bergmannová" w:date="2018-12-10T16:27:00Z">
        <w:r w:rsidRPr="00F1208E">
          <w:t xml:space="preserve">zákazkách, ktoré sú s ohľadom na zvolený postup nadlimitné (okrem VO uskutočnených centrálnou obstarávacou organizáciou podľa § 15 ods. 2 a ods. 4 ZVO); </w:t>
        </w:r>
      </w:ins>
    </w:p>
    <w:p w14:paraId="1931A955" w14:textId="77777777" w:rsidR="00F1208E" w:rsidRDefault="00F1208E" w:rsidP="00F1208E">
      <w:pPr>
        <w:numPr>
          <w:ilvl w:val="1"/>
          <w:numId w:val="116"/>
        </w:numPr>
        <w:spacing w:before="120" w:after="120" w:line="288" w:lineRule="auto"/>
        <w:ind w:left="426"/>
        <w:jc w:val="both"/>
        <w:rPr>
          <w:ins w:id="391" w:author="Andrea Bergmannová" w:date="2018-12-10T16:28:00Z"/>
        </w:rPr>
      </w:pPr>
      <w:ins w:id="392" w:author="Andrea Bergmannová" w:date="2018-12-10T16:27:00Z">
        <w:r w:rsidRPr="00F1208E">
          <w:t>podlimitných zákazkách realizovaných postupom podľa § 113 až 116 ZVO na stavebné práce (bez využitia elektronického trhoviska);</w:t>
        </w:r>
      </w:ins>
    </w:p>
    <w:p w14:paraId="136FA455" w14:textId="6E178E76" w:rsidR="00F1208E" w:rsidRPr="00F1208E" w:rsidRDefault="00F1208E" w:rsidP="00F1208E">
      <w:pPr>
        <w:numPr>
          <w:ilvl w:val="1"/>
          <w:numId w:val="116"/>
        </w:numPr>
        <w:spacing w:before="120" w:after="120" w:line="288" w:lineRule="auto"/>
        <w:ind w:left="426"/>
        <w:jc w:val="both"/>
        <w:rPr>
          <w:ins w:id="393" w:author="Andrea Bergmannová" w:date="2018-12-10T16:27:00Z"/>
        </w:rPr>
      </w:pPr>
      <w:ins w:id="394" w:author="Andrea Bergmannová" w:date="2018-12-10T16:28:00Z">
        <w:r w:rsidRPr="00F1208E">
          <w:t xml:space="preserve">podlimitných zákazkách realizovaných postupom podľa § 113 až 116 ZVO na tovary alebo služby – </w:t>
        </w:r>
        <w:r w:rsidRPr="00F1208E">
          <w:rPr>
            <w:b/>
            <w:i/>
          </w:rPr>
          <w:t>nepovinne z iniciatívy prijímateľa.</w:t>
        </w:r>
      </w:ins>
    </w:p>
    <w:p w14:paraId="4B2AD9B2" w14:textId="77777777" w:rsidR="00F1208E" w:rsidRPr="00F1208E" w:rsidRDefault="00F1208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ins w:id="395" w:author="Andrea Bergmannová" w:date="2018-12-10T16:29:00Z"/>
          <w:b/>
          <w:rPrChange w:id="396" w:author="Andrea Bergmannová" w:date="2018-12-10T16:29:00Z">
            <w:rPr>
              <w:ins w:id="397" w:author="Andrea Bergmannová" w:date="2018-12-10T16:29:00Z"/>
              <w:b/>
              <w:i/>
            </w:rPr>
          </w:rPrChange>
        </w:rPr>
        <w:pPrChange w:id="398" w:author="Andrea Bergmannová" w:date="2018-12-10T16:29:00Z">
          <w:pPr>
            <w:spacing w:before="120" w:after="120" w:line="288" w:lineRule="auto"/>
            <w:jc w:val="both"/>
          </w:pPr>
        </w:pPrChange>
      </w:pPr>
      <w:ins w:id="399" w:author="Andrea Bergmannová" w:date="2018-12-10T16:28:00Z">
        <w:r w:rsidRPr="00F1208E">
          <w:rPr>
            <w:b/>
            <w:i/>
          </w:rPr>
          <w:t>Dôležité upozornenie:</w:t>
        </w:r>
        <w:r w:rsidRPr="00F1208E">
          <w:rPr>
            <w:b/>
            <w:i/>
            <w:rPrChange w:id="400" w:author="Andrea Bergmannová" w:date="2018-12-10T16:28:00Z">
              <w:rPr/>
            </w:rPrChange>
          </w:rPr>
          <w:t xml:space="preserve"> </w:t>
        </w:r>
        <w:r w:rsidRPr="00F1208E">
          <w:t xml:space="preserve">V prípade </w:t>
        </w:r>
        <w:r w:rsidRPr="00F1208E">
          <w:rPr>
            <w:b/>
          </w:rPr>
          <w:t>podlimitných zákaziek realizovaných postupom podľa § 113 až 116 ZVO</w:t>
        </w:r>
        <w:r w:rsidRPr="00F1208E">
          <w:t xml:space="preserve"> na tovary alebo služby druhá ex</w:t>
        </w:r>
        <w:r w:rsidRPr="00774183">
          <w:t xml:space="preserve"> – </w:t>
        </w:r>
        <w:proofErr w:type="spellStart"/>
        <w:r w:rsidRPr="00774183">
          <w:t>ante</w:t>
        </w:r>
        <w:proofErr w:type="spellEnd"/>
        <w:r w:rsidRPr="00F1208E">
          <w:t xml:space="preserve"> kontrola </w:t>
        </w:r>
        <w:r w:rsidRPr="00F1208E">
          <w:rPr>
            <w:b/>
          </w:rPr>
          <w:t>nie je povinná</w:t>
        </w:r>
        <w:r w:rsidRPr="00F1208E">
          <w:t xml:space="preserve">. Prijímateľ však môže z vlastnej iniciatívy požiadať poskytovateľa o výkon predmetnej kontroly. </w:t>
        </w:r>
        <w:r w:rsidRPr="00F1208E">
          <w:rPr>
            <w:b/>
          </w:rPr>
          <w:t>V prípade, že sa prijímateľ rozhodne z vlastnej iniciatívy požiadať poskytovateľa o výkon druhej ex-</w:t>
        </w:r>
        <w:proofErr w:type="spellStart"/>
        <w:r w:rsidRPr="00F1208E">
          <w:rPr>
            <w:b/>
          </w:rPr>
          <w:t>ante</w:t>
        </w:r>
        <w:proofErr w:type="spellEnd"/>
        <w:r w:rsidRPr="00F1208E">
          <w:rPr>
            <w:b/>
          </w:rPr>
          <w:t xml:space="preserve"> kontroly postupuje rovnakým spôsobom a platia pre neho rovnaké pravidlá uvedené v tejto časti príručky ako keby bola pre neho predmetná kontrola povinná.</w:t>
        </w:r>
      </w:ins>
    </w:p>
    <w:p w14:paraId="7A55D2B9" w14:textId="45EE7068" w:rsidR="009D7F63" w:rsidRPr="0073389C" w:rsidDel="00F1208E" w:rsidRDefault="009D7F63" w:rsidP="00F1208E">
      <w:pPr>
        <w:spacing w:before="120" w:after="120" w:line="288" w:lineRule="auto"/>
        <w:jc w:val="both"/>
        <w:rPr>
          <w:del w:id="401" w:author="Andrea Bergmannová" w:date="2018-12-10T16:27:00Z"/>
        </w:rPr>
      </w:pPr>
      <w:del w:id="402" w:author="Andrea Bergmannová" w:date="2018-12-10T16:27:00Z">
        <w:r w:rsidRPr="0073389C" w:rsidDel="00F1208E">
          <w:delText xml:space="preserve">Druhá ex-ante kontrola je vykonávaná v rámci </w:delText>
        </w:r>
        <w:r w:rsidR="00E322E9" w:rsidDel="00F1208E">
          <w:delText xml:space="preserve">nadlimitných </w:delText>
        </w:r>
        <w:r w:rsidRPr="0073389C" w:rsidDel="00F1208E">
          <w:delText>zákaziek, ktoré sú s ohľadom na PHZ</w:delText>
        </w:r>
        <w:r w:rsidR="00E322E9" w:rsidDel="00F1208E">
          <w:delText>, resp. zvolený postup</w:delText>
        </w:r>
        <w:r w:rsidRPr="0073389C" w:rsidDel="00F1208E">
          <w:delText xml:space="preserve"> nadlimitné</w:delText>
        </w:r>
        <w:r w:rsidR="00C90720" w:rsidDel="00F1208E">
          <w:delText xml:space="preserve"> a v rámci nadlimitných zákaziek realizovaných podlimitným postupom</w:delText>
        </w:r>
        <w:r w:rsidRPr="0073389C" w:rsidDel="00F1208E">
          <w:delText>.</w:delText>
        </w:r>
      </w:del>
    </w:p>
    <w:p w14:paraId="7A55D2BA" w14:textId="33EA602B" w:rsidR="009D7F63" w:rsidRPr="0073389C" w:rsidDel="00F1208E" w:rsidRDefault="009D7F63" w:rsidP="009D7F63">
      <w:pPr>
        <w:spacing w:before="120" w:after="120" w:line="288" w:lineRule="auto"/>
        <w:jc w:val="both"/>
        <w:rPr>
          <w:del w:id="403" w:author="Andrea Bergmannová" w:date="2018-12-10T16:27:00Z"/>
        </w:rPr>
      </w:pPr>
      <w:del w:id="404" w:author="Andrea Bergmannová" w:date="2018-12-10T16:27:00Z">
        <w:r w:rsidRPr="0073389C" w:rsidDel="00F1208E">
          <w:delText xml:space="preserve">Súčasne poskytovateľ vykonáva druhú ex-ante kontrolu pri podlimitných zákazkách </w:delText>
        </w:r>
        <w:r w:rsidR="00E322E9" w:rsidRPr="0073389C" w:rsidDel="00F1208E">
          <w:delText>realizovaný</w:delText>
        </w:r>
        <w:r w:rsidR="00E322E9" w:rsidDel="00F1208E">
          <w:delText xml:space="preserve">ch </w:delText>
        </w:r>
        <w:r w:rsidRPr="0073389C" w:rsidDel="00F1208E">
          <w:delText xml:space="preserve">postupom podľa § </w:delText>
        </w:r>
        <w:r w:rsidR="006A7705" w:rsidRPr="0073389C" w:rsidDel="00F1208E">
          <w:delText>1</w:delText>
        </w:r>
        <w:r w:rsidR="006A7705" w:rsidDel="00F1208E">
          <w:delText>13</w:delText>
        </w:r>
        <w:r w:rsidR="006A7705" w:rsidRPr="0073389C" w:rsidDel="00F1208E">
          <w:delText xml:space="preserve"> </w:delText>
        </w:r>
        <w:r w:rsidRPr="0073389C" w:rsidDel="00F1208E">
          <w:delText xml:space="preserve">až </w:delText>
        </w:r>
        <w:r w:rsidR="006A7705" w:rsidRPr="0073389C" w:rsidDel="00F1208E">
          <w:delText>1</w:delText>
        </w:r>
        <w:r w:rsidR="006A7705" w:rsidDel="00F1208E">
          <w:delText>16</w:delText>
        </w:r>
        <w:r w:rsidR="006A7705" w:rsidRPr="0073389C" w:rsidDel="00F1208E">
          <w:delText xml:space="preserve"> </w:delText>
        </w:r>
        <w:r w:rsidRPr="0073389C" w:rsidDel="00F1208E">
          <w:delText xml:space="preserve">ZVO. Poskytovateľ kontroluje, či v rámci VO realizovaného prijímateľom nedošlo k porušeniu postupov a princípov VO. </w:delText>
        </w:r>
      </w:del>
    </w:p>
    <w:p w14:paraId="45E8DAF2" w14:textId="38DCC751" w:rsidR="004E56EC" w:rsidRPr="0073389C" w:rsidRDefault="004E56EC" w:rsidP="009D7F63">
      <w:pPr>
        <w:spacing w:before="120" w:after="120" w:line="288" w:lineRule="auto"/>
        <w:jc w:val="both"/>
        <w:rPr>
          <w:rFonts w:cs="Arial"/>
          <w:szCs w:val="19"/>
        </w:rPr>
      </w:pPr>
      <w:r w:rsidRPr="004E56EC">
        <w:rPr>
          <w:rFonts w:cs="Arial"/>
          <w:szCs w:val="19"/>
        </w:rPr>
        <w:t>Lehota na výkon druhej ex-</w:t>
      </w:r>
      <w:proofErr w:type="spellStart"/>
      <w:r w:rsidRPr="004E56EC">
        <w:rPr>
          <w:rFonts w:cs="Arial"/>
          <w:szCs w:val="19"/>
        </w:rPr>
        <w:t>ante</w:t>
      </w:r>
      <w:proofErr w:type="spellEnd"/>
      <w:r w:rsidRPr="004E56EC">
        <w:rPr>
          <w:rFonts w:cs="Arial"/>
          <w:szCs w:val="19"/>
        </w:rPr>
        <w:t xml:space="preserve"> kontroly je 20 pracovných dní</w:t>
      </w:r>
      <w:del w:id="405" w:author="Andrea Bergmannová" w:date="2018-12-10T16:30:00Z">
        <w:r w:rsidRPr="004E56EC" w:rsidDel="00F1208E">
          <w:rPr>
            <w:rFonts w:cs="Arial"/>
            <w:szCs w:val="19"/>
          </w:rPr>
          <w:delText xml:space="preserve"> od doručenia dokumentácie prijímateľom</w:delText>
        </w:r>
      </w:del>
      <w:r w:rsidRPr="004E56EC">
        <w:rPr>
          <w:rFonts w:cs="Arial"/>
          <w:szCs w:val="19"/>
        </w:rPr>
        <w:t>.</w:t>
      </w:r>
    </w:p>
    <w:p w14:paraId="7A55D2BB" w14:textId="2C732B4B"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w:t>
      </w:r>
      <w:ins w:id="406" w:author="Andrea Bergmannová" w:date="2018-12-10T16:30:00Z">
        <w:r w:rsidR="00F1208E">
          <w:t xml:space="preserve">kompletnú </w:t>
        </w:r>
      </w:ins>
      <w:r w:rsidRPr="0073389C">
        <w:t xml:space="preserve">dokumentáciu z VO </w:t>
      </w:r>
      <w:ins w:id="407" w:author="Andrea Bergmannová" w:date="2018-12-10T16:30:00Z">
        <w:r w:rsidR="00F1208E" w:rsidRPr="00F1208E">
          <w:t>súlade s kapitolou 2.</w:t>
        </w:r>
      </w:ins>
      <w:ins w:id="408" w:author="Andrea Bergmannová" w:date="2018-12-10T16:31:00Z">
        <w:r w:rsidR="00F1208E">
          <w:t>5</w:t>
        </w:r>
      </w:ins>
      <w:ins w:id="409" w:author="Andrea Bergmannová" w:date="2018-12-10T16:30:00Z">
        <w:r w:rsidR="00F1208E" w:rsidRPr="00F1208E">
          <w:t>.</w:t>
        </w:r>
      </w:ins>
      <w:ins w:id="410" w:author="Andrea Bergmannová" w:date="2018-12-10T16:31:00Z">
        <w:r w:rsidR="00F1208E">
          <w:t>5.</w:t>
        </w:r>
      </w:ins>
      <w:ins w:id="411" w:author="Andrea Bergmannová" w:date="2018-12-10T16:30:00Z">
        <w:r w:rsidR="00F1208E" w:rsidRPr="00F1208E">
          <w:t xml:space="preserve"> tejto príručky</w:t>
        </w:r>
      </w:ins>
      <w:del w:id="412" w:author="Andrea Bergmannová" w:date="2018-12-10T16:30:00Z">
        <w:r w:rsidRPr="0073389C" w:rsidDel="00F1208E">
          <w:delText>v plnom rozsahu</w:delText>
        </w:r>
      </w:del>
      <w:r w:rsidRPr="0073389C">
        <w:t xml:space="preserve">.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0D8C59F0"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ins w:id="413" w:author="Andrea Bergmannová" w:date="2018-12-10T16:32:00Z">
        <w:r w:rsidR="00F1208E">
          <w:rPr>
            <w:rFonts w:cs="Arial"/>
            <w:szCs w:val="19"/>
            <w:lang w:val="sk-SK"/>
          </w:rPr>
          <w:t xml:space="preserve"> </w:t>
        </w:r>
        <w:r w:rsidR="00F1208E" w:rsidRPr="00F1208E">
          <w:rPr>
            <w:rFonts w:cs="Arial"/>
            <w:szCs w:val="19"/>
            <w:lang w:val="sk-SK"/>
          </w:rPr>
          <w:t>(v prípade vylúčenia uchádzača/jeho ponuky)</w:t>
        </w:r>
      </w:ins>
      <w:r w:rsidRPr="0073389C">
        <w:rPr>
          <w:rFonts w:cs="Arial"/>
          <w:szCs w:val="19"/>
          <w:lang w:val="sk-SK"/>
        </w:rPr>
        <w:t>;</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6C6C0FB2" w14:textId="44E7AFAE" w:rsidR="004221C7" w:rsidRPr="00462025" w:rsidDel="00F1208E" w:rsidRDefault="006F0C86" w:rsidP="00F1208E">
      <w:pPr>
        <w:spacing w:before="120" w:after="120" w:line="288" w:lineRule="auto"/>
        <w:jc w:val="both"/>
        <w:rPr>
          <w:del w:id="414" w:author="Andrea Bergmannová" w:date="2018-12-10T16:32:00Z"/>
          <w:rFonts w:cs="Arial"/>
          <w:szCs w:val="19"/>
        </w:rPr>
      </w:pPr>
      <w:r w:rsidRPr="006F0C86">
        <w:rPr>
          <w:b/>
          <w:i/>
          <w:color w:val="FF0000"/>
        </w:rPr>
        <w:t>Povinnosť prijímateľa:</w:t>
      </w:r>
      <w:r w:rsidRPr="006F0C86">
        <w:rPr>
          <w:b/>
          <w:i/>
          <w:color w:val="00B0F0"/>
        </w:rPr>
        <w:t xml:space="preserve">  </w:t>
      </w:r>
      <w:ins w:id="415" w:author="Andrea Bergmannová" w:date="2018-12-10T16:32:00Z">
        <w:r w:rsidR="00F1208E" w:rsidRPr="00F1208E">
          <w:rPr>
            <w:rFonts w:cs="Arial"/>
            <w:szCs w:val="19"/>
          </w:rPr>
          <w:t xml:space="preserve">Prijímateľ je povinný predložiť poskytovateľovi pri nadlimitných a podlimitných zákazkách, pri ktorých  bola </w:t>
        </w:r>
        <w:r w:rsidR="00F1208E" w:rsidRPr="00F1208E">
          <w:rPr>
            <w:rFonts w:cs="Arial"/>
            <w:b/>
            <w:szCs w:val="19"/>
          </w:rPr>
          <w:t>predložená len jedna, resp. 2 ponuky</w:t>
        </w:r>
        <w:r w:rsidR="00F1208E" w:rsidRPr="00F1208E">
          <w:rPr>
            <w:rFonts w:cs="Arial"/>
            <w:szCs w:val="19"/>
          </w:rPr>
          <w:t xml:space="preserve"> v zmysle </w:t>
        </w:r>
        <w:r w:rsidR="00F1208E" w:rsidRPr="00F1208E">
          <w:rPr>
            <w:rFonts w:cs="Arial"/>
            <w:b/>
            <w:szCs w:val="19"/>
          </w:rPr>
          <w:t>§ 57 ods. 2 ZVO</w:t>
        </w:r>
        <w:r w:rsidR="00F1208E" w:rsidRPr="00F1208E">
          <w:rPr>
            <w:rFonts w:cs="Arial"/>
            <w:szCs w:val="19"/>
          </w:rPr>
          <w:t xml:space="preserve"> odôvodnenie nezrušenia postupu zadávania zákazky. V prípade, že </w:t>
        </w:r>
        <w:r w:rsidR="00F1208E" w:rsidRPr="00F1208E">
          <w:rPr>
            <w:rFonts w:cs="Arial"/>
            <w:b/>
            <w:szCs w:val="19"/>
          </w:rPr>
          <w:t>cena v ponuke uchádzača</w:t>
        </w:r>
        <w:r w:rsidR="00F1208E" w:rsidRPr="00F1208E">
          <w:rPr>
            <w:rFonts w:cs="Arial"/>
            <w:szCs w:val="19"/>
          </w:rPr>
          <w:t xml:space="preserve">, ktorý bol vyhodnotený </w:t>
        </w:r>
        <w:r w:rsidR="00F1208E" w:rsidRPr="00F1208E">
          <w:rPr>
            <w:rFonts w:cs="Arial"/>
            <w:b/>
            <w:szCs w:val="19"/>
          </w:rPr>
          <w:t>ako úspešný, je vyššia ako predpokladaná hodnota zákazky</w:t>
        </w:r>
        <w:r w:rsidR="00F1208E" w:rsidRPr="00F1208E">
          <w:rPr>
            <w:rFonts w:cs="Arial"/>
            <w:szCs w:val="19"/>
          </w:rPr>
          <w:t xml:space="preserve">, poskytovateľ požaduje od prijímateľa odôvodnenie, prečo predmetný postup zadávania zákazky nezrušil, ak nejde o zákazku realizovanú cez EKS. V prípade, že v rámci použitého postupu zadávania zákazky bola predložená len jedna ponuka a prijímateľ použitý postup zadávania zákazky nezrušil, je povinný v súlade s </w:t>
        </w:r>
        <w:r w:rsidR="00F1208E" w:rsidRPr="00F1208E">
          <w:rPr>
            <w:rFonts w:cs="Arial"/>
            <w:b/>
            <w:szCs w:val="19"/>
          </w:rPr>
          <w:t>§ 57 ods. 2 ZVO</w:t>
        </w:r>
        <w:r w:rsidR="00F1208E" w:rsidRPr="00F1208E">
          <w:rPr>
            <w:rFonts w:cs="Arial"/>
            <w:szCs w:val="19"/>
          </w:rPr>
          <w:t xml:space="preserve"> zverejniť v profile </w:t>
        </w:r>
        <w:r w:rsidR="00F1208E" w:rsidRPr="00F1208E">
          <w:rPr>
            <w:rFonts w:cs="Arial"/>
            <w:b/>
            <w:szCs w:val="19"/>
          </w:rPr>
          <w:t>odôvodnenie</w:t>
        </w:r>
        <w:r w:rsidR="00F1208E" w:rsidRPr="00F1208E">
          <w:rPr>
            <w:rFonts w:cs="Arial"/>
            <w:szCs w:val="19"/>
          </w:rPr>
          <w:t xml:space="preserve">, prečo verejné obstarávanie nezrušil. Zároveň je poskytovateľ v prípade </w:t>
        </w:r>
        <w:r w:rsidR="00F1208E" w:rsidRPr="00F1208E">
          <w:rPr>
            <w:rFonts w:cs="Arial"/>
            <w:b/>
            <w:szCs w:val="19"/>
          </w:rPr>
          <w:t>VO s jednou ponukou</w:t>
        </w:r>
        <w:r w:rsidR="00F1208E" w:rsidRPr="00F1208E">
          <w:rPr>
            <w:rFonts w:cs="Arial"/>
            <w:szCs w:val="19"/>
          </w:rPr>
          <w:t xml:space="preserve"> povinný požiadať ÚVO o vykonanie kontroly verejného obstarávania, ak ide o podlimitnú zákazku bez využitia elektronického trhoviska alebo nadlimitnú zákazku, v rámci ktorej nebolo vydané rozhodnutie podľa § 175 ods. 1 alebo ods. 4 ZVO a poskytovateľ neidentifikoval v postupe zadávania zákazky nedostatky s vplyvom alebo možným vplyvom na výsledok VO. Následný postup poskytovateľa bude vyplývať z výsledku tejto kontroly. Ustanovenia týkajúce sa prípadu, že bola predložená jedna ponuka sa </w:t>
        </w:r>
        <w:r w:rsidR="00F1208E" w:rsidRPr="00F1208E">
          <w:rPr>
            <w:rFonts w:cs="Arial"/>
            <w:b/>
            <w:szCs w:val="19"/>
          </w:rPr>
          <w:t>nevzťahujú na zákazky</w:t>
        </w:r>
        <w:r w:rsidR="00F1208E" w:rsidRPr="00F1208E">
          <w:rPr>
            <w:rFonts w:cs="Arial"/>
            <w:szCs w:val="19"/>
          </w:rPr>
          <w:t xml:space="preserve"> s nízkymi hodnotami podľa § 117 ZVO a zákazky s využitím elektronického trhoviska.</w:t>
        </w:r>
        <w:r w:rsidR="00F1208E">
          <w:rPr>
            <w:rFonts w:cs="Arial"/>
            <w:szCs w:val="19"/>
          </w:rPr>
          <w:t xml:space="preserve"> </w:t>
        </w:r>
      </w:ins>
      <w:del w:id="416" w:author="Andrea Bergmannová" w:date="2018-12-10T16:32:00Z">
        <w:r w:rsidR="004221C7" w:rsidRPr="00462025" w:rsidDel="00F1208E">
          <w:rPr>
            <w:rFonts w:cs="Arial"/>
            <w:szCs w:val="19"/>
          </w:rPr>
          <w:delTex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delText>
        </w:r>
      </w:del>
    </w:p>
    <w:p w14:paraId="77E6439D" w14:textId="45596EE3" w:rsidR="006F0C86" w:rsidRPr="006F0C86" w:rsidDel="00F1208E" w:rsidRDefault="004221C7" w:rsidP="00F1208E">
      <w:pPr>
        <w:spacing w:before="120" w:after="120" w:line="288" w:lineRule="auto"/>
        <w:jc w:val="both"/>
        <w:rPr>
          <w:del w:id="417" w:author="Andrea Bergmannová" w:date="2018-12-10T16:32:00Z"/>
        </w:rPr>
      </w:pPr>
      <w:del w:id="418" w:author="Andrea Bergmannová" w:date="2018-12-10T16:32:00Z">
        <w:r w:rsidRPr="00462025" w:rsidDel="00F1208E">
          <w:rPr>
            <w:rFonts w:cs="Arial"/>
            <w:szCs w:val="19"/>
          </w:rPr>
          <w:delText xml:space="preserve">Vyššie uvedená povinnosť prijímateľa </w:delText>
        </w:r>
        <w:r w:rsidRPr="00462025" w:rsidDel="00F1208E">
          <w:delText>sa nevzťahuje na zákazky s nízkymi hodnotami podľa § 117 ZVO.</w:delText>
        </w:r>
        <w:r w:rsidRPr="00494514" w:rsidDel="00F1208E">
          <w:rPr>
            <w:rFonts w:cs="Arial"/>
            <w:szCs w:val="19"/>
          </w:rPr>
          <w:delText xml:space="preserve"> </w:delText>
        </w:r>
      </w:del>
    </w:p>
    <w:p w14:paraId="7A55D2D7" w14:textId="270E983C"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del w:id="419" w:author="Andrea Bergmannová" w:date="2018-12-10T16:33:00Z">
        <w:r w:rsidR="004221C7" w:rsidDel="00F1208E">
          <w:rPr>
            <w:rFonts w:cs="Arial"/>
            <w:szCs w:val="19"/>
          </w:rPr>
          <w:delText xml:space="preserve"> </w:delText>
        </w:r>
        <w:r w:rsidR="00F0718F" w:rsidDel="00F1208E">
          <w:rPr>
            <w:rFonts w:cs="Arial"/>
            <w:szCs w:val="19"/>
          </w:rPr>
          <w:delText>/</w:delText>
        </w:r>
      </w:del>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w:t>
      </w:r>
      <w:ins w:id="420" w:author="Andrea Bergmannová" w:date="2018-12-10T16:33:00Z">
        <w:r w:rsidR="00F1208E">
          <w:t xml:space="preserve"> v lehote na výkon kontroly </w:t>
        </w:r>
      </w:ins>
      <w:r w:rsidRPr="0073389C">
        <w:t xml:space="preserve"> </w:t>
      </w:r>
      <w:ins w:id="421" w:author="Andrea Bergmannová" w:date="2018-12-10T16:33:00Z">
        <w:r w:rsidR="00F1208E">
          <w:t>(</w:t>
        </w:r>
      </w:ins>
      <w:r w:rsidRPr="0073389C">
        <w:rPr>
          <w:b/>
        </w:rPr>
        <w:t>do 20 pracovných dní</w:t>
      </w:r>
      <w:ins w:id="422" w:author="Andrea Bergmannová" w:date="2018-12-10T16:34:00Z">
        <w:r w:rsidR="00F1208E">
          <w:rPr>
            <w:b/>
          </w:rPr>
          <w:t>)</w:t>
        </w:r>
      </w:ins>
      <w:r w:rsidRPr="0073389C">
        <w:rPr>
          <w:b/>
        </w:rPr>
        <w:t xml:space="preserve"> </w:t>
      </w:r>
      <w:del w:id="423" w:author="Andrea Bergmannová" w:date="2018-12-10T16:34:00Z">
        <w:r w:rsidRPr="0073389C" w:rsidDel="00F1208E">
          <w:rPr>
            <w:b/>
          </w:rPr>
          <w:lastRenderedPageBreak/>
          <w:delText>odo dňa predloženia príslušnej dokumentácie</w:delText>
        </w:r>
        <w:r w:rsidR="004221C7" w:rsidDel="00F1208E">
          <w:rPr>
            <w:b/>
          </w:rPr>
          <w:delText xml:space="preserve"> na kontrolu poskytovateľovi</w:delText>
        </w:r>
        <w:r w:rsidRPr="0073389C" w:rsidDel="00F1208E">
          <w:delText xml:space="preserve">, pričom </w:delText>
        </w:r>
        <w:r w:rsidR="00C7417C" w:rsidRPr="00C7417C" w:rsidDel="00F1208E">
          <w:delText>predložením</w:delText>
        </w:r>
        <w:r w:rsidR="00C7417C" w:rsidDel="00F1208E">
          <w:delText xml:space="preserve"> </w:delText>
        </w:r>
        <w:r w:rsidRPr="0073389C" w:rsidDel="00F1208E">
          <w:delText xml:space="preserve"> dokumentácie sa rozumie prijatie dokumentácie poskytovateľom </w:delText>
        </w:r>
      </w:del>
      <w:r w:rsidRPr="0073389C">
        <w:t>v písomnej forme</w:t>
      </w:r>
      <w:ins w:id="424" w:author="Andrea Bergmannová" w:date="2018-12-10T16:34:00Z">
        <w:r w:rsidR="00F1208E">
          <w:t>.</w:t>
        </w:r>
      </w:ins>
      <w:r w:rsidRPr="0073389C">
        <w:t xml:space="preserve"> </w:t>
      </w:r>
      <w:del w:id="425" w:author="Andrea Bergmannová" w:date="2018-12-10T16:34:00Z">
        <w:r w:rsidRPr="0073389C" w:rsidDel="00F1208E">
          <w:delText>(u</w:delText>
        </w:r>
      </w:del>
      <w:ins w:id="426" w:author="Andrea Bergmannová" w:date="2018-12-10T16:34:00Z">
        <w:r w:rsidR="00F1208E">
          <w:t>U</w:t>
        </w:r>
      </w:ins>
      <w:r w:rsidRPr="0073389C">
        <w:t>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del w:id="427" w:author="Andrea Bergmannová" w:date="2018-12-10T16:34:00Z">
        <w:r w:rsidRPr="0073389C" w:rsidDel="00F1208E">
          <w:delText>)</w:delText>
        </w:r>
      </w:del>
      <w:r w:rsidRPr="0073389C">
        <w:t>.</w:t>
      </w:r>
    </w:p>
    <w:p w14:paraId="7A55D2D8" w14:textId="20C50D48" w:rsidR="009D7F63" w:rsidRPr="0073389C" w:rsidRDefault="009D7F63" w:rsidP="009D7F63">
      <w:pPr>
        <w:spacing w:before="120" w:after="120" w:line="288" w:lineRule="auto"/>
        <w:jc w:val="both"/>
      </w:pPr>
    </w:p>
    <w:p w14:paraId="472F87D2" w14:textId="332813FA" w:rsidR="00D1430A" w:rsidRDefault="00D1430A" w:rsidP="00D1430A">
      <w:pPr>
        <w:spacing w:before="120" w:after="120" w:line="288" w:lineRule="auto"/>
        <w:jc w:val="both"/>
        <w:rPr>
          <w:ins w:id="428" w:author="Andrea Bergmannová" w:date="2018-12-10T16:35:00Z"/>
          <w:rFonts w:cs="Arial"/>
          <w:szCs w:val="19"/>
        </w:rPr>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w:t>
      </w:r>
      <w:del w:id="429" w:author="Andrea Bergmannová" w:date="2018-12-10T16:34:00Z">
        <w:r w:rsidRPr="00D1430A" w:rsidDel="00F1208E">
          <w:delText>nová lehota</w:delText>
        </w:r>
        <w:r w:rsidR="00C20764" w:rsidRPr="00D1430A" w:rsidDel="00F1208E">
          <w:delText xml:space="preserve"> </w:delText>
        </w:r>
      </w:del>
      <w:ins w:id="430" w:author="Andrea Bergmannová" w:date="2018-12-10T16:34:00Z">
        <w:r w:rsidR="00F1208E" w:rsidRPr="00D1430A">
          <w:t>lehot</w:t>
        </w:r>
        <w:r w:rsidR="00F1208E">
          <w:t>y</w:t>
        </w:r>
        <w:r w:rsidR="00F1208E" w:rsidRPr="00D1430A">
          <w:t xml:space="preserve"> </w:t>
        </w:r>
      </w:ins>
      <w:del w:id="431" w:author="Andrea Bergmannová" w:date="2018-12-10T16:34:00Z">
        <w:r w:rsidR="00C20764" w:rsidDel="00F1208E">
          <w:rPr>
            <w:rFonts w:cs="Arial"/>
            <w:szCs w:val="19"/>
          </w:rPr>
          <w:delText>20 pracovných dní</w:delText>
        </w:r>
        <w:r w:rsidRPr="00D1430A" w:rsidDel="00F1208E">
          <w:rPr>
            <w:rFonts w:cs="Arial"/>
            <w:szCs w:val="19"/>
          </w:rPr>
          <w:delText xml:space="preserve"> </w:delText>
        </w:r>
      </w:del>
      <w:r w:rsidRPr="00D1430A">
        <w:rPr>
          <w:rFonts w:cs="Arial"/>
          <w:szCs w:val="19"/>
        </w:rPr>
        <w:t>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41705A0" w14:textId="023F6D4C" w:rsidR="00F1208E" w:rsidRDefault="00F1208E" w:rsidP="00D1430A">
      <w:pPr>
        <w:spacing w:before="120" w:after="120" w:line="288" w:lineRule="auto"/>
        <w:jc w:val="both"/>
        <w:rPr>
          <w:ins w:id="432" w:author="Andrea Bergmannová" w:date="2018-12-10T16:36:00Z"/>
          <w:rFonts w:cs="Arial"/>
          <w:szCs w:val="19"/>
        </w:rPr>
      </w:pPr>
      <w:ins w:id="433" w:author="Andrea Bergmannová" w:date="2018-12-10T16:35:00Z">
        <w:r w:rsidRPr="00F1208E">
          <w:rPr>
            <w:rFonts w:cs="Arial"/>
            <w:szCs w:val="19"/>
          </w:rPr>
          <w:t>Finančná kontrola VO sa považuje za ukončenú zaslaním správy z kontroly VO prijímateľovi.</w:t>
        </w:r>
      </w:ins>
    </w:p>
    <w:p w14:paraId="1AAAC27C" w14:textId="23F3DE9F" w:rsidR="00F1208E" w:rsidRPr="00D1430A" w:rsidRDefault="00F1208E" w:rsidP="00D1430A">
      <w:pPr>
        <w:spacing w:before="120" w:after="120" w:line="288" w:lineRule="auto"/>
        <w:jc w:val="both"/>
      </w:pPr>
      <w:ins w:id="434" w:author="Andrea Bergmannová" w:date="2018-12-10T16:36:00Z">
        <w:r w:rsidRPr="00F1208E">
          <w:rPr>
            <w:rFonts w:cs="Arial"/>
            <w:szCs w:val="19"/>
          </w:rPr>
          <w:t>V prípade, ak poskytovateľ</w:t>
        </w:r>
        <w:r w:rsidRPr="00F1208E" w:rsidDel="006526CF">
          <w:rPr>
            <w:rFonts w:cs="Arial"/>
            <w:szCs w:val="19"/>
          </w:rPr>
          <w:t xml:space="preserve"> </w:t>
        </w:r>
        <w:r w:rsidRPr="00F1208E">
          <w:rPr>
            <w:rFonts w:cs="Arial"/>
            <w:szCs w:val="19"/>
          </w:rPr>
          <w:t xml:space="preserve">nezašle/neoboznámi prijímateľa so závermi z  finančnej kontroly z VO v lehote 20 pracovných dní, prijímateľ </w:t>
        </w:r>
        <w:r w:rsidRPr="00F1208E">
          <w:rPr>
            <w:rFonts w:cs="Arial"/>
            <w:b/>
            <w:szCs w:val="19"/>
          </w:rPr>
          <w:t>je oprávnený</w:t>
        </w:r>
        <w:r w:rsidRPr="00F1208E">
          <w:rPr>
            <w:rFonts w:cs="Arial"/>
            <w:szCs w:val="19"/>
          </w:rPr>
          <w:t xml:space="preserve"> </w:t>
        </w:r>
        <w:r w:rsidRPr="00F1208E">
          <w:rPr>
            <w:rFonts w:cs="Arial"/>
            <w:b/>
            <w:szCs w:val="19"/>
          </w:rPr>
          <w:t>pozastaviť realizáciu</w:t>
        </w:r>
        <w:r w:rsidRPr="00F1208E">
          <w:rPr>
            <w:rFonts w:cs="Arial"/>
            <w:szCs w:val="19"/>
          </w:rPr>
          <w:t xml:space="preserve"> </w:t>
        </w:r>
        <w:r w:rsidRPr="00F1208E">
          <w:rPr>
            <w:rFonts w:cs="Arial"/>
            <w:b/>
            <w:szCs w:val="19"/>
          </w:rPr>
          <w:t>projektu</w:t>
        </w:r>
        <w:r w:rsidRPr="00F1208E">
          <w:rPr>
            <w:rFonts w:cs="Arial"/>
            <w:szCs w:val="19"/>
          </w:rPr>
          <w:t xml:space="preserve"> do času doručenia/oboznámenia záverov z  finančnej kontroly VO.</w:t>
        </w:r>
      </w:ins>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2499ED24"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 xml:space="preserve">V prípade, že prijímateľ neodstránil protiprávny stav, je poskytovateľ oprávnený uplatniť ex </w:t>
      </w:r>
      <w:proofErr w:type="spellStart"/>
      <w:r w:rsidR="00B73EC8" w:rsidRPr="00B73EC8">
        <w:t>ante</w:t>
      </w:r>
      <w:proofErr w:type="spellEnd"/>
      <w:r w:rsidR="00B73EC8" w:rsidRPr="00B73EC8">
        <w:t xml:space="preserve"> finančnú opravu pred podpisom zmluvy s úspešným uchádzačom iba v prípade, ak by opakovaním procesu VO vznikli vysoké dodatočné náklady  a zároveň nebol odstránený protiprávny stav konštatovaný v predbežných záveroch 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5472023F" w:rsidR="004221C7" w:rsidRDefault="007B2419" w:rsidP="00BF23E3">
      <w:pPr>
        <w:spacing w:before="120" w:after="120" w:line="288" w:lineRule="auto"/>
        <w:jc w:val="both"/>
      </w:pPr>
      <w:r w:rsidRPr="007B2419">
        <w:t>V prípade ak poskytovateľ</w:t>
      </w:r>
      <w:r w:rsidRPr="007B2419" w:rsidDel="006526CF">
        <w:t xml:space="preserve"> </w:t>
      </w:r>
      <w:r w:rsidRPr="007B2419">
        <w:t xml:space="preserve">identifikuje nedodržanie </w:t>
      </w:r>
      <w:r w:rsidR="00B73EC8">
        <w:t>pravidiel</w:t>
      </w:r>
      <w:r w:rsidR="00B73EC8" w:rsidRPr="007B2419">
        <w:t xml:space="preserve"> </w:t>
      </w:r>
      <w:r w:rsidRPr="007B2419">
        <w:t>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62774439" w14:textId="77777777" w:rsidR="006E4DBE" w:rsidRPr="006E4DBE" w:rsidRDefault="006E4DBE" w:rsidP="006E4DBE">
      <w:pPr>
        <w:spacing w:before="120" w:after="120" w:line="288" w:lineRule="auto"/>
        <w:jc w:val="both"/>
      </w:pPr>
      <w:r w:rsidRPr="006E4DBE">
        <w:t xml:space="preserve">ÚVO vykonáva kontrolu </w:t>
      </w:r>
      <w:r w:rsidRPr="006E4DBE">
        <w:rPr>
          <w:b/>
        </w:rPr>
        <w:t>nadlimitných zákaziek</w:t>
      </w:r>
      <w:r w:rsidRPr="006E4DBE">
        <w:t xml:space="preserve"> v rámci druhej ex-</w:t>
      </w:r>
      <w:proofErr w:type="spellStart"/>
      <w:r w:rsidRPr="006E4DBE">
        <w:t>ante</w:t>
      </w:r>
      <w:proofErr w:type="spellEnd"/>
      <w:r w:rsidRPr="006E4DBE">
        <w:t xml:space="preserve"> kontroly na základe podnetu prijímateľa podľa § 169 ods. 1 písm. b) v spojení s § 169 ods. 2 ZVO vo fáze pred uzavretím zmluvy, </w:t>
      </w:r>
      <w:r w:rsidRPr="006E4DBE">
        <w:lastRenderedPageBreak/>
        <w:t>koncesnej zmluvy alebo rámcovej dohody, pred ukončením súťaže návrhov, pred zadaním zákazky na základe rámcovej dohody alebo pred ukončením postupu inovatívneho partnerstva.</w:t>
      </w:r>
    </w:p>
    <w:p w14:paraId="14812AC2"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Podnet na výkon kontroly podľa § 169 ods. 2 ZVO podáva prijímateľ na základe vyzvania poskytovateľa.</w:t>
      </w:r>
    </w:p>
    <w:p w14:paraId="3A52051B" w14:textId="7869833B"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RO, operačného programu, názvu a čísla projektu, </w:t>
      </w:r>
      <w:r w:rsidR="006077B1" w:rsidRPr="006077B1">
        <w:t>kódu VO z ITMS 2014+,</w:t>
      </w:r>
      <w:r w:rsidR="006077B1">
        <w:t xml:space="preserve"> </w:t>
      </w:r>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77777777" w:rsidR="006E4DBE" w:rsidRPr="006E4DBE" w:rsidRDefault="006E4DBE" w:rsidP="006E4DBE">
      <w:pPr>
        <w:spacing w:before="120" w:after="120" w:line="288" w:lineRule="auto"/>
        <w:jc w:val="both"/>
      </w:pPr>
      <w:r w:rsidRPr="006E4DBE">
        <w:t xml:space="preserve">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14:paraId="04B4379C" w14:textId="77777777" w:rsidR="006E4DBE" w:rsidRPr="006E4DBE" w:rsidRDefault="006E4DBE" w:rsidP="006E4DBE">
      <w:pPr>
        <w:spacing w:before="120" w:after="120" w:line="288" w:lineRule="auto"/>
        <w:jc w:val="both"/>
      </w:pPr>
      <w:r w:rsidRPr="006E4DBE">
        <w:t>Ak poskytovateľ zistí nezistí nedostatky, resp. ak zistí nedostatky, ktoré je možné postupmi v zmysle ZVO odstrániť (napr. opätovné vyhodnotenie podmienok účasti alebo ponúk), vyzve prijímateľa na zaslanie podnetu na ÚVO podľa § 169 ods. 1 písm. b) v spojení s § 169 ods. 2 ZVO.</w:t>
      </w:r>
    </w:p>
    <w:p w14:paraId="10C61BBD" w14:textId="77777777" w:rsidR="006E4DBE" w:rsidRPr="006E4DBE" w:rsidRDefault="006E4DBE" w:rsidP="006E4DBE">
      <w:pPr>
        <w:spacing w:before="120" w:after="120" w:line="288" w:lineRule="auto"/>
        <w:jc w:val="both"/>
      </w:pPr>
      <w:r w:rsidRPr="006E4DBE">
        <w:t>Ak poskytovateľ zistí porušenie pravidiel a postupov VO, ktoré mali alebo mohli mať vplyv na výsledok VO a nie je možné odstrániť protiprávny stav, v prípade, že prijímateľ preukáže, že opakovaním procesu VO by vznikli vysoké dodatočné náklady, poskytovateľ vyzve prijímateľa aby podal Podnet na výkon kontroly podľa § 169 ods. 2 ZVO.</w:t>
      </w:r>
    </w:p>
    <w:p w14:paraId="1B22E0C1" w14:textId="5C3D79F0"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w:t>
      </w:r>
      <w:del w:id="435" w:author="Andrea Bergmannová" w:date="2018-12-10T16:36:00Z">
        <w:r w:rsidRPr="006E4DBE" w:rsidDel="00774183">
          <w:delText xml:space="preserve">15 </w:delText>
        </w:r>
      </w:del>
      <w:ins w:id="436" w:author="Andrea Bergmannová" w:date="2018-12-10T16:36:00Z">
        <w:r w:rsidR="00774183" w:rsidRPr="006E4DBE">
          <w:t>1</w:t>
        </w:r>
        <w:r w:rsidR="00774183">
          <w:t>0</w:t>
        </w:r>
        <w:r w:rsidR="00774183" w:rsidRPr="006E4DBE">
          <w:t xml:space="preserve"> </w:t>
        </w:r>
      </w:ins>
      <w:r w:rsidRPr="006E4DBE">
        <w:t xml:space="preserve">pracovných dní odo dňa doručenia právoplatného rozhodnutia ÚVO prijímateľovi návrh správy/správu z kontroly VO. </w:t>
      </w:r>
    </w:p>
    <w:p w14:paraId="2414FD58" w14:textId="77777777" w:rsidR="006E4DBE" w:rsidRPr="006E4DBE" w:rsidRDefault="006E4DBE" w:rsidP="006E4DBE">
      <w:pPr>
        <w:spacing w:before="120" w:after="120" w:line="288" w:lineRule="auto"/>
        <w:jc w:val="both"/>
      </w:pPr>
      <w:r w:rsidRPr="006E4DBE">
        <w:t>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správu z kontroly, ktorá obsahuje nesúhlas s podpísaním zmluvy s úspešným uchádzačom.</w:t>
      </w:r>
    </w:p>
    <w:p w14:paraId="5447D968" w14:textId="3C03D9A9" w:rsidR="006E4DBE" w:rsidRPr="006E4DBE" w:rsidRDefault="006E4DBE" w:rsidP="006E4DBE">
      <w:pPr>
        <w:spacing w:before="120" w:after="120" w:line="288" w:lineRule="auto"/>
        <w:jc w:val="both"/>
      </w:pPr>
      <w:r w:rsidRPr="006E4DBE">
        <w:t xml:space="preserve">Ak poskytovateľ zistí porušenie </w:t>
      </w:r>
      <w:r w:rsidR="00B73EC8">
        <w:t>pravidiel</w:t>
      </w:r>
      <w:r w:rsidRPr="006E4DBE">
        <w:t xml:space="preserve">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w:t>
      </w:r>
      <w:proofErr w:type="spellStart"/>
      <w:r w:rsidRPr="006E4DBE">
        <w:t>ŽoP</w:t>
      </w:r>
      <w:proofErr w:type="spellEnd"/>
      <w:r w:rsidRPr="006E4DBE">
        <w:t xml:space="preserve">), poskytovateľ zašle prijímateľovi návrh správy z kontroly. V prípade, že prijímateľ preukáže, že opakovaním procesu VO by vznikli vysoké dodatočné náklady, je poskytovateľ oprávnený uplatniť ex </w:t>
      </w:r>
      <w:proofErr w:type="spellStart"/>
      <w:r w:rsidRPr="006E4DBE">
        <w:t>ante</w:t>
      </w:r>
      <w:proofErr w:type="spellEnd"/>
      <w:r w:rsidRPr="006E4DBE">
        <w:t xml:space="preserve"> finančnú opravu pred podpisom zmluvy s úspešným uchádzačom. V prípade, že nie je možné preukázať, že opakovaním procesu VO by vznikli vysoké dodatočné náklady, poskytovateľ konštatuje nesúhlas s podpísaním zmluvy s úspešným uchádzačom a vyzve prijímateľa, aby zrušil použitý postup zadávania zákazky a odporučí mu vyhlásiť nové verejné obstarávanie.</w:t>
      </w:r>
    </w:p>
    <w:p w14:paraId="636C4CB6" w14:textId="77777777"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w:t>
      </w:r>
      <w:r w:rsidRPr="006E4DBE">
        <w:lastRenderedPageBreak/>
        <w:t xml:space="preserve">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2" w:history="1">
        <w:r w:rsidRPr="006E4DBE">
          <w:rPr>
            <w:rStyle w:val="Hypertextovprepojenie"/>
          </w:rPr>
          <w:t>vo.sep@minv.sk</w:t>
        </w:r>
      </w:hyperlink>
      <w:r w:rsidRPr="006E4DBE">
        <w:t>).</w:t>
      </w:r>
    </w:p>
    <w:p w14:paraId="27D57CE8" w14:textId="77777777"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425A09B" w14:textId="77777777" w:rsidR="006E4DBE" w:rsidRPr="006E4DBE" w:rsidRDefault="006E4DBE" w:rsidP="006E4DBE">
      <w:pPr>
        <w:spacing w:before="120" w:after="120" w:line="288" w:lineRule="auto"/>
        <w:jc w:val="both"/>
      </w:pPr>
      <w:r w:rsidRPr="006E4DBE">
        <w:rPr>
          <w:b/>
          <w:i/>
        </w:rPr>
        <w:t>Povinnosť prijímateľa:</w:t>
      </w:r>
      <w:r w:rsidRPr="006E4DBE">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3" w:history="1">
        <w:r w:rsidRPr="006E4DBE">
          <w:rPr>
            <w:rStyle w:val="Hypertextovprepojenie"/>
          </w:rPr>
          <w:t>vo.sep@minv.sk</w:t>
        </w:r>
      </w:hyperlink>
      <w:r w:rsidRPr="006E4DBE">
        <w:t>).</w:t>
      </w:r>
    </w:p>
    <w:p w14:paraId="728F295B" w14:textId="77777777" w:rsidR="006E4DBE" w:rsidRPr="006E4DBE" w:rsidRDefault="006E4DBE" w:rsidP="006E4DBE">
      <w:pPr>
        <w:spacing w:before="120" w:after="120" w:line="288" w:lineRule="auto"/>
        <w:jc w:val="both"/>
      </w:pPr>
      <w:r w:rsidRPr="006E4DBE">
        <w:t xml:space="preserve">V prípade, že právoplatné rozhodnutie ÚVO nepotvrdí predbežné závery poskytovateľa týkajúce sa porušenia pravidiel a postupov VO, ktoré mali alebo mohli mať vplyv na výsledok VO a nie je možné odstrániť protiprávny stav, je poskytovateľ oprávnený uplatniť ex </w:t>
      </w:r>
      <w:proofErr w:type="spellStart"/>
      <w:r w:rsidRPr="006E4DBE">
        <w:t>ante</w:t>
      </w:r>
      <w:proofErr w:type="spellEnd"/>
      <w:r w:rsidRPr="006E4DBE">
        <w:t xml:space="preserv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konštatuje nesúhlas s podpísaním zmluvy s úspešným uchádzačom a vyzve prijímateľa, aby zrušil použitý postup zadávania zákazky a odporučí vyhlásiť nové verejné obstarávanie.</w:t>
      </w:r>
    </w:p>
    <w:p w14:paraId="1706CC54" w14:textId="77777777" w:rsidR="006E4DBE" w:rsidRDefault="006E4DBE" w:rsidP="009D7F63">
      <w:pPr>
        <w:spacing w:before="120" w:after="120" w:line="288" w:lineRule="auto"/>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4F479443"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 xml:space="preserve">okrem prípadov kedy je účinnosť zmluvy viazaná na odkladaciu podmienku (napr. </w:t>
      </w:r>
      <w:ins w:id="437" w:author="Andrea Bergmannová" w:date="2018-12-10T16:37:00Z">
        <w:r w:rsidR="00774183">
          <w:rPr>
            <w:rFonts w:ascii="Arial" w:hAnsi="Arial" w:cs="Arial"/>
            <w:sz w:val="19"/>
            <w:szCs w:val="19"/>
            <w:lang w:val="sk-SK"/>
          </w:rPr>
          <w:t xml:space="preserve">na </w:t>
        </w:r>
      </w:ins>
      <w:r w:rsidR="003E07AA" w:rsidRPr="00937DBD">
        <w:rPr>
          <w:rFonts w:ascii="Arial" w:hAnsi="Arial" w:cs="Arial"/>
          <w:sz w:val="19"/>
          <w:szCs w:val="19"/>
          <w:lang w:val="sk-SK"/>
        </w:rPr>
        <w:t>podpis zmluvy o</w:t>
      </w:r>
      <w:r w:rsidR="003E07AA">
        <w:rPr>
          <w:rFonts w:ascii="Arial" w:hAnsi="Arial" w:cs="Arial"/>
          <w:sz w:val="19"/>
          <w:szCs w:val="19"/>
          <w:lang w:val="sk-SK"/>
        </w:rPr>
        <w:t> </w:t>
      </w:r>
      <w:r w:rsidR="003E07AA" w:rsidRPr="00937DBD">
        <w:rPr>
          <w:rFonts w:ascii="Arial" w:hAnsi="Arial" w:cs="Arial"/>
          <w:sz w:val="19"/>
          <w:szCs w:val="19"/>
          <w:lang w:val="sk-SK"/>
        </w:rPr>
        <w:t>NFP</w:t>
      </w:r>
      <w:ins w:id="438" w:author="Andrea Bergmannová" w:date="2018-12-10T16:37:00Z">
        <w:r w:rsidR="00774183" w:rsidRPr="00774183">
          <w:rPr>
            <w:rFonts w:ascii="Arial" w:hAnsi="Arial" w:cs="Arial"/>
            <w:color w:val="auto"/>
            <w:sz w:val="19"/>
            <w:szCs w:val="19"/>
            <w:lang w:val="sk-SK"/>
          </w:rPr>
          <w:t xml:space="preserve"> </w:t>
        </w:r>
        <w:r w:rsidR="00774183" w:rsidRPr="00774183">
          <w:rPr>
            <w:rFonts w:ascii="Arial" w:hAnsi="Arial" w:cs="Arial"/>
            <w:sz w:val="19"/>
            <w:szCs w:val="19"/>
            <w:lang w:val="sk-SK"/>
          </w:rPr>
          <w:t>alebo na deň doručenia správy z kontroly VO so schvaľujúcim výrokom a pod.</w:t>
        </w:r>
      </w:ins>
      <w:r w:rsidR="003E07AA" w:rsidRPr="00937DBD">
        <w:rPr>
          <w:rFonts w:ascii="Arial" w:hAnsi="Arial" w:cs="Arial"/>
          <w:sz w:val="19"/>
          <w:szCs w:val="19"/>
          <w:lang w:val="sk-SK"/>
        </w:rPr>
        <w:t>)</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1A28FF4D" w14:textId="77777777" w:rsidR="007E728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r w:rsidR="007E728A">
        <w:rPr>
          <w:rFonts w:ascii="Arial" w:hAnsi="Arial" w:cs="Arial"/>
          <w:color w:val="auto"/>
          <w:sz w:val="19"/>
          <w:szCs w:val="19"/>
          <w:lang w:val="sk-SK"/>
        </w:rPr>
        <w:t>:</w:t>
      </w:r>
    </w:p>
    <w:p w14:paraId="069511E7" w14:textId="77777777" w:rsidR="00774183" w:rsidRDefault="007E728A">
      <w:pPr>
        <w:pStyle w:val="Default"/>
        <w:numPr>
          <w:ilvl w:val="0"/>
          <w:numId w:val="117"/>
        </w:numPr>
        <w:spacing w:before="120" w:after="120" w:line="288" w:lineRule="auto"/>
        <w:jc w:val="both"/>
        <w:rPr>
          <w:ins w:id="439" w:author="Andrea Bergmannová" w:date="2018-12-10T16:38:00Z"/>
          <w:rFonts w:ascii="Arial" w:hAnsi="Arial" w:cs="Arial"/>
          <w:color w:val="auto"/>
          <w:sz w:val="19"/>
          <w:szCs w:val="19"/>
          <w:lang w:val="sk-SK"/>
        </w:rPr>
        <w:pPrChange w:id="440" w:author="Andrea Bergmannová" w:date="2018-12-10T16:37:00Z">
          <w:pPr>
            <w:pStyle w:val="Default"/>
            <w:spacing w:before="120" w:after="120" w:line="288" w:lineRule="auto"/>
            <w:jc w:val="both"/>
          </w:pPr>
        </w:pPrChange>
      </w:pPr>
      <w:del w:id="441" w:author="Andrea Bergmannová" w:date="2018-12-10T16:37:00Z">
        <w:r w:rsidDel="00774183">
          <w:rPr>
            <w:rFonts w:ascii="Arial" w:hAnsi="Arial" w:cs="Arial"/>
            <w:color w:val="auto"/>
            <w:sz w:val="19"/>
            <w:szCs w:val="19"/>
            <w:lang w:val="sk-SK"/>
          </w:rPr>
          <w:delText>-</w:delText>
        </w:r>
        <w:r w:rsidR="00B73EC8" w:rsidRPr="00B73EC8" w:rsidDel="00774183">
          <w:rPr>
            <w:rFonts w:ascii="Arial" w:hAnsi="Arial" w:cs="Arial"/>
            <w:color w:val="auto"/>
            <w:sz w:val="19"/>
            <w:szCs w:val="19"/>
            <w:lang w:val="sk-SK"/>
          </w:rPr>
          <w:delText xml:space="preserve"> </w:delText>
        </w:r>
      </w:del>
      <w:r w:rsidR="00B73EC8" w:rsidRPr="00B73EC8">
        <w:rPr>
          <w:rFonts w:ascii="Arial" w:hAnsi="Arial" w:cs="Arial"/>
          <w:color w:val="auto"/>
          <w:sz w:val="19"/>
          <w:szCs w:val="19"/>
          <w:lang w:val="sk-SK"/>
        </w:rPr>
        <w:t>zmluva je už platná</w:t>
      </w:r>
      <w:r>
        <w:rPr>
          <w:rFonts w:ascii="Arial" w:hAnsi="Arial" w:cs="Arial"/>
          <w:color w:val="auto"/>
          <w:sz w:val="19"/>
          <w:szCs w:val="19"/>
          <w:lang w:val="sk-SK"/>
        </w:rPr>
        <w:t xml:space="preserve"> </w:t>
      </w:r>
      <w:r w:rsidRPr="007E728A">
        <w:rPr>
          <w:rFonts w:ascii="Arial" w:hAnsi="Arial" w:cs="Arial"/>
          <w:color w:val="auto"/>
          <w:sz w:val="19"/>
          <w:szCs w:val="19"/>
          <w:lang w:val="sk-SK"/>
        </w:rPr>
        <w:t>a  účinná (platí pre zákazky uskutočnené podľa Obchodných podmienok elektronického trhoviska (OPET) verzia 3.3</w:t>
      </w:r>
      <w:ins w:id="442" w:author="Andrea Bergmannová" w:date="2018-12-10T16:38:00Z">
        <w:r w:rsidR="00774183" w:rsidRPr="00774183">
          <w:rPr>
            <w:rFonts w:ascii="Arial" w:hAnsi="Arial" w:cs="Arial"/>
            <w:color w:val="auto"/>
            <w:sz w:val="19"/>
            <w:szCs w:val="19"/>
            <w:lang w:val="sk-SK"/>
          </w:rPr>
          <w:t xml:space="preserve"> bez odkladacej podmienky nadobudnutia účinnosti viď nižšie</w:t>
        </w:r>
      </w:ins>
      <w:r w:rsidRPr="007E728A">
        <w:rPr>
          <w:rFonts w:ascii="Arial" w:hAnsi="Arial" w:cs="Arial"/>
          <w:color w:val="auto"/>
          <w:sz w:val="19"/>
          <w:szCs w:val="19"/>
          <w:lang w:val="sk-SK"/>
        </w:rPr>
        <w:t xml:space="preserve">). </w:t>
      </w:r>
    </w:p>
    <w:p w14:paraId="19B28707" w14:textId="0C424C16" w:rsidR="007E728A" w:rsidRDefault="00774183">
      <w:pPr>
        <w:pStyle w:val="Default"/>
        <w:numPr>
          <w:ilvl w:val="0"/>
          <w:numId w:val="117"/>
        </w:numPr>
        <w:spacing w:before="120" w:after="120" w:line="288" w:lineRule="auto"/>
        <w:jc w:val="both"/>
        <w:rPr>
          <w:rFonts w:ascii="Arial" w:hAnsi="Arial" w:cs="Arial"/>
          <w:color w:val="auto"/>
          <w:sz w:val="19"/>
          <w:szCs w:val="19"/>
          <w:lang w:val="sk-SK"/>
        </w:rPr>
        <w:pPrChange w:id="443" w:author="Andrea Bergmannová" w:date="2018-12-10T16:37:00Z">
          <w:pPr>
            <w:pStyle w:val="Default"/>
            <w:spacing w:before="120" w:after="120" w:line="288" w:lineRule="auto"/>
            <w:jc w:val="both"/>
          </w:pPr>
        </w:pPrChange>
      </w:pPr>
      <w:ins w:id="444" w:author="Andrea Bergmannová" w:date="2018-12-10T16:38:00Z">
        <w:r>
          <w:rPr>
            <w:rFonts w:ascii="Arial" w:hAnsi="Arial" w:cs="Arial"/>
            <w:color w:val="auto"/>
            <w:sz w:val="19"/>
            <w:szCs w:val="19"/>
            <w:lang w:val="sk-SK"/>
          </w:rPr>
          <w:t xml:space="preserve">zmluva je len platná - </w:t>
        </w:r>
      </w:ins>
      <w:del w:id="445" w:author="Andrea Bergmannová" w:date="2018-12-10T16:38:00Z">
        <w:r w:rsidR="007E728A" w:rsidRPr="007E728A" w:rsidDel="00774183">
          <w:rPr>
            <w:rFonts w:ascii="Arial" w:hAnsi="Arial" w:cs="Arial"/>
            <w:color w:val="auto"/>
            <w:sz w:val="19"/>
            <w:szCs w:val="19"/>
            <w:lang w:val="sk-SK"/>
          </w:rPr>
          <w:delText>P</w:delText>
        </w:r>
      </w:del>
      <w:proofErr w:type="spellStart"/>
      <w:r w:rsidR="007E728A" w:rsidRPr="007E728A">
        <w:rPr>
          <w:rFonts w:ascii="Arial" w:hAnsi="Arial" w:cs="Arial"/>
          <w:color w:val="auto"/>
          <w:sz w:val="19"/>
          <w:szCs w:val="19"/>
          <w:lang w:val="sk-SK"/>
        </w:rPr>
        <w:t>rijímateľ</w:t>
      </w:r>
      <w:proofErr w:type="spellEnd"/>
      <w:r w:rsidR="007E728A" w:rsidRPr="007E728A">
        <w:rPr>
          <w:rFonts w:ascii="Arial" w:hAnsi="Arial" w:cs="Arial"/>
          <w:color w:val="auto"/>
          <w:sz w:val="19"/>
          <w:szCs w:val="19"/>
          <w:lang w:val="sk-SK"/>
        </w:rPr>
        <w:t xml:space="preserve"> v osobitných požiadavkách na plnenie Opisného formulára môže zadať odkladaciu podmienku nadobudnutia účinnosti zmluvy (napr. </w:t>
      </w:r>
      <w:del w:id="446" w:author="Andrea Bergmannová" w:date="2018-12-10T16:38:00Z">
        <w:r w:rsidR="007E728A" w:rsidRPr="007E728A" w:rsidDel="00774183">
          <w:rPr>
            <w:rFonts w:ascii="Arial" w:hAnsi="Arial" w:cs="Arial"/>
            <w:color w:val="auto"/>
            <w:sz w:val="19"/>
            <w:szCs w:val="19"/>
            <w:lang w:val="sk-SK"/>
          </w:rPr>
          <w:delText xml:space="preserve">kladné </w:delText>
        </w:r>
      </w:del>
      <w:ins w:id="447" w:author="Andrea Bergmannová" w:date="2018-12-10T16:38:00Z">
        <w:r>
          <w:rPr>
            <w:rFonts w:ascii="Arial" w:hAnsi="Arial" w:cs="Arial"/>
            <w:color w:val="auto"/>
            <w:sz w:val="19"/>
            <w:szCs w:val="19"/>
            <w:lang w:val="sk-SK"/>
          </w:rPr>
          <w:t>schvaľujúce vyjadrenie v správe z</w:t>
        </w:r>
        <w:r w:rsidRPr="007E728A">
          <w:rPr>
            <w:rFonts w:ascii="Arial" w:hAnsi="Arial" w:cs="Arial"/>
            <w:color w:val="auto"/>
            <w:sz w:val="19"/>
            <w:szCs w:val="19"/>
            <w:lang w:val="sk-SK"/>
          </w:rPr>
          <w:t xml:space="preserve"> </w:t>
        </w:r>
      </w:ins>
      <w:del w:id="448" w:author="Andrea Bergmannová" w:date="2018-12-10T16:38:00Z">
        <w:r w:rsidR="007E728A" w:rsidRPr="007E728A" w:rsidDel="00774183">
          <w:rPr>
            <w:rFonts w:ascii="Arial" w:hAnsi="Arial" w:cs="Arial"/>
            <w:color w:val="auto"/>
            <w:sz w:val="19"/>
            <w:szCs w:val="19"/>
            <w:lang w:val="sk-SK"/>
          </w:rPr>
          <w:delText>ukončenie</w:delText>
        </w:r>
      </w:del>
      <w:r w:rsidR="007E728A" w:rsidRPr="007E728A">
        <w:rPr>
          <w:rFonts w:ascii="Arial" w:hAnsi="Arial" w:cs="Arial"/>
          <w:color w:val="auto"/>
          <w:sz w:val="19"/>
          <w:szCs w:val="19"/>
          <w:lang w:val="sk-SK"/>
        </w:rPr>
        <w:t xml:space="preserve"> ko</w:t>
      </w:r>
      <w:r w:rsidR="007E728A">
        <w:rPr>
          <w:rFonts w:ascii="Arial" w:hAnsi="Arial" w:cs="Arial"/>
          <w:color w:val="auto"/>
          <w:sz w:val="19"/>
          <w:szCs w:val="19"/>
          <w:lang w:val="sk-SK"/>
        </w:rPr>
        <w:t>ntroly verejného obstarávania)</w:t>
      </w:r>
      <w:del w:id="449" w:author="Andrea Bergmannová" w:date="2018-12-10T16:38:00Z">
        <w:r w:rsidR="007E728A" w:rsidDel="00774183">
          <w:rPr>
            <w:rFonts w:ascii="Arial" w:hAnsi="Arial" w:cs="Arial"/>
            <w:color w:val="auto"/>
            <w:sz w:val="19"/>
            <w:szCs w:val="19"/>
            <w:lang w:val="sk-SK"/>
          </w:rPr>
          <w:delText>.</w:delText>
        </w:r>
      </w:del>
      <w:ins w:id="450" w:author="Andrea Bergmannová" w:date="2018-12-10T16:38:00Z">
        <w:r>
          <w:rPr>
            <w:rFonts w:ascii="Arial" w:hAnsi="Arial" w:cs="Arial"/>
            <w:color w:val="auto"/>
            <w:sz w:val="19"/>
            <w:szCs w:val="19"/>
            <w:lang w:val="sk-SK"/>
          </w:rPr>
          <w:t>,</w:t>
        </w:r>
      </w:ins>
      <w:r w:rsidR="007E728A">
        <w:rPr>
          <w:rFonts w:ascii="Arial" w:hAnsi="Arial" w:cs="Arial"/>
          <w:color w:val="auto"/>
          <w:sz w:val="19"/>
          <w:szCs w:val="19"/>
          <w:lang w:val="sk-SK"/>
        </w:rPr>
        <w:t xml:space="preserve"> </w:t>
      </w:r>
      <w:del w:id="451" w:author="Andrea Bergmannová" w:date="2018-12-10T16:39:00Z">
        <w:r w:rsidR="007E728A" w:rsidRPr="007E728A" w:rsidDel="00774183">
          <w:rPr>
            <w:rFonts w:ascii="Arial" w:hAnsi="Arial" w:cs="Arial"/>
            <w:color w:val="auto"/>
            <w:sz w:val="19"/>
            <w:szCs w:val="19"/>
            <w:lang w:val="sk-SK"/>
          </w:rPr>
          <w:delText>Alebo</w:delText>
        </w:r>
        <w:r w:rsidR="00B73EC8" w:rsidRPr="00B73EC8" w:rsidDel="00774183">
          <w:rPr>
            <w:rFonts w:ascii="Arial" w:hAnsi="Arial" w:cs="Arial"/>
            <w:color w:val="auto"/>
            <w:sz w:val="19"/>
            <w:szCs w:val="19"/>
            <w:lang w:val="sk-SK"/>
          </w:rPr>
          <w:delText xml:space="preserve"> </w:delText>
        </w:r>
      </w:del>
      <w:ins w:id="452" w:author="Andrea Bergmannová" w:date="2018-12-10T16:39:00Z">
        <w:r>
          <w:rPr>
            <w:rFonts w:ascii="Arial" w:hAnsi="Arial" w:cs="Arial"/>
            <w:color w:val="auto"/>
            <w:sz w:val="19"/>
            <w:szCs w:val="19"/>
            <w:lang w:val="sk-SK"/>
          </w:rPr>
          <w:t>a</w:t>
        </w:r>
        <w:r w:rsidRPr="007E728A">
          <w:rPr>
            <w:rFonts w:ascii="Arial" w:hAnsi="Arial" w:cs="Arial"/>
            <w:color w:val="auto"/>
            <w:sz w:val="19"/>
            <w:szCs w:val="19"/>
            <w:lang w:val="sk-SK"/>
          </w:rPr>
          <w:t>lebo</w:t>
        </w:r>
        <w:r w:rsidRPr="00B73EC8">
          <w:rPr>
            <w:rFonts w:ascii="Arial" w:hAnsi="Arial" w:cs="Arial"/>
            <w:color w:val="auto"/>
            <w:sz w:val="19"/>
            <w:szCs w:val="19"/>
            <w:lang w:val="sk-SK"/>
          </w:rPr>
          <w:t xml:space="preserve"> </w:t>
        </w:r>
      </w:ins>
    </w:p>
    <w:p w14:paraId="56D73152" w14:textId="0D498859" w:rsidR="003E07AA" w:rsidRPr="003E07AA" w:rsidRDefault="007E728A">
      <w:pPr>
        <w:pStyle w:val="Default"/>
        <w:numPr>
          <w:ilvl w:val="0"/>
          <w:numId w:val="84"/>
        </w:numPr>
        <w:spacing w:before="120" w:after="120" w:line="288" w:lineRule="auto"/>
        <w:jc w:val="both"/>
        <w:rPr>
          <w:rFonts w:ascii="Arial" w:hAnsi="Arial" w:cs="Arial"/>
          <w:color w:val="auto"/>
          <w:sz w:val="19"/>
          <w:szCs w:val="19"/>
          <w:lang w:val="sk-SK"/>
        </w:rPr>
        <w:pPrChange w:id="453" w:author="Andrea Bergmannová" w:date="2018-12-10T16:39:00Z">
          <w:pPr>
            <w:pStyle w:val="Default"/>
            <w:spacing w:before="120" w:after="120" w:line="288" w:lineRule="auto"/>
            <w:jc w:val="both"/>
          </w:pPr>
        </w:pPrChange>
      </w:pPr>
      <w:del w:id="454" w:author="Andrea Bergmannová" w:date="2018-12-10T16:39:00Z">
        <w:r w:rsidDel="00774183">
          <w:rPr>
            <w:rFonts w:ascii="Arial" w:hAnsi="Arial" w:cs="Arial"/>
            <w:color w:val="auto"/>
            <w:sz w:val="19"/>
            <w:szCs w:val="19"/>
            <w:lang w:val="sk-SK"/>
          </w:rPr>
          <w:lastRenderedPageBreak/>
          <w:delText xml:space="preserve">- </w:delText>
        </w:r>
        <w:r w:rsidR="003E07AA" w:rsidRPr="003E07AA" w:rsidDel="00774183">
          <w:rPr>
            <w:rFonts w:ascii="Arial" w:hAnsi="Arial" w:cs="Arial"/>
            <w:color w:val="auto"/>
            <w:sz w:val="19"/>
            <w:szCs w:val="19"/>
            <w:lang w:val="sk-SK"/>
          </w:rPr>
          <w:delText>a </w:delText>
        </w:r>
      </w:del>
      <w:r w:rsidR="003E07AA" w:rsidRPr="003E07AA">
        <w:rPr>
          <w:rFonts w:ascii="Arial" w:hAnsi="Arial" w:cs="Arial"/>
          <w:color w:val="auto"/>
          <w:sz w:val="19"/>
          <w:szCs w:val="19"/>
          <w:lang w:val="sk-SK"/>
        </w:rPr>
        <w:t>pred nadobudnutím účinnosti zmluvy s dodávateľom (</w:t>
      </w:r>
      <w:r w:rsidR="00B73EC8" w:rsidRPr="00B73EC8">
        <w:rPr>
          <w:rFonts w:ascii="Arial" w:hAnsi="Arial" w:cs="Arial"/>
          <w:color w:val="auto"/>
          <w:sz w:val="19"/>
          <w:szCs w:val="19"/>
          <w:lang w:val="sk-SK"/>
        </w:rPr>
        <w:t>účinnosť je viazaná na odkladaciu podmienku schválenia zákazky zo strany poskytovateľa</w:t>
      </w:r>
      <w:r w:rsidR="00B124A8">
        <w:rPr>
          <w:rFonts w:ascii="Arial" w:hAnsi="Arial" w:cs="Arial"/>
          <w:color w:val="auto"/>
          <w:sz w:val="19"/>
          <w:szCs w:val="19"/>
          <w:lang w:val="sk-SK"/>
        </w:rPr>
        <w:t>)</w:t>
      </w:r>
      <w:r>
        <w:rPr>
          <w:color w:val="auto"/>
          <w:lang w:val="sk-SK"/>
        </w:rPr>
        <w:t xml:space="preserve">– </w:t>
      </w:r>
      <w:r w:rsidRPr="007E728A">
        <w:rPr>
          <w:rFonts w:ascii="Arial" w:hAnsi="Arial" w:cs="Arial"/>
          <w:color w:val="auto"/>
          <w:sz w:val="19"/>
          <w:szCs w:val="19"/>
          <w:lang w:val="sk-SK"/>
        </w:rPr>
        <w:t>platí pre zákazky uskutočnené podľa Obchodných podmienok elektronického trhoviska (OPET) verzia 3.2 a</w:t>
      </w:r>
      <w:del w:id="455" w:author="Andrea Bergmannová" w:date="2018-12-10T16:39:00Z">
        <w:r w:rsidRPr="007E728A" w:rsidDel="00774183">
          <w:rPr>
            <w:rFonts w:ascii="Arial" w:hAnsi="Arial" w:cs="Arial"/>
            <w:color w:val="auto"/>
            <w:sz w:val="19"/>
            <w:szCs w:val="19"/>
            <w:lang w:val="sk-SK"/>
          </w:rPr>
          <w:delText xml:space="preserve"> </w:delText>
        </w:r>
      </w:del>
      <w:ins w:id="456" w:author="Andrea Bergmannová" w:date="2018-12-10T16:39:00Z">
        <w:r w:rsidR="00774183">
          <w:rPr>
            <w:rFonts w:ascii="Arial" w:hAnsi="Arial" w:cs="Arial"/>
            <w:color w:val="auto"/>
            <w:sz w:val="19"/>
            <w:szCs w:val="19"/>
            <w:lang w:val="sk-SK"/>
          </w:rPr>
          <w:t> </w:t>
        </w:r>
      </w:ins>
      <w:r w:rsidRPr="007E728A">
        <w:rPr>
          <w:rFonts w:ascii="Arial" w:hAnsi="Arial" w:cs="Arial"/>
          <w:color w:val="auto"/>
          <w:sz w:val="19"/>
          <w:szCs w:val="19"/>
          <w:lang w:val="sk-SK"/>
        </w:rPr>
        <w:t>nižšie</w:t>
      </w:r>
      <w:ins w:id="457" w:author="Andrea Bergmannová" w:date="2018-12-10T16:39:00Z">
        <w:r w:rsidR="00774183">
          <w:rPr>
            <w:rFonts w:ascii="Arial" w:hAnsi="Arial" w:cs="Arial"/>
            <w:color w:val="auto"/>
            <w:sz w:val="19"/>
            <w:szCs w:val="19"/>
            <w:lang w:val="sk-SK"/>
          </w:rPr>
          <w:t>)</w:t>
        </w:r>
      </w:ins>
      <w:r w:rsidRPr="007E728A">
        <w:rPr>
          <w:rFonts w:ascii="Arial" w:hAnsi="Arial" w:cs="Arial"/>
          <w:color w:val="auto"/>
          <w:sz w:val="19"/>
          <w:szCs w:val="19"/>
          <w:lang w:val="sk-SK"/>
        </w:rPr>
        <w:t>.</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sa nevzťahuje na VO, ktoré bolo predmetom druhej ex-</w:t>
      </w:r>
      <w:proofErr w:type="spellStart"/>
      <w:r w:rsidRPr="00703E20">
        <w:rPr>
          <w:rFonts w:ascii="Arial" w:hAnsi="Arial" w:cs="Arial"/>
          <w:color w:val="auto"/>
          <w:sz w:val="19"/>
          <w:szCs w:val="19"/>
          <w:lang w:val="sk-SK"/>
        </w:rPr>
        <w:t>ante</w:t>
      </w:r>
      <w:proofErr w:type="spellEnd"/>
      <w:r w:rsidRPr="00703E20">
        <w:rPr>
          <w:rFonts w:ascii="Arial" w:hAnsi="Arial" w:cs="Arial"/>
          <w:color w:val="auto"/>
          <w:sz w:val="19"/>
          <w:szCs w:val="19"/>
          <w:lang w:val="sk-SK"/>
        </w:rPr>
        <w:t xml:space="preserv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59007AA6"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w:t>
      </w:r>
      <w:del w:id="458" w:author="Andrea Bergmannová" w:date="2018-12-10T16:40:00Z">
        <w:r w:rsidRPr="00277273" w:rsidDel="00774183">
          <w:rPr>
            <w:rFonts w:ascii="Arial" w:hAnsi="Arial" w:cs="Arial"/>
            <w:color w:val="auto"/>
            <w:sz w:val="19"/>
            <w:szCs w:val="19"/>
            <w:lang w:val="sk-SK"/>
          </w:rPr>
          <w:delText xml:space="preserve"> od doručenia dokumentácie prijímateľom</w:delText>
        </w:r>
      </w:del>
      <w:r w:rsidRPr="00277273">
        <w:rPr>
          <w:rFonts w:ascii="Arial" w:hAnsi="Arial" w:cs="Arial"/>
          <w:color w:val="auto"/>
          <w:sz w:val="19"/>
          <w:szCs w:val="19"/>
          <w:lang w:val="sk-SK"/>
        </w:rPr>
        <w:t>.</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06"/>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w:t>
      </w:r>
      <w:proofErr w:type="spellStart"/>
      <w:r w:rsidR="00E70656" w:rsidRPr="00E70656">
        <w:rPr>
          <w:rFonts w:ascii="Arial" w:hAnsi="Arial" w:cs="Arial"/>
          <w:sz w:val="19"/>
          <w:szCs w:val="19"/>
          <w:lang w:val="sk-SK"/>
        </w:rPr>
        <w:t>ante</w:t>
      </w:r>
      <w:proofErr w:type="spellEnd"/>
      <w:r w:rsidR="00E70656" w:rsidRPr="00E70656">
        <w:rPr>
          <w:rFonts w:ascii="Arial" w:hAnsi="Arial" w:cs="Arial"/>
          <w:sz w:val="19"/>
          <w:szCs w:val="19"/>
          <w:lang w:val="sk-SK"/>
        </w:rPr>
        <w:t xml:space="preserv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17004B21" w:rsidR="009D7F63" w:rsidRPr="0073389C" w:rsidRDefault="009D7F63" w:rsidP="009D7F63">
      <w:pPr>
        <w:pStyle w:val="Bulletslevel2"/>
        <w:spacing w:after="120" w:line="288" w:lineRule="auto"/>
        <w:ind w:left="567" w:hanging="283"/>
        <w:rPr>
          <w:rFonts w:cs="Arial"/>
          <w:szCs w:val="19"/>
          <w:lang w:val="sk-SK"/>
        </w:rPr>
      </w:pPr>
      <w:del w:id="459" w:author="Andrea Bergmannová" w:date="2018-12-10T16:40:00Z">
        <w:r w:rsidRPr="0073389C" w:rsidDel="00774183">
          <w:rPr>
            <w:rFonts w:cs="Arial"/>
            <w:szCs w:val="19"/>
            <w:lang w:val="sk-SK"/>
          </w:rPr>
          <w:delText xml:space="preserve">oznámenia </w:delText>
        </w:r>
      </w:del>
      <w:ins w:id="460" w:author="Andrea Bergmannová" w:date="2018-12-10T16:40:00Z">
        <w:r w:rsidR="00774183">
          <w:rPr>
            <w:rFonts w:cs="Arial"/>
            <w:szCs w:val="19"/>
            <w:lang w:val="sk-SK"/>
          </w:rPr>
          <w:t>informácie o</w:t>
        </w:r>
        <w:r w:rsidR="00774183" w:rsidRPr="0073389C">
          <w:rPr>
            <w:rFonts w:cs="Arial"/>
            <w:szCs w:val="19"/>
            <w:lang w:val="sk-SK"/>
          </w:rPr>
          <w:t xml:space="preserve"> </w:t>
        </w:r>
      </w:ins>
      <w:r w:rsidRPr="0073389C">
        <w:rPr>
          <w:rFonts w:cs="Arial"/>
          <w:szCs w:val="19"/>
          <w:lang w:val="sk-SK"/>
        </w:rPr>
        <w:t xml:space="preserve">výsledku VO/ informácií zaslaných ÚVO a </w:t>
      </w:r>
      <w:proofErr w:type="spellStart"/>
      <w:r w:rsidRPr="0073389C">
        <w:rPr>
          <w:rFonts w:cs="Arial"/>
          <w:szCs w:val="19"/>
          <w:lang w:val="sk-SK"/>
        </w:rPr>
        <w:t>Ú.v</w:t>
      </w:r>
      <w:proofErr w:type="spellEnd"/>
      <w:r w:rsidRPr="0073389C">
        <w:rPr>
          <w:rFonts w:cs="Arial"/>
          <w:szCs w:val="19"/>
          <w:lang w:val="sk-SK"/>
        </w:rPr>
        <w:t>. EÚ;</w:t>
      </w:r>
    </w:p>
    <w:p w14:paraId="7A55D2E3" w14:textId="356389DE" w:rsidR="009D7F63" w:rsidRDefault="009D7F63" w:rsidP="009D7F63">
      <w:pPr>
        <w:pStyle w:val="Bulletslevel2"/>
        <w:spacing w:after="120" w:line="288" w:lineRule="auto"/>
        <w:ind w:left="567" w:hanging="283"/>
        <w:rPr>
          <w:rFonts w:cs="Arial"/>
          <w:szCs w:val="19"/>
          <w:lang w:val="sk-SK"/>
        </w:rPr>
      </w:pPr>
      <w:del w:id="461" w:author="Andrea Bergmannová" w:date="2018-12-10T16:40:00Z">
        <w:r w:rsidRPr="0073389C" w:rsidDel="00774183">
          <w:rPr>
            <w:rFonts w:cs="Arial"/>
            <w:szCs w:val="19"/>
            <w:lang w:val="sk-SK"/>
          </w:rPr>
          <w:delText xml:space="preserve">potvrdenie </w:delText>
        </w:r>
      </w:del>
      <w:ins w:id="462" w:author="Andrea Bergmannová" w:date="2018-12-10T16:40:00Z">
        <w:r w:rsidR="00774183" w:rsidRPr="0073389C">
          <w:rPr>
            <w:rFonts w:cs="Arial"/>
            <w:szCs w:val="19"/>
            <w:lang w:val="sk-SK"/>
          </w:rPr>
          <w:t>potvrdeni</w:t>
        </w:r>
        <w:r w:rsidR="00774183">
          <w:rPr>
            <w:rFonts w:cs="Arial"/>
            <w:szCs w:val="19"/>
            <w:lang w:val="sk-SK"/>
          </w:rPr>
          <w:t>a</w:t>
        </w:r>
        <w:r w:rsidR="00774183" w:rsidRPr="0073389C">
          <w:rPr>
            <w:rFonts w:cs="Arial"/>
            <w:szCs w:val="19"/>
            <w:lang w:val="sk-SK"/>
          </w:rPr>
          <w:t xml:space="preserve"> </w:t>
        </w:r>
      </w:ins>
      <w:r w:rsidRPr="0073389C">
        <w:rPr>
          <w:rFonts w:cs="Arial"/>
          <w:szCs w:val="19"/>
          <w:lang w:val="sk-SK"/>
        </w:rPr>
        <w:t>o zverejnení uzavretej zmluvy medzi prijímateľom a úspešným uchádzačom v CRZ, resp. na webovom sídle prijímateľa (uvedené zdokladuje napr. predložením „</w:t>
      </w:r>
      <w:proofErr w:type="spellStart"/>
      <w:r w:rsidRPr="0073389C">
        <w:rPr>
          <w:rFonts w:cs="Arial"/>
          <w:szCs w:val="19"/>
          <w:lang w:val="sk-SK"/>
        </w:rPr>
        <w:t>print</w:t>
      </w:r>
      <w:proofErr w:type="spellEnd"/>
      <w:r w:rsidRPr="0073389C">
        <w:rPr>
          <w:rFonts w:cs="Arial"/>
          <w:szCs w:val="19"/>
          <w:lang w:val="sk-SK"/>
        </w:rPr>
        <w:t xml:space="preserve"> </w:t>
      </w:r>
      <w:proofErr w:type="spellStart"/>
      <w:r w:rsidRPr="0073389C">
        <w:rPr>
          <w:rFonts w:cs="Arial"/>
          <w:szCs w:val="19"/>
          <w:lang w:val="sk-SK"/>
        </w:rPr>
        <w:t>screen</w:t>
      </w:r>
      <w:proofErr w:type="spellEnd"/>
      <w:r w:rsidRPr="0073389C">
        <w:rPr>
          <w:rFonts w:cs="Arial"/>
          <w:szCs w:val="19"/>
          <w:lang w:val="sk-SK"/>
        </w:rPr>
        <w:t>“);</w:t>
      </w:r>
    </w:p>
    <w:p w14:paraId="0B24E19F" w14:textId="46ACD5A0"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w:t>
      </w:r>
      <w:ins w:id="463" w:author="Andrea Bergmannová" w:date="2018-12-10T16:40:00Z">
        <w:r w:rsidR="00774183">
          <w:rPr>
            <w:rFonts w:cs="Arial"/>
            <w:szCs w:val="19"/>
            <w:lang w:val="sk-SK"/>
          </w:rPr>
          <w:t>ho</w:t>
        </w:r>
      </w:ins>
      <w:r w:rsidRPr="00E70656">
        <w:rPr>
          <w:rFonts w:cs="Arial"/>
          <w:szCs w:val="19"/>
          <w:lang w:val="sk-SK"/>
        </w:rPr>
        <w:t xml:space="preserve"> vyhlásenia o neprítomnosti konfliktu záujmov osôb zúčastňujúcich sa na procese VO;</w:t>
      </w:r>
    </w:p>
    <w:p w14:paraId="17560AF1" w14:textId="77CA5A88"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w:t>
      </w:r>
      <w:ins w:id="464" w:author="Andrea Bergmannová" w:date="2018-12-10T16:40:00Z">
        <w:r w:rsidR="00774183">
          <w:rPr>
            <w:rFonts w:cs="Arial"/>
            <w:szCs w:val="19"/>
            <w:lang w:val="sk-SK"/>
          </w:rPr>
          <w:t>ho</w:t>
        </w:r>
      </w:ins>
      <w:r w:rsidRPr="003E07AA">
        <w:rPr>
          <w:rFonts w:cs="Arial"/>
          <w:szCs w:val="19"/>
          <w:lang w:val="sk-SK"/>
        </w:rPr>
        <w:t xml:space="preserve"> </w:t>
      </w:r>
      <w:del w:id="465" w:author="Andrea Bergmannová" w:date="2018-12-10T16:40:00Z">
        <w:r w:rsidRPr="003E07AA" w:rsidDel="00774183">
          <w:rPr>
            <w:rFonts w:cs="Arial"/>
            <w:szCs w:val="19"/>
            <w:lang w:val="sk-SK"/>
          </w:rPr>
          <w:delText xml:space="preserve">rozhodnutie </w:delText>
        </w:r>
      </w:del>
      <w:ins w:id="466" w:author="Andrea Bergmannová" w:date="2018-12-10T16:40:00Z">
        <w:r w:rsidR="00774183" w:rsidRPr="003E07AA">
          <w:rPr>
            <w:rFonts w:cs="Arial"/>
            <w:szCs w:val="19"/>
            <w:lang w:val="sk-SK"/>
          </w:rPr>
          <w:t>rozhodnuti</w:t>
        </w:r>
        <w:r w:rsidR="00774183">
          <w:rPr>
            <w:rFonts w:cs="Arial"/>
            <w:szCs w:val="19"/>
            <w:lang w:val="sk-SK"/>
          </w:rPr>
          <w:t>a</w:t>
        </w:r>
        <w:r w:rsidR="00774183" w:rsidRPr="003E07AA">
          <w:rPr>
            <w:rFonts w:cs="Arial"/>
            <w:szCs w:val="19"/>
            <w:lang w:val="sk-SK"/>
          </w:rPr>
          <w:t xml:space="preserve"> </w:t>
        </w:r>
      </w:ins>
      <w:r w:rsidRPr="003E07AA">
        <w:rPr>
          <w:rFonts w:cs="Arial"/>
          <w:szCs w:val="19"/>
          <w:lang w:val="sk-SK"/>
        </w:rPr>
        <w:t>ÚVO, pokiaľ bola v rámci daného VO vykonaná kontrola</w:t>
      </w:r>
      <w:r w:rsidRPr="00E70656">
        <w:rPr>
          <w:rFonts w:cs="Arial"/>
          <w:szCs w:val="19"/>
          <w:lang w:val="sk-SK"/>
        </w:rPr>
        <w:t>;</w:t>
      </w:r>
    </w:p>
    <w:p w14:paraId="7A55D2E4" w14:textId="583C37D3" w:rsidR="009D7F63" w:rsidRPr="0073389C" w:rsidRDefault="009D7F63" w:rsidP="009D7F63">
      <w:pPr>
        <w:pStyle w:val="Bulletslevel2"/>
        <w:spacing w:after="120" w:line="288" w:lineRule="auto"/>
        <w:ind w:left="567" w:hanging="283"/>
        <w:rPr>
          <w:rFonts w:cs="Arial"/>
          <w:szCs w:val="19"/>
          <w:lang w:val="sk-SK"/>
        </w:rPr>
      </w:pPr>
      <w:del w:id="467" w:author="Andrea Bergmannová" w:date="2018-12-10T16:40:00Z">
        <w:r w:rsidRPr="0073389C" w:rsidDel="00774183">
          <w:rPr>
            <w:rFonts w:cs="Arial"/>
            <w:szCs w:val="19"/>
            <w:lang w:val="sk-SK"/>
          </w:rPr>
          <w:delText xml:space="preserve">ďalšie </w:delText>
        </w:r>
      </w:del>
      <w:ins w:id="468" w:author="Andrea Bergmannová" w:date="2018-12-10T16:40:00Z">
        <w:r w:rsidR="00774183" w:rsidRPr="0073389C">
          <w:rPr>
            <w:rFonts w:cs="Arial"/>
            <w:szCs w:val="19"/>
            <w:lang w:val="sk-SK"/>
          </w:rPr>
          <w:t>ďalš</w:t>
        </w:r>
        <w:r w:rsidR="00774183">
          <w:rPr>
            <w:rFonts w:cs="Arial"/>
            <w:szCs w:val="19"/>
            <w:lang w:val="sk-SK"/>
          </w:rPr>
          <w:t>ích</w:t>
        </w:r>
        <w:r w:rsidR="00774183" w:rsidRPr="0073389C">
          <w:rPr>
            <w:rFonts w:cs="Arial"/>
            <w:szCs w:val="19"/>
            <w:lang w:val="sk-SK"/>
          </w:rPr>
          <w:t xml:space="preserve"> </w:t>
        </w:r>
      </w:ins>
      <w:r w:rsidRPr="0073389C">
        <w:rPr>
          <w:rFonts w:cs="Arial"/>
          <w:szCs w:val="19"/>
          <w:lang w:val="sk-SK"/>
        </w:rPr>
        <w:t>relevantn</w:t>
      </w:r>
      <w:ins w:id="469" w:author="Andrea Bergmannová" w:date="2018-12-10T16:40:00Z">
        <w:r w:rsidR="00774183">
          <w:rPr>
            <w:rFonts w:cs="Arial"/>
            <w:szCs w:val="19"/>
            <w:lang w:val="sk-SK"/>
          </w:rPr>
          <w:t>ých</w:t>
        </w:r>
      </w:ins>
      <w:del w:id="470" w:author="Andrea Bergmannová" w:date="2018-12-10T16:40:00Z">
        <w:r w:rsidRPr="0073389C" w:rsidDel="00774183">
          <w:rPr>
            <w:rFonts w:cs="Arial"/>
            <w:szCs w:val="19"/>
            <w:lang w:val="sk-SK"/>
          </w:rPr>
          <w:delText>é</w:delText>
        </w:r>
      </w:del>
      <w:r w:rsidRPr="0073389C">
        <w:rPr>
          <w:rFonts w:cs="Arial"/>
          <w:szCs w:val="19"/>
          <w:lang w:val="sk-SK"/>
        </w:rPr>
        <w:t xml:space="preserve"> doklad</w:t>
      </w:r>
      <w:ins w:id="471" w:author="Andrea Bergmannová" w:date="2018-12-10T16:40:00Z">
        <w:r w:rsidR="00774183">
          <w:rPr>
            <w:rFonts w:cs="Arial"/>
            <w:szCs w:val="19"/>
            <w:lang w:val="sk-SK"/>
          </w:rPr>
          <w:t>ov</w:t>
        </w:r>
      </w:ins>
      <w:del w:id="472" w:author="Andrea Bergmannová" w:date="2018-12-10T16:40:00Z">
        <w:r w:rsidRPr="0073389C" w:rsidDel="00774183">
          <w:rPr>
            <w:rFonts w:cs="Arial"/>
            <w:szCs w:val="19"/>
            <w:lang w:val="sk-SK"/>
          </w:rPr>
          <w:delText>y</w:delText>
        </w:r>
      </w:del>
      <w:r w:rsidRPr="0073389C">
        <w:rPr>
          <w:rFonts w:cs="Arial"/>
          <w:szCs w:val="19"/>
          <w:lang w:val="sk-SK"/>
        </w:rPr>
        <w:t>, týkajúc</w:t>
      </w:r>
      <w:ins w:id="473" w:author="Andrea Bergmannová" w:date="2018-12-10T16:41:00Z">
        <w:r w:rsidR="00774183">
          <w:rPr>
            <w:rFonts w:cs="Arial"/>
            <w:szCs w:val="19"/>
            <w:lang w:val="sk-SK"/>
          </w:rPr>
          <w:t>ich</w:t>
        </w:r>
      </w:ins>
      <w:del w:id="474" w:author="Andrea Bergmannová" w:date="2018-12-10T16:40:00Z">
        <w:r w:rsidRPr="0073389C" w:rsidDel="00774183">
          <w:rPr>
            <w:rFonts w:cs="Arial"/>
            <w:szCs w:val="19"/>
            <w:lang w:val="sk-SK"/>
          </w:rPr>
          <w:delText>e</w:delText>
        </w:r>
      </w:del>
      <w:r w:rsidRPr="0073389C">
        <w:rPr>
          <w:rFonts w:cs="Arial"/>
          <w:szCs w:val="19"/>
          <w:lang w:val="sk-SK"/>
        </w:rPr>
        <w:t xml:space="preserv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w:t>
      </w:r>
      <w:proofErr w:type="spellStart"/>
      <w:r w:rsidRPr="00E575D3">
        <w:rPr>
          <w:rFonts w:cs="Arial"/>
          <w:szCs w:val="19"/>
        </w:rPr>
        <w:t>ante</w:t>
      </w:r>
      <w:proofErr w:type="spellEnd"/>
      <w:r w:rsidRPr="00E575D3">
        <w:rPr>
          <w:rFonts w:cs="Arial"/>
          <w:szCs w:val="19"/>
        </w:rPr>
        <w:t xml:space="preserve"> kontroly, resp. prijímateľ v procese druhej ex-</w:t>
      </w:r>
      <w:proofErr w:type="spellStart"/>
      <w:r w:rsidRPr="00E575D3">
        <w:rPr>
          <w:rFonts w:cs="Arial"/>
          <w:szCs w:val="19"/>
        </w:rPr>
        <w:t>ante</w:t>
      </w:r>
      <w:proofErr w:type="spellEnd"/>
      <w:r w:rsidRPr="00E575D3">
        <w:rPr>
          <w:rFonts w:cs="Arial"/>
          <w:szCs w:val="19"/>
        </w:rPr>
        <w:t xml:space="preserv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783FBE82"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ins w:id="475" w:author="Andrea Bergmannová" w:date="2018-12-10T16:41:00Z">
        <w:r w:rsidR="00774183">
          <w:rPr>
            <w:rFonts w:ascii="Arial" w:hAnsi="Arial" w:cs="Arial"/>
            <w:color w:val="auto"/>
            <w:sz w:val="19"/>
            <w:szCs w:val="19"/>
            <w:lang w:val="sk-SK"/>
          </w:rPr>
          <w:t xml:space="preserve"> </w:t>
        </w:r>
        <w:r w:rsidR="00774183" w:rsidRPr="00774183">
          <w:rPr>
            <w:rFonts w:ascii="Arial" w:hAnsi="Arial" w:cs="Arial"/>
            <w:color w:val="auto"/>
            <w:sz w:val="19"/>
            <w:szCs w:val="19"/>
            <w:lang w:val="sk-SK"/>
          </w:rPr>
          <w:t xml:space="preserve">V prípade, že </w:t>
        </w:r>
        <w:r w:rsidR="00774183" w:rsidRPr="00774183">
          <w:rPr>
            <w:rFonts w:ascii="Arial" w:hAnsi="Arial" w:cs="Arial"/>
            <w:b/>
            <w:color w:val="auto"/>
            <w:sz w:val="19"/>
            <w:szCs w:val="19"/>
            <w:lang w:val="sk-SK"/>
          </w:rPr>
          <w:t>cena v ponuke uchádzača</w:t>
        </w:r>
        <w:r w:rsidR="00774183" w:rsidRPr="00774183">
          <w:rPr>
            <w:rFonts w:ascii="Arial" w:hAnsi="Arial" w:cs="Arial"/>
            <w:color w:val="auto"/>
            <w:sz w:val="19"/>
            <w:szCs w:val="19"/>
            <w:lang w:val="sk-SK"/>
          </w:rPr>
          <w:t xml:space="preserve">, ktorý bol vyhodnotený </w:t>
        </w:r>
        <w:r w:rsidR="00774183" w:rsidRPr="00774183">
          <w:rPr>
            <w:rFonts w:ascii="Arial" w:hAnsi="Arial" w:cs="Arial"/>
            <w:b/>
            <w:color w:val="auto"/>
            <w:sz w:val="19"/>
            <w:szCs w:val="19"/>
            <w:lang w:val="sk-SK"/>
          </w:rPr>
          <w:t>ako úspešný, je vyššia ako predpokladaná hodnota zákazky</w:t>
        </w:r>
        <w:r w:rsidR="00774183" w:rsidRPr="00774183">
          <w:rPr>
            <w:rFonts w:ascii="Arial" w:hAnsi="Arial" w:cs="Arial"/>
            <w:color w:val="auto"/>
            <w:sz w:val="19"/>
            <w:szCs w:val="19"/>
            <w:lang w:val="sk-SK"/>
          </w:rPr>
          <w:t xml:space="preserve">, poskytovateľ požaduje od prijímateľa odôvodnenie, prečo predmetný postup zadávania zákazky nezrušil, ak nejde o zákazku realizovanú cez EKS. V prípade, že v rámci použitého postupu zadávania zákazky bola predložená len jedna ponuka a prijímateľ použitý postup zadávania zákazky nezrušil, je povinný v súlade s </w:t>
        </w:r>
        <w:r w:rsidR="00774183" w:rsidRPr="00774183">
          <w:rPr>
            <w:rFonts w:ascii="Arial" w:hAnsi="Arial" w:cs="Arial"/>
            <w:b/>
            <w:color w:val="auto"/>
            <w:sz w:val="19"/>
            <w:szCs w:val="19"/>
            <w:lang w:val="sk-SK"/>
          </w:rPr>
          <w:t>§ 57 ods. 2 ZVO</w:t>
        </w:r>
        <w:r w:rsidR="00774183" w:rsidRPr="00774183">
          <w:rPr>
            <w:rFonts w:ascii="Arial" w:hAnsi="Arial" w:cs="Arial"/>
            <w:color w:val="auto"/>
            <w:sz w:val="19"/>
            <w:szCs w:val="19"/>
            <w:lang w:val="sk-SK"/>
          </w:rPr>
          <w:t xml:space="preserve"> zverejniť v profile </w:t>
        </w:r>
        <w:r w:rsidR="00774183" w:rsidRPr="00774183">
          <w:rPr>
            <w:rFonts w:ascii="Arial" w:hAnsi="Arial" w:cs="Arial"/>
            <w:b/>
            <w:color w:val="auto"/>
            <w:sz w:val="19"/>
            <w:szCs w:val="19"/>
            <w:lang w:val="sk-SK"/>
          </w:rPr>
          <w:t>odôvodnenie</w:t>
        </w:r>
        <w:r w:rsidR="00774183" w:rsidRPr="00774183">
          <w:rPr>
            <w:rFonts w:ascii="Arial" w:hAnsi="Arial" w:cs="Arial"/>
            <w:color w:val="auto"/>
            <w:sz w:val="19"/>
            <w:szCs w:val="19"/>
            <w:lang w:val="sk-SK"/>
          </w:rPr>
          <w:t xml:space="preserve">, prečo verejné obstarávanie nezrušil. Zároveň je poskytovateľ v prípade </w:t>
        </w:r>
        <w:r w:rsidR="00774183" w:rsidRPr="00774183">
          <w:rPr>
            <w:rFonts w:ascii="Arial" w:hAnsi="Arial" w:cs="Arial"/>
            <w:b/>
            <w:color w:val="auto"/>
            <w:sz w:val="19"/>
            <w:szCs w:val="19"/>
            <w:lang w:val="sk-SK"/>
          </w:rPr>
          <w:t>VO s jednou ponukou</w:t>
        </w:r>
        <w:r w:rsidR="00774183" w:rsidRPr="00774183">
          <w:rPr>
            <w:rFonts w:ascii="Arial" w:hAnsi="Arial" w:cs="Arial"/>
            <w:color w:val="auto"/>
            <w:sz w:val="19"/>
            <w:szCs w:val="19"/>
            <w:lang w:val="sk-SK"/>
          </w:rPr>
          <w:t xml:space="preserve"> povinný požiadať ÚVO o vykonanie kontroly verejného obstarávania, ak ide o podlimitnú zákazku bez využitia elektronického trhoviska alebo nadlimitnú zákazku, v rámci ktorej nebolo vydané rozhodnutie podľa § 175 ods. 1 alebo ods. 4 ZVO a poskytovateľ neidentifikoval v postupe zadávania zákazky nedostatky s vplyvom alebo možným vplyvom na výsledok VO. Následný postup poskytovateľa bude vyplývať z výsledku tejto kontroly. Ustanovenia týkajúce sa prípadu, že bola predložená jedna ponuka sa </w:t>
        </w:r>
        <w:r w:rsidR="00774183" w:rsidRPr="00774183">
          <w:rPr>
            <w:rFonts w:ascii="Arial" w:hAnsi="Arial" w:cs="Arial"/>
            <w:b/>
            <w:color w:val="auto"/>
            <w:sz w:val="19"/>
            <w:szCs w:val="19"/>
            <w:lang w:val="sk-SK"/>
          </w:rPr>
          <w:t>nevzťahujú na zákazky</w:t>
        </w:r>
        <w:r w:rsidR="00774183" w:rsidRPr="00774183">
          <w:rPr>
            <w:rFonts w:ascii="Arial" w:hAnsi="Arial" w:cs="Arial"/>
            <w:color w:val="auto"/>
            <w:sz w:val="19"/>
            <w:szCs w:val="19"/>
            <w:lang w:val="sk-SK"/>
          </w:rPr>
          <w:t xml:space="preserve"> s nízkymi hodnotami podľa § 117 ZVO a zákazky s využitím elektronického trhoviska.</w:t>
        </w:r>
      </w:ins>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07"/>
      </w:r>
      <w:r w:rsidR="00BA496C" w:rsidRPr="00BA496C">
        <w:t>, pokiaľ Prijímateľ je povinnou osobou v zmysle zákona o slobodnom prístupe k informáciám.</w:t>
      </w:r>
    </w:p>
    <w:p w14:paraId="4A065DB8" w14:textId="6CC72D25" w:rsidR="00E70656" w:rsidRDefault="00E70656" w:rsidP="009D7F63">
      <w:pPr>
        <w:spacing w:before="120" w:after="120" w:line="288" w:lineRule="auto"/>
        <w:jc w:val="both"/>
        <w:rPr>
          <w:rFonts w:cs="Arial"/>
          <w:szCs w:val="19"/>
        </w:rPr>
      </w:pPr>
      <w:r w:rsidRPr="00E70656">
        <w:rPr>
          <w:rFonts w:cs="Arial"/>
          <w:szCs w:val="19"/>
        </w:rPr>
        <w:t xml:space="preserve">Poskytovateľ požiada prijímateľa v prípade potreby o vysvetlenie, resp. doplnenie dokumentácie alebo informácií v lehote minimálne 5 pracovných dní a maximálne 10 pracovných dní a doručenie doplnenia/ </w:t>
      </w:r>
      <w:r w:rsidRPr="00E70656">
        <w:rPr>
          <w:rFonts w:cs="Arial"/>
          <w:szCs w:val="19"/>
        </w:rPr>
        <w:lastRenderedPageBreak/>
        <w:t>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w:t>
      </w:r>
      <w:del w:id="476" w:author="Andrea Bergmannová" w:date="2018-12-10T16:41:00Z">
        <w:r w:rsidDel="00774183">
          <w:rPr>
            <w:rFonts w:cs="Arial"/>
            <w:szCs w:val="19"/>
          </w:rPr>
          <w:delText>20 pracovných dní</w:delText>
        </w:r>
        <w:r w:rsidRPr="00E70656" w:rsidDel="00774183">
          <w:rPr>
            <w:rFonts w:cs="Arial"/>
            <w:szCs w:val="19"/>
          </w:rPr>
          <w:delText xml:space="preserve"> </w:delText>
        </w:r>
      </w:del>
      <w:r w:rsidRPr="00E70656">
        <w:rPr>
          <w:rFonts w:cs="Arial"/>
          <w:szCs w:val="19"/>
        </w:rPr>
        <w:t>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 xml:space="preserve">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E70656">
        <w:rPr>
          <w:rFonts w:cs="Arial"/>
          <w:szCs w:val="19"/>
        </w:rPr>
        <w:t>ŽoP</w:t>
      </w:r>
      <w:proofErr w:type="spellEnd"/>
      <w:r w:rsidRPr="00E70656">
        <w:rPr>
          <w:rFonts w:cs="Arial"/>
          <w:szCs w:val="19"/>
        </w:rPr>
        <w:t>.</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6E7E317A" w:rsidR="009D7F63" w:rsidRPr="0073389C" w:rsidDel="00774183" w:rsidRDefault="009D7F63" w:rsidP="009D7F63">
      <w:pPr>
        <w:spacing w:before="120" w:after="120" w:line="288" w:lineRule="auto"/>
        <w:jc w:val="both"/>
        <w:rPr>
          <w:del w:id="477" w:author="Andrea Bergmannová" w:date="2018-12-10T16:42:00Z"/>
        </w:rPr>
      </w:pPr>
      <w:del w:id="478" w:author="Andrea Bergmannová" w:date="2018-12-10T16:42:00Z">
        <w:r w:rsidRPr="0073389C" w:rsidDel="00774183">
          <w:rPr>
            <w:b/>
            <w:i/>
            <w:color w:val="00B0F0"/>
          </w:rPr>
          <w:delText>Povinnosť poskytovateľa:</w:delText>
        </w:r>
        <w:r w:rsidRPr="0073389C" w:rsidDel="00774183">
          <w:rPr>
            <w:color w:val="00B0F0"/>
          </w:rPr>
          <w:delText xml:space="preserve"> </w:delText>
        </w:r>
        <w:r w:rsidRPr="0073389C" w:rsidDel="00774183">
          <w:delText xml:space="preserve">Poskytovateľ vykoná </w:delText>
        </w:r>
        <w:r w:rsidR="00745F4B" w:rsidDel="00774183">
          <w:delText xml:space="preserve">finančnú </w:delText>
        </w:r>
        <w:r w:rsidRPr="0073389C" w:rsidDel="00774183">
          <w:delText>kontrolu VO v lehote 20 pracovných dní od doručenia dokumentácie.</w:delText>
        </w:r>
      </w:del>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 xml:space="preserve">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73389C">
        <w:t>ŽoP</w:t>
      </w:r>
      <w:proofErr w:type="spellEnd"/>
      <w:r w:rsidRPr="0073389C">
        <w:t>.</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postupuje v zmysle metodického pokynu CKO č. 5</w:t>
      </w:r>
      <w:r w:rsidRPr="0073389C">
        <w:rPr>
          <w:rStyle w:val="Odkaznapoznmkupodiarou"/>
          <w:rFonts w:cs="Arial"/>
          <w:sz w:val="19"/>
          <w:szCs w:val="19"/>
          <w:lang w:val="sk-SK"/>
        </w:rPr>
        <w:footnoteReference w:id="108"/>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w:t>
      </w:r>
      <w:proofErr w:type="spellStart"/>
      <w:r w:rsidRPr="0073389C">
        <w:t>ŽoP</w:t>
      </w:r>
      <w:proofErr w:type="spellEnd"/>
      <w:r w:rsidRPr="0073389C">
        <w:t>,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Poskytovateľ vykonáva následnú ex-post kontrolu pri všetkých VO, v rámci ktorých bola riadne ukončená druhá ex-</w:t>
      </w:r>
      <w:proofErr w:type="spellStart"/>
      <w:r w:rsidRPr="0073389C">
        <w:rPr>
          <w:lang w:eastAsia="x-none"/>
        </w:rPr>
        <w:t>ante</w:t>
      </w:r>
      <w:proofErr w:type="spellEnd"/>
      <w:r w:rsidRPr="0073389C">
        <w:rPr>
          <w:lang w:eastAsia="x-none"/>
        </w:rPr>
        <w:t xml:space="preserv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F6D0D5D"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w:t>
      </w:r>
      <w:del w:id="479" w:author="Andrea Bergmannová" w:date="2018-12-10T16:50:00Z">
        <w:r w:rsidRPr="00B8656C" w:rsidDel="00A85808">
          <w:rPr>
            <w:rFonts w:cs="Arial"/>
            <w:szCs w:val="19"/>
            <w:lang w:eastAsia="x-none"/>
          </w:rPr>
          <w:delText xml:space="preserve"> od doručenia dokumentácie prijímateľom</w:delText>
        </w:r>
      </w:del>
      <w:r w:rsidRPr="00B8656C">
        <w:rPr>
          <w:rFonts w:cs="Arial"/>
          <w:szCs w:val="19"/>
          <w:lang w:eastAsia="x-none"/>
        </w:rPr>
        <w:t>.</w:t>
      </w:r>
    </w:p>
    <w:p w14:paraId="7A55D2F7" w14:textId="4DEC150F"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 xml:space="preserve">Prijímateľ predkladá poskytovateľovi </w:t>
      </w:r>
      <w:del w:id="480" w:author="Andrea Bergmannová" w:date="2018-12-10T16:50:00Z">
        <w:r w:rsidRPr="0073389C" w:rsidDel="00A85808">
          <w:rPr>
            <w:lang w:eastAsia="x-none"/>
          </w:rPr>
          <w:delText>originál</w:delText>
        </w:r>
      </w:del>
      <w:r w:rsidRPr="0073389C">
        <w:rPr>
          <w:lang w:eastAsia="x-none"/>
        </w:rPr>
        <w:t xml:space="preserve"> </w:t>
      </w:r>
      <w:del w:id="481" w:author="Andrea Bergmannová" w:date="2018-12-10T16:50:00Z">
        <w:r w:rsidRPr="0073389C" w:rsidDel="00A85808">
          <w:rPr>
            <w:lang w:eastAsia="x-none"/>
          </w:rPr>
          <w:delText xml:space="preserve">zmluvy </w:delText>
        </w:r>
      </w:del>
      <w:ins w:id="482" w:author="Andrea Bergmannová" w:date="2018-12-10T16:50:00Z">
        <w:r w:rsidR="00A85808" w:rsidRPr="0073389C">
          <w:rPr>
            <w:lang w:eastAsia="x-none"/>
          </w:rPr>
          <w:t>zmluv</w:t>
        </w:r>
        <w:r w:rsidR="00A85808">
          <w:rPr>
            <w:lang w:eastAsia="x-none"/>
          </w:rPr>
          <w:t>u</w:t>
        </w:r>
        <w:r w:rsidR="00A85808" w:rsidRPr="0073389C">
          <w:rPr>
            <w:lang w:eastAsia="x-none"/>
          </w:rPr>
          <w:t xml:space="preserve"> </w:t>
        </w:r>
      </w:ins>
      <w:r w:rsidRPr="0073389C">
        <w:rPr>
          <w:lang w:eastAsia="x-none"/>
        </w:rPr>
        <w:t>s úspešným uchádzačom</w:t>
      </w:r>
      <w:del w:id="483" w:author="Andrea Bergmannová" w:date="2018-12-10T16:50:00Z">
        <w:r w:rsidRPr="0073389C" w:rsidDel="00A85808">
          <w:rPr>
            <w:lang w:eastAsia="x-none"/>
          </w:rPr>
          <w:delText>,</w:delText>
        </w:r>
      </w:del>
      <w:r w:rsidRPr="0073389C">
        <w:rPr>
          <w:lang w:eastAsia="x-none"/>
        </w:rPr>
        <w:t xml:space="preserve"> </w:t>
      </w:r>
      <w:ins w:id="484" w:author="Andrea Bergmannová" w:date="2018-12-10T16:50:00Z">
        <w:r w:rsidR="00A85808" w:rsidRPr="00A85808">
          <w:rPr>
            <w:lang w:eastAsia="x-none"/>
          </w:rPr>
          <w:t>cez ITMS 2014+ spôsobom, ktorý zabezpečí identifikáciu osôb, ktoré zmluvu podpísali, aby bolo možné overiť ich oprávnenosť konať v mene zmluvnej strany.</w:t>
        </w:r>
      </w:ins>
      <w:del w:id="485" w:author="Andrea Bergmannová" w:date="2018-12-10T16:50:00Z">
        <w:r w:rsidRPr="0073389C" w:rsidDel="00A85808">
          <w:rPr>
            <w:lang w:eastAsia="x-none"/>
          </w:rPr>
          <w:delText>resp. jej úradne overenú kópiu</w:delText>
        </w:r>
        <w:r w:rsidR="006B7CFE" w:rsidDel="00A85808">
          <w:rPr>
            <w:lang w:eastAsia="x-none"/>
          </w:rPr>
          <w:delText xml:space="preserve"> (</w:delText>
        </w:r>
        <w:r w:rsidR="006B7CFE" w:rsidRPr="006B7CFE" w:rsidDel="00A85808">
          <w:rPr>
            <w:lang w:eastAsia="x-none"/>
          </w:rPr>
          <w:delText>akceptuje sa aj kópia zmluvy overená štatutárnym zástupcom prijímateľa)</w:delText>
        </w:r>
      </w:del>
      <w:r w:rsidRPr="0073389C">
        <w:rPr>
          <w:lang w:eastAsia="x-none"/>
        </w:rPr>
        <w:t xml:space="preserve">. Túto zmluvu predkladá prijímateľ </w:t>
      </w:r>
      <w:ins w:id="486" w:author="Andrea Bergmannová" w:date="2018-12-10T16:51:00Z">
        <w:r w:rsidR="00A85808" w:rsidRPr="00A85808">
          <w:rPr>
            <w:lang w:eastAsia="x-none"/>
          </w:rPr>
          <w:t>cez ITMS 2014+</w:t>
        </w:r>
        <w:r w:rsidR="00A85808">
          <w:rPr>
            <w:lang w:eastAsia="x-none"/>
          </w:rPr>
          <w:t xml:space="preserve"> </w:t>
        </w:r>
      </w:ins>
      <w:r w:rsidRPr="0073389C">
        <w:rPr>
          <w:lang w:eastAsia="x-none"/>
        </w:rPr>
        <w:t xml:space="preserve">vrátane všetkých jej príloh. Poskytovateľ je oprávnený v rámci podmienok zmluvy o NFP, resp. záväzných dokumentov, na ktoré zmluva o NFP odkazuje, určiť prijímateľovi výnimku z predkladania týchto príloh, </w:t>
      </w:r>
      <w:proofErr w:type="spellStart"/>
      <w:r w:rsidRPr="0073389C">
        <w:rPr>
          <w:lang w:eastAsia="x-none"/>
        </w:rPr>
        <w:t>t.j</w:t>
      </w:r>
      <w:proofErr w:type="spellEnd"/>
      <w:r w:rsidRPr="0073389C">
        <w:rPr>
          <w:lang w:eastAsia="x-none"/>
        </w:rPr>
        <w:t>.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09"/>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w:t>
      </w:r>
      <w:proofErr w:type="spellStart"/>
      <w:r w:rsidRPr="0073389C">
        <w:rPr>
          <w:rFonts w:ascii="Arial" w:hAnsi="Arial" w:cs="Arial"/>
          <w:sz w:val="19"/>
          <w:szCs w:val="19"/>
          <w:lang w:val="sk-SK"/>
        </w:rPr>
        <w:t>printscreen</w:t>
      </w:r>
      <w:proofErr w:type="spellEnd"/>
      <w:r w:rsidRPr="0073389C">
        <w:rPr>
          <w:rFonts w:ascii="Arial" w:hAnsi="Arial" w:cs="Arial"/>
          <w:sz w:val="19"/>
          <w:szCs w:val="19"/>
          <w:lang w:val="sk-SK"/>
        </w:rPr>
        <w:t>“);</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ktoré neboli predložené v rámci druhej ex-</w:t>
      </w:r>
      <w:proofErr w:type="spellStart"/>
      <w:r w:rsidRPr="0073389C">
        <w:rPr>
          <w:rFonts w:ascii="Arial" w:hAnsi="Arial" w:cs="Arial"/>
          <w:sz w:val="19"/>
          <w:szCs w:val="19"/>
          <w:lang w:val="sk-SK"/>
        </w:rPr>
        <w:t>ante</w:t>
      </w:r>
      <w:proofErr w:type="spellEnd"/>
      <w:r w:rsidRPr="0073389C">
        <w:rPr>
          <w:rFonts w:ascii="Arial" w:hAnsi="Arial" w:cs="Arial"/>
          <w:sz w:val="19"/>
          <w:szCs w:val="19"/>
          <w:lang w:val="sk-SK"/>
        </w:rPr>
        <w:t xml:space="preserve"> kontroly. </w:t>
      </w:r>
    </w:p>
    <w:p w14:paraId="7A55D2FC" w14:textId="64D0755D"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74F0B065"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w:t>
      </w:r>
      <w:del w:id="487" w:author="Andrea Bergmannová" w:date="2018-12-10T16:51:00Z">
        <w:r w:rsidR="00B8656C" w:rsidDel="00A85808">
          <w:rPr>
            <w:rFonts w:cs="Arial"/>
            <w:szCs w:val="19"/>
            <w:lang w:eastAsia="x-none"/>
          </w:rPr>
          <w:delText xml:space="preserve">7 pracovných dní </w:delText>
        </w:r>
      </w:del>
      <w:r w:rsidRPr="0073389C">
        <w:rPr>
          <w:lang w:eastAsia="x-none"/>
        </w:rPr>
        <w:t xml:space="preserve">na výkon kontroly VO. Doplnením dokumentácie nemôže dôjsť k zmene </w:t>
      </w:r>
      <w:r w:rsidRPr="0073389C">
        <w:rPr>
          <w:lang w:eastAsia="x-none"/>
        </w:rPr>
        <w:lastRenderedPageBreak/>
        <w:t xml:space="preserve">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 xml:space="preserve">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B8656C">
        <w:rPr>
          <w:rFonts w:cs="Arial"/>
          <w:szCs w:val="19"/>
        </w:rPr>
        <w:t>ŽoP</w:t>
      </w:r>
      <w:proofErr w:type="spellEnd"/>
      <w:r w:rsidRPr="00B8656C">
        <w:rPr>
          <w:rFonts w:cs="Arial"/>
          <w:szCs w:val="19"/>
        </w:rPr>
        <w:t>.</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 xml:space="preserve">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73389C">
        <w:rPr>
          <w:lang w:eastAsia="x-none"/>
        </w:rPr>
        <w:t>ŽoP</w:t>
      </w:r>
      <w:proofErr w:type="spellEnd"/>
      <w:r w:rsidRPr="0073389C">
        <w:rPr>
          <w:lang w:eastAsia="x-none"/>
        </w:rPr>
        <w:t>.</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t>Nepripustenie do financovania znamená, že všetky výdavky v prípade, že budú zahrnuté v </w:t>
      </w:r>
      <w:proofErr w:type="spellStart"/>
      <w:r w:rsidRPr="0073389C">
        <w:rPr>
          <w:lang w:eastAsia="x-none"/>
        </w:rPr>
        <w:t>ŽoP</w:t>
      </w:r>
      <w:proofErr w:type="spellEnd"/>
      <w:r w:rsidRPr="0073389C">
        <w:rPr>
          <w:lang w:eastAsia="x-none"/>
        </w:rPr>
        <w:t xml:space="preserve">,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určiť ex-</w:t>
      </w:r>
      <w:proofErr w:type="spellStart"/>
      <w:r w:rsidRPr="0073389C">
        <w:rPr>
          <w:lang w:eastAsia="x-none"/>
        </w:rPr>
        <w:t>ante</w:t>
      </w:r>
      <w:proofErr w:type="spellEnd"/>
      <w:r w:rsidRPr="0073389C">
        <w:rPr>
          <w:lang w:eastAsia="x-none"/>
        </w:rPr>
        <w:t xml:space="preserv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01949C95" w:rsidR="009D7F63" w:rsidRPr="0073389C" w:rsidRDefault="009D7F63" w:rsidP="009D7F63">
      <w:pPr>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Prijímateľ je povinný predložiť poskytovateľovi návrhy všetkých dodatkov </w:t>
      </w:r>
      <w:ins w:id="488" w:author="Andrea Bergmannová" w:date="2018-12-10T16:52:00Z">
        <w:r w:rsidR="00A85808" w:rsidRPr="00A85808">
          <w:t xml:space="preserve">za účelom ich kontroly </w:t>
        </w:r>
      </w:ins>
      <w:r w:rsidRPr="0073389C">
        <w:t xml:space="preserve">(pred podpisom oboma zmluvnými stranami) súvisiacich s výsledkom VO </w:t>
      </w:r>
      <w:r w:rsidR="00BC769F">
        <w:t xml:space="preserve">alebo obstarávania </w:t>
      </w:r>
      <w:r w:rsidRPr="0073389C">
        <w:t>spolufinancovaného z</w:t>
      </w:r>
      <w:del w:id="489" w:author="Andrea Bergmannová" w:date="2018-12-10T16:53:00Z">
        <w:r w:rsidRPr="0073389C" w:rsidDel="00A85808">
          <w:delText> </w:delText>
        </w:r>
      </w:del>
      <w:ins w:id="490" w:author="Andrea Bergmannová" w:date="2018-12-10T16:53:00Z">
        <w:r w:rsidR="00A85808">
          <w:t> </w:t>
        </w:r>
      </w:ins>
      <w:r w:rsidRPr="0073389C">
        <w:t>EŠIF</w:t>
      </w:r>
      <w:ins w:id="491" w:author="Andrea Bergmannová" w:date="2018-12-10T16:53:00Z">
        <w:r w:rsidR="00A85808">
          <w:t>,</w:t>
        </w:r>
      </w:ins>
      <w:r w:rsidRPr="0073389C">
        <w:t xml:space="preserve"> </w:t>
      </w:r>
      <w:ins w:id="492" w:author="Andrea Bergmannová" w:date="2018-12-10T16:53:00Z">
        <w:r w:rsidR="00A85808" w:rsidRPr="00A85808">
          <w:t>pri ktorých je hodnota upraveného zmluvného plnenia rovnaká alebo vyššia ako 15 000 EUR bez DPH a/alebo ide o zmeny iné ako úpravu hodnoty zmluvného plnenia.</w:t>
        </w:r>
      </w:ins>
      <w:del w:id="493" w:author="Andrea Bergmannová" w:date="2018-12-10T16:53:00Z">
        <w:r w:rsidRPr="0073389C" w:rsidDel="00A85808">
          <w:delText>za účelom kontroly</w:delText>
        </w:r>
      </w:del>
      <w:r w:rsidRPr="0073389C">
        <w:t xml:space="preserve">. Uvedená povinnosť sa vzťahuje aj na prípady, keď sa dodatok vzťahuje na časť výdavkov, ktoré nie sú oprávnenými výdavkami, avšak sú súčasťou zákazky, ktorá je spolufinancovaná z fondov EŠIF. </w:t>
      </w:r>
      <w:ins w:id="494" w:author="Andrea Bergmannová" w:date="2018-12-10T16:53:00Z">
        <w:r w:rsidR="00A85808" w:rsidRPr="00A85808">
          <w:t>Uvedená povinnosť sa nevzťahuje na prípady, keď sa dodatkom menia identifikačné a kontaktné údaje zmluvných strán (napr. adresa sídla, kontaktné osoby, číslo bankového účtu a pod.).</w:t>
        </w:r>
        <w:r w:rsidR="00A85808">
          <w:t xml:space="preserve"> </w:t>
        </w:r>
      </w:ins>
      <w:ins w:id="495" w:author="Andrea Bergmannová" w:date="2018-12-10T16:54:00Z">
        <w:r w:rsidR="00A85808" w:rsidRPr="00A85808">
          <w:t>V prípade, keď sa dodatkom menia identifikačné a kontaktné údaje zmluvných strán alebo sa mení len hodnota upraveného zmluvného plnenia, ktorá je nižšia ako 15 000 EUR bez DPH, je prijímateľ oprávnený predložiť takýto dodatok až po jeho podpise oboma zmluvnými stranami, teda nie je povinný ho predložiť na schválenie pred jeho podpisom</w:t>
        </w:r>
      </w:ins>
    </w:p>
    <w:p w14:paraId="7A55D308" w14:textId="1454C7D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w:t>
      </w:r>
      <w:del w:id="496" w:author="Andrea Bergmannová" w:date="2018-12-10T16:53:00Z">
        <w:r w:rsidRPr="0073389C" w:rsidDel="00A85808">
          <w:delText xml:space="preserve">Uvedená povinnosť sa nevzťahuje na prípady, keď sa dodatkom menia identifikačné a kontaktné údaje zmluvných strán (napr. adresa sídla, kontaktné osoby, číslo bankového účtu a pod.). </w:delText>
        </w:r>
      </w:del>
      <w:del w:id="497" w:author="Andrea Bergmannová" w:date="2018-12-10T16:54:00Z">
        <w:r w:rsidRPr="0073389C" w:rsidDel="00A85808">
          <w:delText xml:space="preserve">V tomto prípade (zmene identifikačných a kontaktných údajov) je prijímateľ oprávnený predložiť takýto dodatok až po jeho podpise oboma zmluvnými stranami, teda nie je povinný ho predložiť na schválenie pred jeho podpisom. </w:delText>
        </w:r>
      </w:del>
    </w:p>
    <w:p w14:paraId="212E7F6E" w14:textId="7F52C9C2" w:rsidR="00F25EBB" w:rsidRPr="0073389C" w:rsidRDefault="00F25EBB" w:rsidP="009D7F63">
      <w:pPr>
        <w:spacing w:before="120" w:after="120" w:line="288" w:lineRule="auto"/>
        <w:jc w:val="both"/>
        <w:rPr>
          <w:rFonts w:cs="Arial"/>
          <w:szCs w:val="19"/>
        </w:rPr>
      </w:pPr>
      <w:r w:rsidRPr="00F25EBB">
        <w:rPr>
          <w:rFonts w:cs="Arial"/>
          <w:szCs w:val="19"/>
        </w:rPr>
        <w:t xml:space="preserve">Lehota na výkon kontroly návrhu dodatku je </w:t>
      </w:r>
      <w:del w:id="498" w:author="Andrea Bergmannová" w:date="2018-12-10T16:54:00Z">
        <w:r w:rsidRPr="00F25EBB" w:rsidDel="00A85808">
          <w:rPr>
            <w:rFonts w:cs="Arial"/>
            <w:szCs w:val="19"/>
          </w:rPr>
          <w:delText xml:space="preserve">15 </w:delText>
        </w:r>
      </w:del>
      <w:ins w:id="499" w:author="Andrea Bergmannová" w:date="2018-12-10T16:54:00Z">
        <w:r w:rsidR="00A85808" w:rsidRPr="00F25EBB">
          <w:rPr>
            <w:rFonts w:cs="Arial"/>
            <w:szCs w:val="19"/>
          </w:rPr>
          <w:t>1</w:t>
        </w:r>
        <w:r w:rsidR="00A85808">
          <w:rPr>
            <w:rFonts w:cs="Arial"/>
            <w:szCs w:val="19"/>
          </w:rPr>
          <w:t>0</w:t>
        </w:r>
        <w:r w:rsidR="00A85808" w:rsidRPr="00F25EBB">
          <w:rPr>
            <w:rFonts w:cs="Arial"/>
            <w:szCs w:val="19"/>
          </w:rPr>
          <w:t xml:space="preserve"> </w:t>
        </w:r>
      </w:ins>
      <w:r w:rsidRPr="00F25EBB">
        <w:rPr>
          <w:rFonts w:cs="Arial"/>
          <w:szCs w:val="19"/>
        </w:rPr>
        <w:t>pracovných dní</w:t>
      </w:r>
      <w:del w:id="500" w:author="Andrea Bergmannová" w:date="2018-12-10T16:54:00Z">
        <w:r w:rsidRPr="00F25EBB" w:rsidDel="00A85808">
          <w:rPr>
            <w:rFonts w:cs="Arial"/>
            <w:szCs w:val="19"/>
          </w:rPr>
          <w:delText xml:space="preserve"> od doručenia dokumentácie prijímateľom</w:delText>
        </w:r>
      </w:del>
      <w:r w:rsidRPr="00F25EBB">
        <w:rPr>
          <w:rFonts w:cs="Arial"/>
          <w:szCs w:val="19"/>
        </w:rPr>
        <w:t>.</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10"/>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 xml:space="preserve">návrh dodatku zmluvy s úspešným uchádzačom, ktorého prílohou je v prípade dodávky stavebných prác alebo tovarov aj podporné stanovisko stavebného dozoru alebo iného príslušného odborníka atď. Stanovisko by malo obsahovať dôvody, ktoré vedú k </w:t>
      </w:r>
      <w:proofErr w:type="spellStart"/>
      <w:r w:rsidRPr="0073389C">
        <w:rPr>
          <w:rFonts w:cs="Arial"/>
          <w:szCs w:val="19"/>
          <w:lang w:val="sk-SK"/>
        </w:rPr>
        <w:t>zazmluvneniu</w:t>
      </w:r>
      <w:proofErr w:type="spellEnd"/>
      <w:r w:rsidRPr="0073389C">
        <w:rPr>
          <w:rFonts w:cs="Arial"/>
          <w:szCs w:val="19"/>
          <w:lang w:val="sk-SK"/>
        </w:rPr>
        <w:t xml:space="preserve">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141C7F24" w:rsidR="009D7F63" w:rsidDel="00A85808" w:rsidRDefault="009D7F63" w:rsidP="009D7F63">
      <w:pPr>
        <w:spacing w:before="120" w:after="120" w:line="288" w:lineRule="auto"/>
        <w:jc w:val="both"/>
        <w:rPr>
          <w:del w:id="501" w:author="Andrea Bergmannová" w:date="2018-12-10T16:54:00Z"/>
          <w:lang w:eastAsia="x-none"/>
        </w:rPr>
      </w:pPr>
      <w:del w:id="502" w:author="Andrea Bergmannová" w:date="2018-12-10T16:54:00Z">
        <w:r w:rsidRPr="0073389C" w:rsidDel="00A85808">
          <w:rPr>
            <w:b/>
            <w:i/>
            <w:color w:val="00B0F0"/>
          </w:rPr>
          <w:delText>Povinnosť poskytovateľa:</w:delText>
        </w:r>
        <w:r w:rsidRPr="0073389C" w:rsidDel="00A85808">
          <w:rPr>
            <w:color w:val="00B0F0"/>
          </w:rPr>
          <w:delText xml:space="preserve"> </w:delText>
        </w:r>
        <w:r w:rsidRPr="0073389C" w:rsidDel="00A85808">
          <w:delText xml:space="preserve">Poskytovateľ vykoná kontrolu návrhu dodatku v lehote 15 pracovných dní. </w:delText>
        </w:r>
      </w:del>
    </w:p>
    <w:p w14:paraId="4F23555A" w14:textId="609874E4"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minimálne 5 pracovných dní a maximálne 10 pracovných dní 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ins w:id="503" w:author="Andrea Bergmannová" w:date="2018-12-10T16:56:00Z">
        <w:r w:rsidR="00A85808">
          <w:rPr>
            <w:rFonts w:cs="Arial"/>
            <w:szCs w:val="19"/>
          </w:rPr>
          <w:t xml:space="preserve"> </w:t>
        </w:r>
      </w:ins>
      <w:del w:id="504" w:author="Andrea Bergmannová" w:date="2018-12-10T16:54:00Z">
        <w:r w:rsidRPr="004A1434" w:rsidDel="00A85808">
          <w:rPr>
            <w:rFonts w:cs="Arial"/>
            <w:szCs w:val="19"/>
          </w:rPr>
          <w:delText xml:space="preserve"> 15 pracovných dní </w:delText>
        </w:r>
      </w:del>
      <w:r w:rsidRPr="004A1434">
        <w:rPr>
          <w:rFonts w:cs="Arial"/>
          <w:szCs w:val="19"/>
        </w:rPr>
        <w:t>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w:t>
      </w:r>
      <w:r w:rsidRPr="004A1434">
        <w:rPr>
          <w:rFonts w:cs="Arial"/>
          <w:szCs w:val="19"/>
        </w:rPr>
        <w:lastRenderedPageBreak/>
        <w:t xml:space="preserve">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w:t>
      </w:r>
      <w:proofErr w:type="spellStart"/>
      <w:r w:rsidRPr="00AE02EE">
        <w:rPr>
          <w:rFonts w:cs="Arial"/>
          <w:szCs w:val="19"/>
        </w:rPr>
        <w:t>ante</w:t>
      </w:r>
      <w:proofErr w:type="spellEnd"/>
      <w:r w:rsidRPr="00AE02EE">
        <w:rPr>
          <w:rFonts w:cs="Arial"/>
          <w:szCs w:val="19"/>
        </w:rPr>
        <w:t xml:space="preserv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30765704"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 xml:space="preserve">kontrola </w:t>
      </w:r>
      <w:ins w:id="505" w:author="Andrea Bergmannová" w:date="2018-12-10T16:57:00Z">
        <w:r w:rsidR="00A85808">
          <w:rPr>
            <w:b/>
          </w:rPr>
          <w:t xml:space="preserve">uzavretého </w:t>
        </w:r>
      </w:ins>
      <w:r w:rsidRPr="0073389C">
        <w:rPr>
          <w:b/>
        </w:rPr>
        <w:t>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11"/>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w:t>
      </w:r>
      <w:proofErr w:type="spellStart"/>
      <w:r w:rsidRPr="0073389C">
        <w:rPr>
          <w:rFonts w:cs="Arial"/>
          <w:szCs w:val="19"/>
          <w:lang w:val="sk-SK"/>
        </w:rPr>
        <w:t>printscreen</w:t>
      </w:r>
      <w:proofErr w:type="spellEnd"/>
      <w:r w:rsidRPr="0073389C">
        <w:rPr>
          <w:rFonts w:cs="Arial"/>
          <w:szCs w:val="19"/>
          <w:lang w:val="sk-SK"/>
        </w:rPr>
        <w:t xml:space="preserve">-u“).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1B7977BB"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ins w:id="506" w:author="Andrea Bergmannová" w:date="2018-12-10T16:58:00Z">
        <w:r w:rsidR="00A85808" w:rsidRPr="00A85808">
          <w:t>svojim obsahom spadá do kategórie povinne kontrolovaných návrhov dodatkov podľa pravidiel uvedených v bode e) tejto kapitoly</w:t>
        </w:r>
        <w:r w:rsidR="00A85808">
          <w:t>,</w:t>
        </w:r>
        <w:r w:rsidR="00A85808" w:rsidRPr="00A85808">
          <w:rPr>
            <w:b/>
          </w:rPr>
          <w:t xml:space="preserve"> </w:t>
        </w:r>
      </w:ins>
      <w:r w:rsidRPr="0073389C">
        <w:rPr>
          <w:b/>
        </w:rPr>
        <w:t>ktorý nebol predmetom kontroly</w:t>
      </w:r>
      <w:r w:rsidRPr="0073389C">
        <w:t xml:space="preserve"> </w:t>
      </w:r>
      <w:del w:id="507" w:author="Andrea Bergmannová" w:date="2018-12-10T17:00:00Z">
        <w:r w:rsidDel="00A85808">
          <w:rPr>
            <w:rFonts w:cs="Arial"/>
            <w:szCs w:val="19"/>
          </w:rPr>
          <w:delText xml:space="preserve">VO </w:delText>
        </w:r>
      </w:del>
      <w:r w:rsidRPr="0073389C">
        <w:t xml:space="preserve">pred jeho podpisom zo strany poskytovateľa, môže byť toto konanie prijímateľa považované za podstatné porušenie zmluvy o NFP. </w:t>
      </w:r>
    </w:p>
    <w:p w14:paraId="7A55D31A" w14:textId="32E4A38F" w:rsidR="009D7F63" w:rsidRPr="0073389C" w:rsidRDefault="009D7F63" w:rsidP="009D7F63">
      <w:pPr>
        <w:spacing w:before="120" w:after="120" w:line="288" w:lineRule="auto"/>
        <w:jc w:val="both"/>
      </w:pPr>
      <w:del w:id="508" w:author="Andrea Bergmannová" w:date="2018-12-10T17:01:00Z">
        <w:r w:rsidRPr="0073389C" w:rsidDel="00A85808">
          <w:rPr>
            <w:b/>
            <w:i/>
            <w:color w:val="00B0F0"/>
          </w:rPr>
          <w:delText>Povinnosť poskytovateľa:</w:delText>
        </w:r>
        <w:r w:rsidRPr="0073389C" w:rsidDel="00A85808">
          <w:rPr>
            <w:color w:val="00B0F0"/>
          </w:rPr>
          <w:delText xml:space="preserve"> </w:delText>
        </w:r>
      </w:del>
      <w:r w:rsidRPr="0073389C">
        <w:t xml:space="preserve">Poskytovateľ vykoná kontrolu dodatku v lehote </w:t>
      </w:r>
      <w:del w:id="509" w:author="Andrea Bergmannová" w:date="2018-12-10T17:00:00Z">
        <w:r w:rsidRPr="0073389C" w:rsidDel="00A85808">
          <w:delText xml:space="preserve">7 </w:delText>
        </w:r>
      </w:del>
      <w:ins w:id="510" w:author="Andrea Bergmannová" w:date="2018-12-10T17:00:00Z">
        <w:r w:rsidR="00A85808">
          <w:t>5</w:t>
        </w:r>
        <w:r w:rsidR="00A85808" w:rsidRPr="0073389C">
          <w:t xml:space="preserve"> </w:t>
        </w:r>
      </w:ins>
      <w:r w:rsidRPr="0073389C">
        <w:t>pracovných dní</w:t>
      </w:r>
      <w:ins w:id="511" w:author="Andrea Bergmannová" w:date="2018-12-10T17:01:00Z">
        <w:r w:rsidR="00A85808" w:rsidRPr="00A85808">
          <w:rPr>
            <w:rFonts w:cs="Arial"/>
            <w:szCs w:val="19"/>
          </w:rPr>
          <w:t xml:space="preserve"> </w:t>
        </w:r>
        <w:r w:rsidR="00A85808" w:rsidRPr="00A85808">
          <w:t>ak dodatok bol predmetom aj kontroly návrhu dodatku pred jeho podpisom a 15 pracovných dní, ak dodatok nebol predmetom kontroly návrhu dodatku pred jeho podpisom</w:t>
        </w:r>
      </w:ins>
      <w:del w:id="512" w:author="Andrea Bergmannová" w:date="2018-12-10T17:01:00Z">
        <w:r w:rsidR="00AE02EE" w:rsidDel="00A85808">
          <w:delText xml:space="preserve"> od doručenia dokumentácie prijímateľom</w:delText>
        </w:r>
      </w:del>
      <w:r w:rsidRPr="0073389C">
        <w:t>.</w:t>
      </w:r>
    </w:p>
    <w:p w14:paraId="7A55D31C" w14:textId="744751C5" w:rsidR="009D7F63" w:rsidRPr="0073389C" w:rsidRDefault="009D7F63" w:rsidP="009D7F63">
      <w:pPr>
        <w:spacing w:before="120" w:after="120" w:line="288" w:lineRule="auto"/>
        <w:jc w:val="both"/>
      </w:pPr>
      <w:r w:rsidRPr="0073389C">
        <w:lastRenderedPageBreak/>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682429AC"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w:t>
      </w:r>
      <w:del w:id="513" w:author="Andrea Bergmannová" w:date="2018-12-10T17:02:00Z">
        <w:r w:rsidRPr="00963E0D" w:rsidDel="00A85808">
          <w:rPr>
            <w:rFonts w:cs="Arial"/>
            <w:szCs w:val="19"/>
          </w:rPr>
          <w:delText xml:space="preserve">7 pracovných dní </w:delText>
        </w:r>
      </w:del>
      <w:r w:rsidRPr="00963E0D">
        <w:rPr>
          <w:rFonts w:cs="Arial"/>
          <w:szCs w:val="19"/>
        </w:rPr>
        <w:t>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963E0D">
        <w:rPr>
          <w:rFonts w:cs="Arial"/>
          <w:szCs w:val="19"/>
        </w:rPr>
        <w:t>ŽoP</w:t>
      </w:r>
      <w:proofErr w:type="spellEnd"/>
      <w:r w:rsidRPr="00963E0D">
        <w:rPr>
          <w:rFonts w:cs="Arial"/>
          <w:szCs w:val="19"/>
        </w:rPr>
        <w:t xml:space="preserve">.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w:t>
      </w:r>
      <w:proofErr w:type="spellStart"/>
      <w:r w:rsidRPr="00963E0D">
        <w:rPr>
          <w:rFonts w:cs="Arial"/>
          <w:szCs w:val="19"/>
        </w:rPr>
        <w:t>ŽoP</w:t>
      </w:r>
      <w:proofErr w:type="spellEnd"/>
      <w:r w:rsidRPr="00963E0D">
        <w:rPr>
          <w:rFonts w:cs="Arial"/>
          <w:szCs w:val="19"/>
        </w:rPr>
        <w:t>,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1810834B"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ins w:id="514" w:author="Andrea Bergmannová" w:date="2018-12-10T17:02:00Z">
        <w:r w:rsidR="00A85808">
          <w:rPr>
            <w:b/>
          </w:rPr>
          <w:t xml:space="preserve"> </w:t>
        </w:r>
        <w:r w:rsidR="00A85808" w:rsidRPr="00A85808">
          <w:rPr>
            <w:b/>
          </w:rPr>
          <w:t>a zákaziek zadávaných v rámci dynamického nákupného systému</w:t>
        </w:r>
      </w:ins>
    </w:p>
    <w:p w14:paraId="6A576B24" w14:textId="480D9C54" w:rsidR="007D11DA" w:rsidRDefault="007D11DA" w:rsidP="007D11DA">
      <w:pPr>
        <w:tabs>
          <w:tab w:val="left" w:pos="1014"/>
        </w:tabs>
        <w:spacing w:before="120" w:after="120" w:line="288" w:lineRule="auto"/>
        <w:jc w:val="both"/>
      </w:pPr>
      <w:r>
        <w:t xml:space="preserve">Predmetom kontroly je každá čiastková </w:t>
      </w:r>
      <w:del w:id="515" w:author="Andrea Bergmannová" w:date="2018-12-10T17:02:00Z">
        <w:r w:rsidDel="00A85808">
          <w:delText xml:space="preserve">zmluva </w:delText>
        </w:r>
      </w:del>
      <w:ins w:id="516" w:author="Andrea Bergmannová" w:date="2018-12-10T17:02:00Z">
        <w:r w:rsidR="00A85808">
          <w:t xml:space="preserve">zákazka </w:t>
        </w:r>
      </w:ins>
      <w:del w:id="517" w:author="Andrea Bergmannová" w:date="2018-12-10T17:02:00Z">
        <w:r w:rsidDel="00A85808">
          <w:delText xml:space="preserve">uzavretá </w:delText>
        </w:r>
      </w:del>
      <w:ins w:id="518" w:author="Andrea Bergmannová" w:date="2018-12-10T17:02:00Z">
        <w:r w:rsidR="00A85808">
          <w:t xml:space="preserve">zadávaná na </w:t>
        </w:r>
      </w:ins>
      <w:del w:id="519" w:author="Andrea Bergmannová" w:date="2018-12-10T17:03:00Z">
        <w:r w:rsidDel="00A85808">
          <w:delText>z</w:delText>
        </w:r>
      </w:del>
      <w:ins w:id="520" w:author="Andrea Bergmannová" w:date="2018-12-10T17:03:00Z">
        <w:r w:rsidR="00A85808">
          <w:t>základe</w:t>
        </w:r>
      </w:ins>
      <w:r>
        <w:t xml:space="preserve"> rámcovej dohody,</w:t>
      </w:r>
      <w:ins w:id="521" w:author="Andrea Bergmannová" w:date="2018-12-10T17:03:00Z">
        <w:r w:rsidR="00A85808" w:rsidRPr="00A85808">
          <w:t xml:space="preserve"> (nemá sa na mysli rámcová dohoda uzavretá v rámci DNS)</w:t>
        </w:r>
        <w:r w:rsidR="00A85808">
          <w:t xml:space="preserve">, </w:t>
        </w:r>
      </w:ins>
      <w:r>
        <w:t xml:space="preserve"> </w:t>
      </w:r>
      <w:ins w:id="522" w:author="Andrea Bergmannová" w:date="2018-12-10T17:03:00Z">
        <w:r w:rsidR="00A85808" w:rsidRPr="00A85808">
          <w:t>a každá zákazka zadávaná v rámci DNS</w:t>
        </w:r>
      </w:ins>
      <w:del w:id="523" w:author="Andrea Bergmannová" w:date="2018-12-10T17:03:00Z">
        <w:r w:rsidDel="00A85808">
          <w:delText xml:space="preserve">na </w:delText>
        </w:r>
        <w:r w:rsidDel="00A85808">
          <w:lastRenderedPageBreak/>
          <w:delText>základe ktorej Prijímateľ nadobúda tovary/služby/stavebné práce</w:delText>
        </w:r>
      </w:del>
      <w:r>
        <w:t>,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50D270AC" w14:textId="77777777" w:rsidR="00A85808" w:rsidRPr="00A85808" w:rsidRDefault="00A85808">
      <w:pPr>
        <w:tabs>
          <w:tab w:val="left" w:pos="1014"/>
        </w:tabs>
        <w:spacing w:line="288" w:lineRule="auto"/>
        <w:jc w:val="both"/>
        <w:rPr>
          <w:ins w:id="524" w:author="Andrea Bergmannová" w:date="2018-12-10T17:04:00Z"/>
        </w:rPr>
        <w:pPrChange w:id="525" w:author="Andrea Bergmannová" w:date="2018-12-10T17:04:00Z">
          <w:pPr>
            <w:tabs>
              <w:tab w:val="left" w:pos="1014"/>
            </w:tabs>
            <w:spacing w:before="120" w:after="120" w:line="288" w:lineRule="auto"/>
            <w:jc w:val="both"/>
          </w:pPr>
        </w:pPrChange>
      </w:pPr>
      <w:ins w:id="526" w:author="Andrea Bergmannová" w:date="2018-12-10T17:04:00Z">
        <w:r w:rsidRPr="00A85808">
          <w:t xml:space="preserve">Rámcová dohoda určuje podmienky zadávania zákaziek počas jej platnosti, najmä čo sa týka ceny a predpokladaného množstva predmetu zákazky, t. j. pojem zadávanie zákaziek na základe rámcovej dohody subsumuje pod seba všetky čiastkové objednávky, čiastkové zmluvy, opätovné otvorenia súťaže atď. </w:t>
        </w:r>
      </w:ins>
    </w:p>
    <w:p w14:paraId="343953D9" w14:textId="77777777" w:rsidR="00A85808" w:rsidRPr="00A85808" w:rsidRDefault="00A85808">
      <w:pPr>
        <w:tabs>
          <w:tab w:val="left" w:pos="1014"/>
        </w:tabs>
        <w:spacing w:line="288" w:lineRule="auto"/>
        <w:jc w:val="both"/>
        <w:rPr>
          <w:ins w:id="527" w:author="Andrea Bergmannová" w:date="2018-12-10T17:04:00Z"/>
        </w:rPr>
        <w:pPrChange w:id="528" w:author="Andrea Bergmannová" w:date="2018-12-10T17:04:00Z">
          <w:pPr>
            <w:tabs>
              <w:tab w:val="left" w:pos="1014"/>
            </w:tabs>
            <w:spacing w:before="120" w:after="120" w:line="288" w:lineRule="auto"/>
            <w:jc w:val="both"/>
          </w:pPr>
        </w:pPrChange>
      </w:pPr>
    </w:p>
    <w:p w14:paraId="16526BC0" w14:textId="77777777" w:rsidR="00A85808" w:rsidRPr="00A85808" w:rsidRDefault="00A85808">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ins w:id="529" w:author="Andrea Bergmannová" w:date="2018-12-10T17:04:00Z"/>
        </w:rPr>
        <w:pPrChange w:id="530" w:author="Andrea Bergmannová" w:date="2018-12-10T17:04:00Z">
          <w:pPr>
            <w:tabs>
              <w:tab w:val="left" w:pos="1014"/>
            </w:tabs>
            <w:spacing w:before="120" w:after="120" w:line="288" w:lineRule="auto"/>
            <w:jc w:val="both"/>
          </w:pPr>
        </w:pPrChange>
      </w:pPr>
      <w:ins w:id="531" w:author="Andrea Bergmannová" w:date="2018-12-10T17:04:00Z">
        <w:r w:rsidRPr="00A85808">
          <w:rPr>
            <w:b/>
            <w:i/>
          </w:rPr>
          <w:t xml:space="preserve">Dôležité upozornenie: </w:t>
        </w:r>
        <w:r w:rsidRPr="00A85808">
          <w:t>Pri zadávaní zákazky na základe rámcovej dohody nemožno vykonať podstatné zmeny a doplnenia podmienok určených v rámcovej dohode.</w:t>
        </w:r>
      </w:ins>
    </w:p>
    <w:p w14:paraId="72FC55E6" w14:textId="77777777" w:rsidR="00A85808" w:rsidRPr="00A85808" w:rsidRDefault="00A85808">
      <w:pPr>
        <w:tabs>
          <w:tab w:val="left" w:pos="1014"/>
        </w:tabs>
        <w:spacing w:line="288" w:lineRule="auto"/>
        <w:jc w:val="both"/>
        <w:rPr>
          <w:ins w:id="532" w:author="Andrea Bergmannová" w:date="2018-12-10T17:04:00Z"/>
        </w:rPr>
        <w:pPrChange w:id="533" w:author="Andrea Bergmannová" w:date="2018-12-10T17:04:00Z">
          <w:pPr>
            <w:tabs>
              <w:tab w:val="left" w:pos="1014"/>
            </w:tabs>
            <w:spacing w:before="120" w:after="120" w:line="288" w:lineRule="auto"/>
            <w:jc w:val="both"/>
          </w:pPr>
        </w:pPrChange>
      </w:pPr>
    </w:p>
    <w:p w14:paraId="55785EC0" w14:textId="77777777" w:rsidR="00A85808" w:rsidRPr="00A85808" w:rsidRDefault="00A85808">
      <w:pPr>
        <w:tabs>
          <w:tab w:val="left" w:pos="1014"/>
        </w:tabs>
        <w:spacing w:line="288" w:lineRule="auto"/>
        <w:jc w:val="both"/>
        <w:rPr>
          <w:ins w:id="534" w:author="Andrea Bergmannová" w:date="2018-12-10T17:04:00Z"/>
        </w:rPr>
        <w:pPrChange w:id="535" w:author="Andrea Bergmannová" w:date="2018-12-10T17:04:00Z">
          <w:pPr>
            <w:tabs>
              <w:tab w:val="left" w:pos="1014"/>
            </w:tabs>
            <w:spacing w:before="120" w:after="120" w:line="288" w:lineRule="auto"/>
            <w:jc w:val="both"/>
          </w:pPr>
        </w:pPrChange>
      </w:pPr>
      <w:ins w:id="536" w:author="Andrea Bergmannová" w:date="2018-12-10T17:04:00Z">
        <w:r w:rsidRPr="00A85808">
          <w:t>Ak má čiastková zákazka charakter objednávky, je objednávka evidovaná v ITMS 2014+. V prípade, ak má byť výsledkom zadávania čiastkovej zákazky na základe rámcovej dohody písomná zmluva, na základe ktorej sa zadávajú objednávky, eviduje sa v ITMS 2014+ iba čiastková zmluva a objednávky budú evidované na úrovni tejto čiastkovej zmluvy.</w:t>
        </w:r>
      </w:ins>
    </w:p>
    <w:p w14:paraId="05D7D1E2" w14:textId="77777777" w:rsidR="00A85808" w:rsidRPr="00A85808" w:rsidRDefault="00A85808">
      <w:pPr>
        <w:tabs>
          <w:tab w:val="left" w:pos="1014"/>
        </w:tabs>
        <w:spacing w:line="288" w:lineRule="auto"/>
        <w:jc w:val="both"/>
        <w:rPr>
          <w:ins w:id="537" w:author="Andrea Bergmannová" w:date="2018-12-10T17:04:00Z"/>
        </w:rPr>
        <w:pPrChange w:id="538" w:author="Andrea Bergmannová" w:date="2018-12-10T17:04:00Z">
          <w:pPr>
            <w:tabs>
              <w:tab w:val="left" w:pos="1014"/>
            </w:tabs>
            <w:spacing w:before="120" w:after="120" w:line="288" w:lineRule="auto"/>
            <w:jc w:val="both"/>
          </w:pPr>
        </w:pPrChange>
      </w:pPr>
    </w:p>
    <w:p w14:paraId="439B6E51" w14:textId="77777777" w:rsidR="00A85808" w:rsidRPr="00A85808" w:rsidRDefault="00A85808">
      <w:pPr>
        <w:tabs>
          <w:tab w:val="left" w:pos="1014"/>
        </w:tabs>
        <w:spacing w:line="288" w:lineRule="auto"/>
        <w:jc w:val="both"/>
        <w:rPr>
          <w:ins w:id="539" w:author="Andrea Bergmannová" w:date="2018-12-10T17:04:00Z"/>
        </w:rPr>
        <w:pPrChange w:id="540" w:author="Andrea Bergmannová" w:date="2018-12-10T17:04:00Z">
          <w:pPr>
            <w:tabs>
              <w:tab w:val="left" w:pos="1014"/>
            </w:tabs>
            <w:spacing w:before="120" w:after="120" w:line="288" w:lineRule="auto"/>
            <w:jc w:val="both"/>
          </w:pPr>
        </w:pPrChange>
      </w:pPr>
      <w:ins w:id="541" w:author="Andrea Bergmannová" w:date="2018-12-10T17:04:00Z">
        <w:r w:rsidRPr="00A85808">
          <w:t>DNS je elektronický postup zadávania nadlimitnej zákazky v rozsahu skupiny alebo jej časti podľa slovníka obstarávania na tovary, stavebné práce alebo služby, ktoré sú bežne dostupné na trhu a na základe ktorého je možné zadávať čiastkové zákazky. DNS je vytvorený na určitú dobu. Zadávaniu zákaziek v rámci DNS predchádza vytvorenie DNS a zaradenie záujemcov do DNS, ktoré je možné len po podaní žiadosti záujemcu o zaradenie do DNS a splnení podmienok účasti a požiadaviek stanovených v oznámení o vyhlásení verejného obstarávania a súťažných podkladoch.</w:t>
        </w:r>
      </w:ins>
    </w:p>
    <w:p w14:paraId="3CE40180" w14:textId="77777777" w:rsidR="00A85808" w:rsidRPr="00A85808" w:rsidRDefault="00A85808">
      <w:pPr>
        <w:tabs>
          <w:tab w:val="left" w:pos="1014"/>
        </w:tabs>
        <w:spacing w:line="288" w:lineRule="auto"/>
        <w:jc w:val="both"/>
        <w:rPr>
          <w:ins w:id="542" w:author="Andrea Bergmannová" w:date="2018-12-10T17:04:00Z"/>
        </w:rPr>
        <w:pPrChange w:id="543" w:author="Andrea Bergmannová" w:date="2018-12-10T17:04:00Z">
          <w:pPr>
            <w:tabs>
              <w:tab w:val="left" w:pos="1014"/>
            </w:tabs>
            <w:spacing w:before="120" w:after="120" w:line="288" w:lineRule="auto"/>
            <w:jc w:val="both"/>
          </w:pPr>
        </w:pPrChange>
      </w:pPr>
    </w:p>
    <w:p w14:paraId="121A70CE" w14:textId="77777777" w:rsidR="00A85808" w:rsidRPr="00A85808" w:rsidRDefault="00A85808">
      <w:pPr>
        <w:tabs>
          <w:tab w:val="left" w:pos="1014"/>
        </w:tabs>
        <w:spacing w:line="288" w:lineRule="auto"/>
        <w:jc w:val="both"/>
        <w:rPr>
          <w:ins w:id="544" w:author="Andrea Bergmannová" w:date="2018-12-10T17:04:00Z"/>
        </w:rPr>
        <w:pPrChange w:id="545" w:author="Andrea Bergmannová" w:date="2018-12-10T17:04:00Z">
          <w:pPr>
            <w:tabs>
              <w:tab w:val="left" w:pos="1014"/>
            </w:tabs>
            <w:spacing w:before="120" w:after="120" w:line="288" w:lineRule="auto"/>
            <w:jc w:val="both"/>
          </w:pPr>
        </w:pPrChange>
      </w:pPr>
      <w:ins w:id="546" w:author="Andrea Bergmannová" w:date="2018-12-10T17:04:00Z">
        <w:r w:rsidRPr="00A85808">
          <w:t>Pri zadávaní každej konkrétnej zákazky verejný obstarávateľ elektronicky prostredníctvom funkcionality DNS vyzve na predloženie ponuky všetkých záujemcov, ktorí boli zaradení do DNS, osobitne na každú zákazku, ktorá sa zadáva s využitím tohto systému, pričom náležitosti takejto výzvy na predkladanie ponúk upravuje ZVO. Ponuky predložené v lehote na predkladanie ponúk sa vyhodnocujú podľa kritérií uvedených v oznámení o vyhlásení verejného obstarávania, prípadne spresnených vo výzve na predkladanie ponúk.</w:t>
        </w:r>
      </w:ins>
    </w:p>
    <w:p w14:paraId="712DF199" w14:textId="77777777" w:rsidR="00A85808" w:rsidRDefault="00A85808">
      <w:pPr>
        <w:tabs>
          <w:tab w:val="left" w:pos="1014"/>
        </w:tabs>
        <w:spacing w:line="288" w:lineRule="auto"/>
        <w:jc w:val="both"/>
        <w:rPr>
          <w:ins w:id="547" w:author="Andrea Bergmannová" w:date="2018-12-10T17:03:00Z"/>
        </w:rPr>
        <w:pPrChange w:id="548" w:author="Andrea Bergmannová" w:date="2018-12-10T17:04:00Z">
          <w:pPr>
            <w:tabs>
              <w:tab w:val="left" w:pos="1014"/>
            </w:tabs>
            <w:spacing w:before="120" w:after="120" w:line="288" w:lineRule="auto"/>
            <w:jc w:val="both"/>
          </w:pPr>
        </w:pPrChange>
      </w:pPr>
    </w:p>
    <w:p w14:paraId="4B8F49A1" w14:textId="77777777" w:rsidR="00A85808" w:rsidRPr="00A85808" w:rsidRDefault="00A85808" w:rsidP="00A85808">
      <w:pPr>
        <w:tabs>
          <w:tab w:val="left" w:pos="1014"/>
        </w:tabs>
        <w:spacing w:before="120" w:after="120" w:line="288" w:lineRule="auto"/>
        <w:jc w:val="both"/>
        <w:rPr>
          <w:ins w:id="549" w:author="Andrea Bergmannová" w:date="2018-12-10T17:06:00Z"/>
        </w:rPr>
      </w:pPr>
      <w:ins w:id="550" w:author="Andrea Bergmannová" w:date="2018-12-10T17:06:00Z">
        <w:r w:rsidRPr="00A85808">
          <w:t>Ak hodnota čiastkovej zákazky zadanej na základe rámcovej dohody predstavuje</w:t>
        </w:r>
        <w:r w:rsidRPr="00A85808">
          <w:br/>
          <w:t xml:space="preserve">z pohľadu finančného limitu zákazku s nízkou hodnotou podľa § 117 ZVO, resp. zákazku podľa § 9 ods. 9 zákona č. 25/2006 Z. z., môže prijímateľ predložiť dokumentáciu na kontrolu aj súčasne so </w:t>
        </w:r>
        <w:proofErr w:type="spellStart"/>
        <w:r w:rsidRPr="00A85808">
          <w:t>ŽoP</w:t>
        </w:r>
        <w:proofErr w:type="spellEnd"/>
        <w:r w:rsidRPr="00A85808">
          <w:t>,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ins>
    </w:p>
    <w:p w14:paraId="7B27E600" w14:textId="296A72BC" w:rsidR="00F84F81" w:rsidRPr="00F84F81" w:rsidRDefault="00F84F81" w:rsidP="00F84F81">
      <w:pPr>
        <w:tabs>
          <w:tab w:val="left" w:pos="1014"/>
        </w:tabs>
        <w:spacing w:before="120" w:after="120" w:line="288" w:lineRule="auto"/>
        <w:jc w:val="both"/>
      </w:pPr>
      <w:r w:rsidRPr="00F84F81">
        <w:t xml:space="preserve">Finančná kontrola čiastkových zákaziek zadávaných na základe rámcových dohôd  </w:t>
      </w:r>
      <w:ins w:id="551" w:author="Andrea Bergmannová" w:date="2018-12-10T17:05:00Z">
        <w:r w:rsidR="00A85808" w:rsidRPr="00A85808">
          <w:t xml:space="preserve">a zákaziek zadávaných v rámci DNS </w:t>
        </w:r>
      </w:ins>
      <w:r w:rsidRPr="00F84F81">
        <w:t xml:space="preserve">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w:t>
      </w:r>
      <w:ins w:id="552" w:author="Andrea Bergmannová" w:date="2018-12-10T17:05:00Z">
        <w:r w:rsidR="00A85808">
          <w:t xml:space="preserve">resp. </w:t>
        </w:r>
      </w:ins>
      <w:r w:rsidRPr="00F84F81">
        <w:t xml:space="preserve">výzvy na predkladanie ponúk do Vestníka </w:t>
      </w:r>
      <w:del w:id="553" w:author="Andrea Bergmannová" w:date="2018-12-10T17:05:00Z">
        <w:r w:rsidRPr="00F84F81" w:rsidDel="00A85808">
          <w:delText>Ú</w:delText>
        </w:r>
      </w:del>
      <w:r w:rsidRPr="00F84F81">
        <w:t>VO na zverejnenie.</w:t>
      </w:r>
    </w:p>
    <w:p w14:paraId="6B442EB1" w14:textId="77777777" w:rsidR="00A85808" w:rsidRPr="00A85808" w:rsidRDefault="00A85808" w:rsidP="00A85808">
      <w:pPr>
        <w:tabs>
          <w:tab w:val="left" w:pos="1014"/>
        </w:tabs>
        <w:spacing w:before="120" w:after="120" w:line="288" w:lineRule="auto"/>
        <w:jc w:val="both"/>
        <w:rPr>
          <w:ins w:id="554" w:author="Andrea Bergmannová" w:date="2018-12-10T17:06:00Z"/>
        </w:rPr>
      </w:pPr>
      <w:ins w:id="555" w:author="Andrea Bergmannová" w:date="2018-12-10T17:06:00Z">
        <w:r w:rsidRPr="00A85808">
          <w:t>Ak hodnota čiastkovej zákazky zadanej na základe rámcovej dohody predstavuje</w:t>
        </w:r>
        <w:r w:rsidRPr="00A85808">
          <w:br/>
          <w:t xml:space="preserve">z pohľadu finančného limitu zákazku s nízkou hodnotou podľa § 117 ZVO, resp. zákazku podľa § 9 ods. 9 zákona č. 25/2006 Z. z., môže prijímateľ predložiť dokumentáciu na kontrolu aj súčasne so </w:t>
        </w:r>
        <w:proofErr w:type="spellStart"/>
        <w:r w:rsidRPr="00A85808">
          <w:t>ŽoP</w:t>
        </w:r>
        <w:proofErr w:type="spellEnd"/>
        <w:r w:rsidRPr="00A85808">
          <w:t>,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ins>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5ECCF23D" w:rsidR="00F84F81" w:rsidRPr="00F84F81" w:rsidRDefault="00F84F81" w:rsidP="00F84F81">
      <w:pPr>
        <w:numPr>
          <w:ilvl w:val="0"/>
          <w:numId w:val="102"/>
        </w:numPr>
        <w:tabs>
          <w:tab w:val="left" w:pos="1014"/>
        </w:tabs>
        <w:spacing w:before="120" w:after="120" w:line="288" w:lineRule="auto"/>
        <w:jc w:val="both"/>
      </w:pPr>
      <w:r w:rsidRPr="00F84F81">
        <w:t>druhú ex-</w:t>
      </w:r>
      <w:proofErr w:type="spellStart"/>
      <w:r w:rsidRPr="00F84F81">
        <w:t>ante</w:t>
      </w:r>
      <w:proofErr w:type="spellEnd"/>
      <w:r w:rsidRPr="00F84F81">
        <w:t xml:space="preserve"> kontrolu</w:t>
      </w:r>
      <w:ins w:id="556" w:author="Andrea Bergmannová" w:date="2018-12-10T17:08:00Z">
        <w:r w:rsidR="00834537">
          <w:t xml:space="preserve"> a následnú ex-post kontrolu alebo</w:t>
        </w:r>
      </w:ins>
      <w:r w:rsidRPr="00F84F81">
        <w:t>,</w:t>
      </w:r>
    </w:p>
    <w:p w14:paraId="02E5D269" w14:textId="7775E6B9" w:rsidR="00F84F81" w:rsidRPr="00F84F81" w:rsidDel="00834537" w:rsidRDefault="00F84F81" w:rsidP="00F84F81">
      <w:pPr>
        <w:numPr>
          <w:ilvl w:val="0"/>
          <w:numId w:val="102"/>
        </w:numPr>
        <w:tabs>
          <w:tab w:val="left" w:pos="1014"/>
        </w:tabs>
        <w:spacing w:before="120" w:after="120" w:line="288" w:lineRule="auto"/>
        <w:jc w:val="both"/>
        <w:rPr>
          <w:del w:id="557" w:author="Andrea Bergmannová" w:date="2018-12-10T17:08:00Z"/>
        </w:rPr>
      </w:pPr>
      <w:del w:id="558" w:author="Andrea Bergmannová" w:date="2018-12-10T17:08:00Z">
        <w:r w:rsidRPr="00F84F81" w:rsidDel="00834537">
          <w:lastRenderedPageBreak/>
          <w:delText>následnú ex-post kontrolu alebo</w:delText>
        </w:r>
      </w:del>
    </w:p>
    <w:p w14:paraId="45C5B354" w14:textId="77777777" w:rsidR="00F84F81" w:rsidRPr="00F84F81" w:rsidRDefault="00F84F81" w:rsidP="00F84F81">
      <w:pPr>
        <w:numPr>
          <w:ilvl w:val="0"/>
          <w:numId w:val="102"/>
        </w:numPr>
        <w:tabs>
          <w:tab w:val="left" w:pos="1014"/>
        </w:tabs>
        <w:spacing w:before="120" w:after="120" w:line="288" w:lineRule="auto"/>
        <w:jc w:val="both"/>
      </w:pPr>
      <w:r w:rsidRPr="00F84F81">
        <w:t>štandardnú ex-post kontrolu.</w:t>
      </w:r>
    </w:p>
    <w:p w14:paraId="09357208" w14:textId="42279740" w:rsidR="007D11DA" w:rsidRPr="00C12A2D" w:rsidRDefault="007D11DA" w:rsidP="007D11DA">
      <w:pPr>
        <w:tabs>
          <w:tab w:val="left" w:pos="1014"/>
        </w:tabs>
        <w:spacing w:before="120" w:after="120" w:line="288" w:lineRule="auto"/>
        <w:jc w:val="both"/>
      </w:pPr>
      <w:r w:rsidRPr="00C12A2D">
        <w:t xml:space="preserve">Nižšie uvedené členenie rámcových dohôd sa posudzuje podľa finančného limitu vzťahujúceho sa podľa ZVO na </w:t>
      </w:r>
      <w:ins w:id="559" w:author="Andrea Bergmannová" w:date="2018-12-10T17:08:00Z">
        <w:r w:rsidR="00834537">
          <w:t>typ verejného obstarávateľa</w:t>
        </w:r>
      </w:ins>
      <w:del w:id="560" w:author="Andrea Bergmannová" w:date="2018-12-10T17:09:00Z">
        <w:r w:rsidRPr="00C12A2D" w:rsidDel="00834537">
          <w:delText>osobu</w:delText>
        </w:r>
      </w:del>
      <w:r w:rsidRPr="00C12A2D">
        <w:t xml:space="preserve">, </w:t>
      </w:r>
      <w:del w:id="561" w:author="Andrea Bergmannová" w:date="2018-12-10T17:09:00Z">
        <w:r w:rsidRPr="00C12A2D" w:rsidDel="00834537">
          <w:delText xml:space="preserve">ktorá </w:delText>
        </w:r>
      </w:del>
      <w:ins w:id="562" w:author="Andrea Bergmannová" w:date="2018-12-10T17:09:00Z">
        <w:r w:rsidR="00834537" w:rsidRPr="00C12A2D">
          <w:t>ktor</w:t>
        </w:r>
        <w:r w:rsidR="00834537">
          <w:t>ý</w:t>
        </w:r>
        <w:r w:rsidR="00834537" w:rsidRPr="00C12A2D">
          <w:t xml:space="preserve"> </w:t>
        </w:r>
      </w:ins>
      <w:r w:rsidRPr="00C12A2D">
        <w:t xml:space="preserve">predmetné VO </w:t>
      </w:r>
      <w:del w:id="563" w:author="Andrea Bergmannová" w:date="2018-12-10T17:11:00Z">
        <w:r w:rsidRPr="00C12A2D" w:rsidDel="00834537">
          <w:delText>uskutočnila</w:delText>
        </w:r>
      </w:del>
      <w:ins w:id="564" w:author="Andrea Bergmannová" w:date="2018-12-10T17:11:00Z">
        <w:r w:rsidR="00834537">
          <w:t>realizuje</w:t>
        </w:r>
      </w:ins>
      <w:r w:rsidRPr="00C12A2D">
        <w:t>.</w:t>
      </w:r>
    </w:p>
    <w:p w14:paraId="62644943" w14:textId="77777777" w:rsidR="007D11DA" w:rsidRDefault="007D11DA" w:rsidP="007D11DA">
      <w:pPr>
        <w:tabs>
          <w:tab w:val="left" w:pos="1014"/>
        </w:tabs>
        <w:spacing w:before="120" w:after="120" w:line="288" w:lineRule="auto"/>
        <w:jc w:val="both"/>
      </w:pPr>
    </w:p>
    <w:p w14:paraId="3C5B7D8F" w14:textId="724C61DC"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 xml:space="preserve">Prijímateľ čiastkovú zmluvu predkladá na kontrolu </w:t>
      </w:r>
      <w:del w:id="565" w:author="Andrea Bergmannová" w:date="2018-12-10T17:11:00Z">
        <w:r w:rsidRPr="00697E52" w:rsidDel="00834537">
          <w:delText xml:space="preserve">Poskytovateľovi </w:delText>
        </w:r>
      </w:del>
      <w:ins w:id="566" w:author="Andrea Bergmannová" w:date="2018-12-10T17:11:00Z">
        <w:r w:rsidR="00834537">
          <w:t>p</w:t>
        </w:r>
        <w:r w:rsidR="00834537" w:rsidRPr="00697E52">
          <w:t xml:space="preserve">oskytovateľovi </w:t>
        </w:r>
      </w:ins>
      <w:r w:rsidRPr="00697E52">
        <w:t>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DD30A9">
      <w:pPr>
        <w:pStyle w:val="Odsekzoznamu"/>
        <w:numPr>
          <w:ilvl w:val="0"/>
          <w:numId w:val="90"/>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09FBC33D" w14:textId="021AE07E" w:rsidR="007D11DA" w:rsidRPr="005E0D17" w:rsidDel="00834537" w:rsidRDefault="007D11DA" w:rsidP="009C17FB">
      <w:pPr>
        <w:pStyle w:val="Odsekzoznamu"/>
        <w:numPr>
          <w:ilvl w:val="0"/>
          <w:numId w:val="109"/>
        </w:numPr>
        <w:spacing w:after="120" w:line="288" w:lineRule="auto"/>
        <w:ind w:left="284"/>
        <w:jc w:val="both"/>
        <w:rPr>
          <w:del w:id="567" w:author="Andrea Bergmannová" w:date="2018-12-10T17:11:00Z"/>
          <w:b/>
        </w:rPr>
      </w:pPr>
      <w:del w:id="568" w:author="Andrea Bergmannová" w:date="2018-12-10T17:11:00Z">
        <w:r w:rsidRPr="005E0D17" w:rsidDel="00834537">
          <w:rPr>
            <w:b/>
          </w:rPr>
          <w:delText xml:space="preserve">Čiastková zmluva, ktorej hodnota je rovnaká alebo vyššia ako finančný limit </w:delText>
        </w:r>
        <w:r w:rsidR="008F2958" w:rsidRPr="005E0D17" w:rsidDel="00834537">
          <w:rPr>
            <w:b/>
          </w:rPr>
          <w:delText>pre nadlimitnú zákazku  v závislosti od typu obstarávajúceho subjektu a predmetu zákazky</w:delText>
        </w:r>
      </w:del>
    </w:p>
    <w:p w14:paraId="5334BD25" w14:textId="4B7534FE" w:rsidR="00834537" w:rsidRPr="00834537" w:rsidRDefault="007D11DA" w:rsidP="00834537">
      <w:pPr>
        <w:tabs>
          <w:tab w:val="left" w:pos="1014"/>
        </w:tabs>
        <w:spacing w:before="120" w:after="120" w:line="288" w:lineRule="auto"/>
        <w:jc w:val="both"/>
        <w:rPr>
          <w:ins w:id="569" w:author="Andrea Bergmannová" w:date="2018-12-10T17:12:00Z"/>
        </w:rPr>
      </w:pPr>
      <w:r>
        <w:t xml:space="preserve">Poskytovateľ kontroluje postup zadávania čiastkových zákaziek z rámcovej dohody na základe dokumentácie predloženej prijímateľom </w:t>
      </w:r>
      <w:ins w:id="570" w:author="Andrea Bergmannová" w:date="2018-12-10T17:12:00Z">
        <w:r w:rsidR="00834537" w:rsidRPr="00834537">
          <w:t xml:space="preserve">vo fáze po uzatvorení čiastkovej zmluvy (resp. zadaní a akceptácii objednávky) s dodávateľom (štandardná ex-post kontrola), pričom táto čiastková zmluva je už platná a účinná (okrem prípadov, kedy je účinnosť zmluvy viazaná na odkladaciu podmienku, ktorá ešte nenastala).  </w:t>
        </w:r>
      </w:ins>
    </w:p>
    <w:p w14:paraId="75001771" w14:textId="77777777" w:rsidR="00834537" w:rsidRPr="00834537" w:rsidRDefault="00834537" w:rsidP="00834537">
      <w:pPr>
        <w:tabs>
          <w:tab w:val="left" w:pos="1014"/>
        </w:tabs>
        <w:spacing w:before="120" w:after="120" w:line="288" w:lineRule="auto"/>
        <w:jc w:val="both"/>
        <w:rPr>
          <w:ins w:id="571" w:author="Andrea Bergmannová" w:date="2018-12-10T17:12:00Z"/>
        </w:rPr>
      </w:pPr>
      <w:ins w:id="572" w:author="Andrea Bergmannová" w:date="2018-12-10T17:12:00Z">
        <w:r w:rsidRPr="00834537">
          <w:t xml:space="preserve">Prijímateľ predkladá  poskytovateľovi kompletnú dokumentáciu zo zadávania čiastkovej zákazky na kontrolu cez ITMS 2014+ v súlade s pravidlami uvedenými pre štandardnú ex post kontrolu v bode c) tejto kapitoly. </w:t>
        </w:r>
      </w:ins>
    </w:p>
    <w:p w14:paraId="1A7DAB57" w14:textId="0B1E82FD" w:rsidR="007D11DA" w:rsidDel="00834537" w:rsidRDefault="007D11DA" w:rsidP="00834537">
      <w:pPr>
        <w:tabs>
          <w:tab w:val="left" w:pos="1014"/>
        </w:tabs>
        <w:spacing w:before="120" w:after="120" w:line="288" w:lineRule="auto"/>
        <w:jc w:val="both"/>
        <w:rPr>
          <w:del w:id="573" w:author="Andrea Bergmannová" w:date="2018-12-10T17:12:00Z"/>
        </w:rPr>
      </w:pPr>
      <w:del w:id="574" w:author="Andrea Bergmannová" w:date="2018-12-10T17:12:00Z">
        <w:r w:rsidDel="00834537">
          <w:delText xml:space="preserve">vo fáze pred </w:delText>
        </w:r>
        <w:r w:rsidR="008F2958" w:rsidDel="00834537">
          <w:delText>(druhá ex-ante kontrola)</w:delText>
        </w:r>
        <w:r w:rsidDel="00834537">
          <w:delText>aj po uzatvorení čiastkovej zmluvy (resp. zadaní a akceptácii objednávky) s úspešným uchádzačom</w:delText>
        </w:r>
        <w:r w:rsidR="008F2958" w:rsidDel="00834537">
          <w:delText xml:space="preserve"> (následná ex-post kontrola, resp. štandardná ex-post kontrola)</w:delText>
        </w:r>
        <w:r w:rsidDel="00834537">
          <w:delText>.</w:delText>
        </w:r>
      </w:del>
    </w:p>
    <w:p w14:paraId="6222FA93" w14:textId="3D3C73D6" w:rsidR="007D11DA" w:rsidDel="00834537" w:rsidRDefault="007D11DA" w:rsidP="00834537">
      <w:pPr>
        <w:tabs>
          <w:tab w:val="left" w:pos="1014"/>
        </w:tabs>
        <w:spacing w:before="120" w:after="120" w:line="288" w:lineRule="auto"/>
        <w:jc w:val="both"/>
        <w:rPr>
          <w:del w:id="575" w:author="Andrea Bergmannová" w:date="2018-12-10T17:12:00Z"/>
        </w:rPr>
      </w:pPr>
      <w:del w:id="576" w:author="Andrea Bergmannová" w:date="2018-12-10T17:12:00Z">
        <w:r w:rsidDel="00834537">
          <w:delText xml:space="preserve">Prijímateľ predkladá Poskytovateľovi dokumentáciu zo zadávania čiastkovej zákazky na kontrolu v plnom rozsahu. </w:delText>
        </w:r>
      </w:del>
    </w:p>
    <w:p w14:paraId="72F3CEAA" w14:textId="6A7EE171" w:rsidR="007D11DA" w:rsidRDefault="007D11DA" w:rsidP="007D11DA">
      <w:pPr>
        <w:tabs>
          <w:tab w:val="left" w:pos="1014"/>
        </w:tabs>
        <w:spacing w:before="120" w:after="120" w:line="288" w:lineRule="auto"/>
        <w:jc w:val="both"/>
      </w:pPr>
      <w:r>
        <w:t xml:space="preserve">Predmetom kontroly </w:t>
      </w:r>
      <w:del w:id="577" w:author="Andrea Bergmannová" w:date="2018-12-10T17:12:00Z">
        <w:r w:rsidDel="00834537">
          <w:delText xml:space="preserve">pred podpisom čiastkovej zmluvy a </w:delText>
        </w:r>
      </w:del>
      <w:r>
        <w:t xml:space="preserve">po podpise čiastkovej zmluvy s dodávateľom, vykonávanej Poskytovateľom sú: </w:t>
      </w:r>
    </w:p>
    <w:p w14:paraId="0E4C33DE"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209B9ED8" w:rsidR="007D11DA" w:rsidRDefault="007D11DA" w:rsidP="00151D4D">
      <w:pPr>
        <w:pStyle w:val="Odsekzoznamu"/>
        <w:numPr>
          <w:ilvl w:val="0"/>
          <w:numId w:val="91"/>
        </w:numPr>
        <w:tabs>
          <w:tab w:val="left" w:pos="1014"/>
        </w:tabs>
        <w:spacing w:before="120" w:after="120" w:line="288" w:lineRule="auto"/>
        <w:jc w:val="both"/>
      </w:pPr>
      <w:r>
        <w:t>postup vedúci k uzatvoreniu čiastkových zmlúv na základe rámcovej dohody s jedným alebo s viacerými uchádzačmi</w:t>
      </w:r>
      <w:ins w:id="578" w:author="Andrea Bergmannová" w:date="2018-12-10T17:12:00Z">
        <w:r w:rsidR="00834537">
          <w:t xml:space="preserve"> bez opätovného otvárania súťaže</w:t>
        </w:r>
      </w:ins>
      <w:r>
        <w:t xml:space="preserve">. </w:t>
      </w:r>
    </w:p>
    <w:p w14:paraId="571B7F5E" w14:textId="5E49F161" w:rsidR="007D11DA" w:rsidRDefault="007D11DA" w:rsidP="007D11DA">
      <w:pPr>
        <w:tabs>
          <w:tab w:val="left" w:pos="1014"/>
        </w:tabs>
        <w:spacing w:before="120" w:after="120" w:line="288" w:lineRule="auto"/>
        <w:jc w:val="both"/>
      </w:pPr>
      <w:r>
        <w:t>Poskytovateľ vykoná kontrolu pred podpisom čiastkovej zmluvy v lehote 20 pracovných dní</w:t>
      </w:r>
      <w:del w:id="579" w:author="Andrea Bergmannová" w:date="2018-12-11T15:14:00Z">
        <w:r w:rsidDel="00670B6A">
          <w:delText xml:space="preserve"> od doručenia dokumentácie prijímateľom</w:delText>
        </w:r>
        <w:r w:rsidR="008F2958" w:rsidDel="00670B6A">
          <w:delText>,</w:delText>
        </w:r>
        <w:r w:rsidR="008F2958" w:rsidRPr="008F2958" w:rsidDel="00670B6A">
          <w:delText xml:space="preserve"> resp. 15 pracovných dní od doručenia právoplatného rozhodnutia ÚVO</w:delText>
        </w:r>
      </w:del>
      <w:r>
        <w:t>.</w:t>
      </w:r>
    </w:p>
    <w:p w14:paraId="7D1F8A25" w14:textId="3D15819A" w:rsidR="00721741" w:rsidRPr="00721741" w:rsidRDefault="00721741" w:rsidP="00721741">
      <w:pPr>
        <w:tabs>
          <w:tab w:val="left" w:pos="1014"/>
        </w:tabs>
        <w:spacing w:before="120" w:after="120" w:line="288" w:lineRule="auto"/>
        <w:jc w:val="both"/>
      </w:pPr>
      <w:del w:id="580" w:author="Andrea Bergmannová" w:date="2018-12-11T15:15:00Z">
        <w:r w:rsidRPr="00670B6A" w:rsidDel="00670B6A">
          <w:rPr>
            <w:rFonts w:cs="Arial"/>
            <w:b/>
            <w:i/>
            <w:color w:val="FF0000"/>
            <w:szCs w:val="19"/>
            <w:rPrChange w:id="581" w:author="Andrea Bergmannová" w:date="2018-12-11T15:15:00Z">
              <w:rPr/>
            </w:rPrChange>
          </w:rPr>
          <w:lastRenderedPageBreak/>
          <w:delText>Pri druhej ex-ante kontrole</w:delText>
        </w:r>
      </w:del>
      <w:ins w:id="582" w:author="Andrea Bergmannová" w:date="2018-12-11T15:15:00Z">
        <w:r w:rsidR="00670B6A">
          <w:rPr>
            <w:rFonts w:cs="Arial"/>
            <w:b/>
            <w:i/>
            <w:color w:val="FF0000"/>
            <w:szCs w:val="19"/>
          </w:rPr>
          <w:t>Povinnosť prijímateľa</w:t>
        </w:r>
      </w:ins>
      <w:ins w:id="583" w:author="Andrea Bergmannová" w:date="2018-12-11T15:16:00Z">
        <w:r w:rsidR="00670B6A">
          <w:rPr>
            <w:rFonts w:cs="Arial"/>
            <w:b/>
            <w:i/>
            <w:color w:val="FF0000"/>
            <w:szCs w:val="19"/>
          </w:rPr>
          <w:t xml:space="preserve">: </w:t>
        </w:r>
        <w:r w:rsidR="00670B6A" w:rsidRPr="00670B6A">
          <w:rPr>
            <w:rFonts w:cs="Arial"/>
            <w:szCs w:val="19"/>
          </w:rPr>
          <w:t>V prípade zadávania</w:t>
        </w:r>
      </w:ins>
      <w:r w:rsidRPr="00721741">
        <w:t xml:space="preserv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54F21529" w14:textId="6A857B60" w:rsidR="007D11DA" w:rsidDel="00670B6A" w:rsidRDefault="00670B6A" w:rsidP="00721741">
      <w:pPr>
        <w:tabs>
          <w:tab w:val="left" w:pos="1014"/>
        </w:tabs>
        <w:spacing w:before="120" w:after="120" w:line="288" w:lineRule="auto"/>
        <w:jc w:val="both"/>
        <w:rPr>
          <w:del w:id="584" w:author="Andrea Bergmannová" w:date="2018-12-11T15:16:00Z"/>
        </w:rPr>
      </w:pPr>
      <w:ins w:id="585" w:author="Andrea Bergmannová" w:date="2018-12-11T15:16:00Z">
        <w:r w:rsidRPr="00670B6A">
          <w:t>V prípade úpravy ustanovenia § 169 ods. 2 ZVO, na základe ktorej by sa na zákazky zadávané na základe rámcovej dohody nevzťahovala povinná kontrola ÚVO, táto povinnosť neplatí.</w:t>
        </w:r>
      </w:ins>
      <w:del w:id="586" w:author="Andrea Bergmannová" w:date="2018-12-11T15:16:00Z">
        <w:r w:rsidR="00721741" w:rsidRPr="00721741" w:rsidDel="00670B6A">
          <w:delText>Prijímateľ predkladá dokumentáciu na kontrolu najskôr poskytovateľovi a podnet na výkon kontroly na Úrad pre verejné obstarávanie prijímateľ podáva až na základe vyzvania poskytovateľa.</w:delText>
        </w:r>
      </w:del>
    </w:p>
    <w:p w14:paraId="6622A1D4" w14:textId="5AD2F81E" w:rsidR="007D11DA" w:rsidDel="00670B6A" w:rsidRDefault="007D11DA" w:rsidP="007D11DA">
      <w:pPr>
        <w:tabs>
          <w:tab w:val="left" w:pos="1014"/>
        </w:tabs>
        <w:spacing w:before="120" w:after="120" w:line="288" w:lineRule="auto"/>
        <w:jc w:val="both"/>
        <w:rPr>
          <w:del w:id="587" w:author="Andrea Bergmannová" w:date="2018-12-11T15:16:00Z"/>
        </w:rPr>
      </w:pPr>
      <w:del w:id="588" w:author="Andrea Bergmannová" w:date="2018-12-11T15:16:00Z">
        <w:r w:rsidDel="00670B6A">
          <w:delText>Kontrolu po podpise čiastkovej zmluvy vykoná Poskytovateľ v lehote 7 pracovných dní.</w:delText>
        </w:r>
      </w:del>
    </w:p>
    <w:p w14:paraId="38035FC9" w14:textId="77777777" w:rsidR="006B360C" w:rsidRDefault="006B360C" w:rsidP="007D11DA">
      <w:pPr>
        <w:tabs>
          <w:tab w:val="left" w:pos="1014"/>
        </w:tabs>
        <w:spacing w:before="120" w:after="120" w:line="288" w:lineRule="auto"/>
        <w:jc w:val="both"/>
      </w:pPr>
    </w:p>
    <w:p w14:paraId="7FE9586B" w14:textId="3F864A91" w:rsidR="007D11DA" w:rsidRPr="005E0D17" w:rsidDel="00670B6A" w:rsidRDefault="007D11DA" w:rsidP="009C17FB">
      <w:pPr>
        <w:pStyle w:val="Odsekzoznamu"/>
        <w:numPr>
          <w:ilvl w:val="0"/>
          <w:numId w:val="109"/>
        </w:numPr>
        <w:spacing w:before="120" w:after="120" w:line="288" w:lineRule="auto"/>
        <w:ind w:left="426"/>
        <w:jc w:val="both"/>
        <w:rPr>
          <w:del w:id="589" w:author="Andrea Bergmannová" w:date="2018-12-11T15:17:00Z"/>
          <w:b/>
        </w:rPr>
      </w:pPr>
      <w:del w:id="590" w:author="Andrea Bergmannová" w:date="2018-12-11T15:17:00Z">
        <w:r w:rsidRPr="005E0D17" w:rsidDel="00670B6A">
          <w:rPr>
            <w:b/>
          </w:rPr>
          <w:delText xml:space="preserve">Čiastková zmluva, ktorej hodnota je nižšia ako finančný limit </w:delText>
        </w:r>
        <w:r w:rsidR="00721741" w:rsidRPr="005E0D17" w:rsidDel="00670B6A">
          <w:rPr>
            <w:b/>
          </w:rPr>
          <w:delText>pre nadlimitnú zákazku v závislosti od typu obstarávajúceho subjektu a predmetu zákazky</w:delText>
        </w:r>
        <w:r w:rsidRPr="005E0D17" w:rsidDel="00670B6A">
          <w:rPr>
            <w:b/>
          </w:rPr>
          <w:delText xml:space="preserve"> </w:delText>
        </w:r>
      </w:del>
    </w:p>
    <w:p w14:paraId="1FF4E984" w14:textId="739CA69E" w:rsidR="007D11DA" w:rsidDel="00670B6A" w:rsidRDefault="007D11DA" w:rsidP="007D11DA">
      <w:pPr>
        <w:tabs>
          <w:tab w:val="left" w:pos="1014"/>
        </w:tabs>
        <w:spacing w:before="120" w:after="120" w:line="288" w:lineRule="auto"/>
        <w:jc w:val="both"/>
        <w:rPr>
          <w:del w:id="591" w:author="Andrea Bergmannová" w:date="2018-12-11T15:17:00Z"/>
        </w:rPr>
      </w:pPr>
      <w:del w:id="592" w:author="Andrea Bergmannová" w:date="2018-12-11T15:17:00Z">
        <w:r w:rsidDel="00670B6A">
          <w:delText>Poskytovateľ kontroluje postup zadávania čiastkových zákaziek z rámcovej dohody na základe dokumentácie predloženej prijímateľom vo fáze po uzatvorení čiastkovej zmluvy (resp. zadaní a akceptácii objednávky) s</w:delText>
        </w:r>
        <w:r w:rsidR="00721741" w:rsidDel="00670B6A">
          <w:delText> </w:delText>
        </w:r>
        <w:r w:rsidDel="00670B6A">
          <w:delText>dodávateľom</w:delText>
        </w:r>
        <w:r w:rsidR="00721741" w:rsidDel="00670B6A">
          <w:delText xml:space="preserve"> (štandardná ex-post kontrola)</w:delText>
        </w:r>
        <w:r w:rsidDel="00670B6A">
          <w:delText xml:space="preserve">, pričom táto čiastková zmluva je už platná a  účinná.  </w:delText>
        </w:r>
      </w:del>
    </w:p>
    <w:p w14:paraId="11AF376F" w14:textId="2BE58068" w:rsidR="007D11DA" w:rsidDel="00670B6A" w:rsidRDefault="007D11DA" w:rsidP="007D11DA">
      <w:pPr>
        <w:tabs>
          <w:tab w:val="left" w:pos="1014"/>
        </w:tabs>
        <w:spacing w:before="120" w:after="120" w:line="288" w:lineRule="auto"/>
        <w:jc w:val="both"/>
        <w:rPr>
          <w:del w:id="593" w:author="Andrea Bergmannová" w:date="2018-12-11T15:17:00Z"/>
        </w:rPr>
      </w:pPr>
      <w:del w:id="594" w:author="Andrea Bergmannová" w:date="2018-12-11T15:17:00Z">
        <w:r w:rsidDel="00670B6A">
          <w:delText xml:space="preserve">Prijímateľ predkladá  Poskytovateľovi dokumentáciu zo zadávania čiastkovej zákazky na kontrolu v plnom rozsahu. </w:delText>
        </w:r>
      </w:del>
    </w:p>
    <w:p w14:paraId="19C935AD" w14:textId="243CA2E9" w:rsidR="007D11DA" w:rsidDel="00670B6A" w:rsidRDefault="007D11DA" w:rsidP="007D11DA">
      <w:pPr>
        <w:tabs>
          <w:tab w:val="left" w:pos="1014"/>
        </w:tabs>
        <w:spacing w:before="120" w:after="120" w:line="288" w:lineRule="auto"/>
        <w:jc w:val="both"/>
        <w:rPr>
          <w:del w:id="595" w:author="Andrea Bergmannová" w:date="2018-12-11T15:17:00Z"/>
        </w:rPr>
      </w:pPr>
      <w:del w:id="596" w:author="Andrea Bergmannová" w:date="2018-12-11T15:17:00Z">
        <w:r w:rsidDel="00670B6A">
          <w:delText xml:space="preserve">Predmetom kontroly po podpise čiastkovej zmluvy s dodávateľom, vykonávanej Poskytovateľom sú: </w:delText>
        </w:r>
      </w:del>
    </w:p>
    <w:p w14:paraId="571CFBFF" w14:textId="228B48FD" w:rsidR="007D11DA" w:rsidDel="00670B6A" w:rsidRDefault="007D11DA" w:rsidP="00151D4D">
      <w:pPr>
        <w:pStyle w:val="Odsekzoznamu"/>
        <w:numPr>
          <w:ilvl w:val="0"/>
          <w:numId w:val="91"/>
        </w:numPr>
        <w:tabs>
          <w:tab w:val="left" w:pos="1014"/>
        </w:tabs>
        <w:spacing w:before="120" w:after="120" w:line="288" w:lineRule="auto"/>
        <w:jc w:val="both"/>
        <w:rPr>
          <w:del w:id="597" w:author="Andrea Bergmannová" w:date="2018-12-11T15:17:00Z"/>
        </w:rPr>
      </w:pPr>
      <w:del w:id="598" w:author="Andrea Bergmannová" w:date="2018-12-11T15:17:00Z">
        <w:r w:rsidDel="00670B6A">
          <w:delText xml:space="preserve">čiastkové zmluvy (resp. objednávky) uzatvárané na základe rámcových dohôd bez opätovného otvárania súťaže a </w:delText>
        </w:r>
      </w:del>
    </w:p>
    <w:p w14:paraId="0DFC50CA" w14:textId="2B953589" w:rsidR="007D11DA" w:rsidDel="00670B6A" w:rsidRDefault="007D11DA" w:rsidP="00151D4D">
      <w:pPr>
        <w:pStyle w:val="Odsekzoznamu"/>
        <w:numPr>
          <w:ilvl w:val="0"/>
          <w:numId w:val="91"/>
        </w:numPr>
        <w:tabs>
          <w:tab w:val="left" w:pos="1014"/>
        </w:tabs>
        <w:spacing w:before="120" w:after="120" w:line="288" w:lineRule="auto"/>
        <w:jc w:val="both"/>
        <w:rPr>
          <w:del w:id="599" w:author="Andrea Bergmannová" w:date="2018-12-11T15:17:00Z"/>
        </w:rPr>
      </w:pPr>
      <w:del w:id="600" w:author="Andrea Bergmannová" w:date="2018-12-11T15:17:00Z">
        <w:r w:rsidDel="00670B6A">
          <w:delText>postup vedúci k uzatvoreniu čiastkových zmlúv na základe rámcovej dohody s jedným alebo s viacerými uchádzačmi.</w:delText>
        </w:r>
      </w:del>
    </w:p>
    <w:p w14:paraId="23B3FF1F" w14:textId="2ABF7A61" w:rsidR="007D11DA" w:rsidDel="00670B6A" w:rsidRDefault="007D11DA" w:rsidP="007D11DA">
      <w:pPr>
        <w:tabs>
          <w:tab w:val="left" w:pos="1014"/>
        </w:tabs>
        <w:spacing w:before="120" w:after="120" w:line="288" w:lineRule="auto"/>
        <w:jc w:val="both"/>
        <w:rPr>
          <w:del w:id="601" w:author="Andrea Bergmannová" w:date="2018-12-11T15:17:00Z"/>
        </w:rPr>
      </w:pPr>
      <w:del w:id="602" w:author="Andrea Bergmannová" w:date="2018-12-11T15:17:00Z">
        <w:r w:rsidDel="00670B6A">
          <w:delText xml:space="preserve">Poskytovateľ vykoná túto kontrolu v lehote 20 pracovných dní od doručenia dokumentácie prijímateľom. </w:delText>
        </w:r>
      </w:del>
    </w:p>
    <w:p w14:paraId="311C27D3" w14:textId="77777777" w:rsidR="007D11DA" w:rsidRPr="00697E52" w:rsidRDefault="007D11DA" w:rsidP="00151D4D">
      <w:pPr>
        <w:pStyle w:val="Odsekzoznamu"/>
        <w:numPr>
          <w:ilvl w:val="0"/>
          <w:numId w:val="90"/>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9C17FB">
      <w:pPr>
        <w:pStyle w:val="Odsekzoznamu"/>
        <w:numPr>
          <w:ilvl w:val="0"/>
          <w:numId w:val="110"/>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0A96E130"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w:t>
      </w:r>
      <w:proofErr w:type="spellStart"/>
      <w:r w:rsidR="00721741">
        <w:t>ante</w:t>
      </w:r>
      <w:proofErr w:type="spellEnd"/>
      <w:r w:rsidR="00721741">
        <w:t xml:space="preserve"> kontrola) </w:t>
      </w:r>
      <w:r>
        <w:t>aj po uzatvorení čiastkovej zmluvy (resp. zadaní a akceptácii objednávky) s úspešným uchádzačom</w:t>
      </w:r>
      <w:r w:rsidR="00721741">
        <w:t xml:space="preserve"> </w:t>
      </w:r>
      <w:r w:rsidR="00721741" w:rsidRPr="00721741">
        <w:t>(následná ex-post kontrola</w:t>
      </w:r>
      <w:ins w:id="603" w:author="Andrea Bergmannová" w:date="2018-12-11T15:18:00Z">
        <w:r w:rsidR="00670B6A">
          <w:t>)</w:t>
        </w:r>
      </w:ins>
      <w:del w:id="604" w:author="Andrea Bergmannová" w:date="2018-12-11T15:18:00Z">
        <w:r w:rsidR="00721741" w:rsidRPr="00721741" w:rsidDel="00670B6A">
          <w:delText>,</w:delText>
        </w:r>
      </w:del>
      <w:r w:rsidR="00721741" w:rsidRPr="00721741">
        <w:t xml:space="preserve"> </w:t>
      </w:r>
      <w:ins w:id="605" w:author="Andrea Bergmannová" w:date="2018-12-11T15:17:00Z">
        <w:r w:rsidR="00670B6A" w:rsidRPr="00670B6A">
          <w:t>V prípadoch, ak bola čiastková zákazka z rámcovej dohody zadaná napr. ešte pred uzavretím zmluvy o poskytnutí NFP alebo z iných objektívnych dôvodov vyplývajúcich z tejto príručky, vykoná sa jej finančná kontrola ako</w:t>
        </w:r>
      </w:ins>
      <w:del w:id="606" w:author="Andrea Bergmannová" w:date="2018-12-11T15:17:00Z">
        <w:r w:rsidR="00721741" w:rsidRPr="00721741" w:rsidDel="00670B6A">
          <w:delText>resp.</w:delText>
        </w:r>
      </w:del>
      <w:r w:rsidR="00721741" w:rsidRPr="00721741">
        <w:t xml:space="preserve"> štandardná ex-post kontrola</w:t>
      </w:r>
      <w:del w:id="607" w:author="Andrea Bergmannová" w:date="2018-12-11T15:18:00Z">
        <w:r w:rsidR="00721741" w:rsidRPr="00721741" w:rsidDel="00670B6A">
          <w:delText>)</w:delText>
        </w:r>
      </w:del>
      <w:r>
        <w:t>.</w:t>
      </w:r>
    </w:p>
    <w:p w14:paraId="4127C69E" w14:textId="6F7965B7" w:rsidR="00670B6A" w:rsidRDefault="00670B6A" w:rsidP="007D11DA">
      <w:pPr>
        <w:tabs>
          <w:tab w:val="left" w:pos="1014"/>
        </w:tabs>
        <w:spacing w:before="120" w:after="120" w:line="288" w:lineRule="auto"/>
        <w:jc w:val="both"/>
        <w:rPr>
          <w:ins w:id="608" w:author="Andrea Bergmannová" w:date="2018-12-11T15:18:00Z"/>
        </w:rPr>
      </w:pPr>
      <w:ins w:id="609" w:author="Andrea Bergmannová" w:date="2018-12-11T15:18:00Z">
        <w:r w:rsidRPr="00670B6A">
          <w:t xml:space="preserve">Prijímateľ predkladá  poskytovateľovi kompletnú dokumentáciu zo zadávania čiastkovej zákazky na kontrolu cez ITMS 2014+ v súlade s pravidlami uvedenými </w:t>
        </w:r>
        <w:r>
          <w:t>pre druhú ex</w:t>
        </w:r>
      </w:ins>
      <w:ins w:id="610" w:author="Andrea Bergmannová" w:date="2018-12-11T15:23:00Z">
        <w:r>
          <w:t>-</w:t>
        </w:r>
      </w:ins>
      <w:proofErr w:type="spellStart"/>
      <w:ins w:id="611" w:author="Andrea Bergmannová" w:date="2018-12-11T15:18:00Z">
        <w:r w:rsidRPr="00670B6A">
          <w:t>ante</w:t>
        </w:r>
        <w:proofErr w:type="spellEnd"/>
        <w:r w:rsidRPr="00670B6A">
          <w:t xml:space="preserve"> kontrolu (v bode b) tejto kapitoly) a pre následnú</w:t>
        </w:r>
        <w:r>
          <w:t xml:space="preserve"> ex</w:t>
        </w:r>
      </w:ins>
      <w:ins w:id="612" w:author="Andrea Bergmannová" w:date="2018-12-11T15:23:00Z">
        <w:r>
          <w:t>-</w:t>
        </w:r>
      </w:ins>
      <w:ins w:id="613" w:author="Andrea Bergmannová" w:date="2018-12-11T15:18:00Z">
        <w:r w:rsidRPr="00670B6A">
          <w:t>post kontrolu (v bode d) tejto kapitoly).</w:t>
        </w:r>
      </w:ins>
      <w:del w:id="614" w:author="Andrea Bergmannová" w:date="2018-12-11T15:18:00Z">
        <w:r w:rsidR="007D11DA" w:rsidDel="00670B6A">
          <w:delText>Prijímateľ predkladá Poskytovateľovi dokumentáciu zo zadávania čiastkovej zákazky na kontrolu v plnom rozsahu.</w:delText>
        </w:r>
      </w:del>
      <w:r w:rsidR="007D11DA">
        <w:t xml:space="preserve"> </w:t>
      </w:r>
    </w:p>
    <w:p w14:paraId="627B1273" w14:textId="511BCD17" w:rsidR="007D11DA" w:rsidRDefault="007D11DA" w:rsidP="007D11DA">
      <w:pPr>
        <w:tabs>
          <w:tab w:val="left" w:pos="1014"/>
        </w:tabs>
        <w:spacing w:before="120" w:after="120" w:line="288" w:lineRule="auto"/>
        <w:jc w:val="both"/>
      </w:pPr>
      <w:r>
        <w:t xml:space="preserve">Predmetom kontroly pred podpisom čiastkovej zmluvy </w:t>
      </w:r>
      <w:del w:id="615" w:author="Andrea Bergmannová" w:date="2018-12-11T15:18:00Z">
        <w:r w:rsidDel="00670B6A">
          <w:delText xml:space="preserve">a po podpise čiastkovej zmluvy </w:delText>
        </w:r>
      </w:del>
      <w:r>
        <w:t xml:space="preserve">s dodávateľom, vykonávanej Poskytovateľom </w:t>
      </w:r>
      <w:del w:id="616" w:author="Andrea Bergmannová" w:date="2018-12-11T15:18:00Z">
        <w:r w:rsidDel="00670B6A">
          <w:delText>sú</w:delText>
        </w:r>
      </w:del>
      <w:ins w:id="617" w:author="Andrea Bergmannová" w:date="2018-12-11T15:18:00Z">
        <w:r w:rsidR="00670B6A">
          <w:t>je</w:t>
        </w:r>
      </w:ins>
      <w:r>
        <w:t xml:space="preserve">: </w:t>
      </w:r>
    </w:p>
    <w:p w14:paraId="267FBD5D" w14:textId="264EBF76" w:rsidR="007D11DA" w:rsidRDefault="007D11DA" w:rsidP="00151D4D">
      <w:pPr>
        <w:pStyle w:val="Odsekzoznamu"/>
        <w:numPr>
          <w:ilvl w:val="0"/>
          <w:numId w:val="91"/>
        </w:numPr>
        <w:tabs>
          <w:tab w:val="left" w:pos="1014"/>
        </w:tabs>
        <w:spacing w:line="288" w:lineRule="auto"/>
        <w:jc w:val="both"/>
      </w:pPr>
      <w:del w:id="618" w:author="Andrea Bergmannová" w:date="2018-12-11T15:19:00Z">
        <w:r w:rsidDel="00670B6A">
          <w:delText xml:space="preserve">čiastkové zmluvy (resp. objednávky) uzatvárané na základe rámcových dohôd s opätovným otváraním súťaže </w:delText>
        </w:r>
      </w:del>
      <w:del w:id="619" w:author="Andrea Bergmannová" w:date="2018-12-11T15:20:00Z">
        <w:r w:rsidDel="00670B6A">
          <w:delText xml:space="preserve">a </w:delText>
        </w:r>
      </w:del>
    </w:p>
    <w:p w14:paraId="0D906EBB" w14:textId="77777777" w:rsidR="007D11DA" w:rsidRDefault="007D11DA" w:rsidP="00151D4D">
      <w:pPr>
        <w:pStyle w:val="Odsekzoznamu"/>
        <w:numPr>
          <w:ilvl w:val="0"/>
          <w:numId w:val="91"/>
        </w:numPr>
        <w:tabs>
          <w:tab w:val="left" w:pos="1014"/>
        </w:tabs>
        <w:spacing w:line="288" w:lineRule="auto"/>
        <w:jc w:val="both"/>
      </w:pPr>
      <w:r>
        <w:t xml:space="preserve">postup vedúci k uzatvoreniu čiastkových zmlúv na základe rámcovej dohody. </w:t>
      </w:r>
    </w:p>
    <w:p w14:paraId="78F4BC85" w14:textId="0E6D01E5" w:rsidR="007D11DA" w:rsidRDefault="00670B6A" w:rsidP="007D11DA">
      <w:pPr>
        <w:tabs>
          <w:tab w:val="left" w:pos="1014"/>
        </w:tabs>
        <w:spacing w:before="120" w:after="120" w:line="288" w:lineRule="auto"/>
        <w:jc w:val="both"/>
        <w:rPr>
          <w:ins w:id="620" w:author="Andrea Bergmannová" w:date="2018-12-11T15:19:00Z"/>
        </w:rPr>
      </w:pPr>
      <w:ins w:id="621" w:author="Andrea Bergmannová" w:date="2018-12-11T15:19:00Z">
        <w:r w:rsidRPr="00670B6A">
          <w:t>Predmetom kontroly po podpise čiastkovej zmluvy s dodávateľom, vykonávanej Poskytovateľom sú:</w:t>
        </w:r>
      </w:ins>
    </w:p>
    <w:p w14:paraId="4707B9BA" w14:textId="6A49446F" w:rsidR="00670B6A" w:rsidRDefault="00670B6A">
      <w:pPr>
        <w:pStyle w:val="Odsekzoznamu"/>
        <w:numPr>
          <w:ilvl w:val="0"/>
          <w:numId w:val="118"/>
        </w:numPr>
        <w:tabs>
          <w:tab w:val="left" w:pos="1014"/>
        </w:tabs>
        <w:spacing w:before="120" w:after="120" w:line="288" w:lineRule="auto"/>
        <w:jc w:val="both"/>
        <w:pPrChange w:id="622" w:author="Andrea Bergmannová" w:date="2018-12-11T15:19:00Z">
          <w:pPr>
            <w:tabs>
              <w:tab w:val="left" w:pos="1014"/>
            </w:tabs>
            <w:spacing w:before="120" w:after="120" w:line="288" w:lineRule="auto"/>
            <w:jc w:val="both"/>
          </w:pPr>
        </w:pPrChange>
      </w:pPr>
      <w:ins w:id="623" w:author="Andrea Bergmannová" w:date="2018-12-11T15:19:00Z">
        <w:r w:rsidRPr="00670B6A">
          <w:t>čiastkové zmluvy (resp. objednávky) uzatvárané na základe rámcových dohôd s opätovným otváraním súťaže</w:t>
        </w:r>
      </w:ins>
      <w:ins w:id="624" w:author="Andrea Bergmannová" w:date="2018-12-11T15:20:00Z">
        <w:r>
          <w:t>.</w:t>
        </w:r>
      </w:ins>
    </w:p>
    <w:p w14:paraId="5FF12A2F" w14:textId="2503AEA6" w:rsidR="007D11DA" w:rsidRDefault="007D11DA" w:rsidP="007D11DA">
      <w:pPr>
        <w:tabs>
          <w:tab w:val="left" w:pos="1014"/>
        </w:tabs>
        <w:spacing w:before="120" w:after="120" w:line="288" w:lineRule="auto"/>
        <w:jc w:val="both"/>
      </w:pPr>
      <w:r>
        <w:lastRenderedPageBreak/>
        <w:t xml:space="preserve">Poskytovateľ vykoná kontrolu pred podpisom čiastkovej zmluvy v lehote 20 pracovných dní </w:t>
      </w:r>
      <w:ins w:id="625" w:author="Andrea Bergmannová" w:date="2018-12-11T15:20:00Z">
        <w:r w:rsidR="00670B6A">
          <w:t>(podľa pravidiel druhej ex</w:t>
        </w:r>
      </w:ins>
      <w:ins w:id="626" w:author="Andrea Bergmannová" w:date="2018-12-11T15:22:00Z">
        <w:r w:rsidR="00670B6A">
          <w:t>-</w:t>
        </w:r>
      </w:ins>
      <w:proofErr w:type="spellStart"/>
      <w:ins w:id="627" w:author="Andrea Bergmannová" w:date="2018-12-11T15:20:00Z">
        <w:r w:rsidR="00670B6A" w:rsidRPr="00670B6A">
          <w:t>ante</w:t>
        </w:r>
        <w:proofErr w:type="spellEnd"/>
        <w:r w:rsidR="00670B6A" w:rsidRPr="00670B6A">
          <w:t xml:space="preserve"> kontroly)</w:t>
        </w:r>
      </w:ins>
      <w:del w:id="628" w:author="Andrea Bergmannová" w:date="2018-12-11T15:20:00Z">
        <w:r w:rsidDel="00670B6A">
          <w:delText>od doručenia dokumentácie prijímateľom</w:delText>
        </w:r>
        <w:r w:rsidR="00721741" w:rsidDel="00670B6A">
          <w:delText xml:space="preserve">, </w:delText>
        </w:r>
        <w:r w:rsidR="00721741" w:rsidRPr="00721741" w:rsidDel="00670B6A">
          <w:delText>resp. 15 pracovných dní od doručenia právoplatného rozhodnutia ÚVO</w:delText>
        </w:r>
      </w:del>
      <w:r w:rsidR="00721741" w:rsidRPr="00721741" w:rsidDel="00525654">
        <w:t>.</w:t>
      </w:r>
    </w:p>
    <w:p w14:paraId="7D8379AC" w14:textId="55B01AEF" w:rsidR="00721741" w:rsidRDefault="00670B6A" w:rsidP="00721741">
      <w:pPr>
        <w:tabs>
          <w:tab w:val="left" w:pos="1014"/>
        </w:tabs>
        <w:spacing w:before="120" w:after="120" w:line="288" w:lineRule="auto"/>
        <w:jc w:val="both"/>
        <w:rPr>
          <w:ins w:id="629" w:author="Andrea Bergmannová" w:date="2018-12-11T15:21:00Z"/>
        </w:rPr>
      </w:pPr>
      <w:ins w:id="630" w:author="Andrea Bergmannová" w:date="2018-12-11T15:21:00Z">
        <w:r>
          <w:rPr>
            <w:rFonts w:cs="Arial"/>
            <w:b/>
            <w:i/>
            <w:color w:val="FF0000"/>
            <w:szCs w:val="19"/>
          </w:rPr>
          <w:t xml:space="preserve">Povinnosť prijímateľa: </w:t>
        </w:r>
      </w:ins>
      <w:r w:rsidR="00721741" w:rsidRPr="00721741">
        <w:t>Pri druhej ex-</w:t>
      </w:r>
      <w:proofErr w:type="spellStart"/>
      <w:r w:rsidR="00721741" w:rsidRPr="00721741">
        <w:t>ante</w:t>
      </w:r>
      <w:proofErr w:type="spellEnd"/>
      <w:r w:rsidR="00721741" w:rsidRPr="00721741">
        <w:t xml:space="preserv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16BC6D0C" w14:textId="3E6E3DBE" w:rsidR="00670B6A" w:rsidRPr="00721741" w:rsidRDefault="00670B6A" w:rsidP="00721741">
      <w:pPr>
        <w:tabs>
          <w:tab w:val="left" w:pos="1014"/>
        </w:tabs>
        <w:spacing w:before="120" w:after="120" w:line="288" w:lineRule="auto"/>
        <w:jc w:val="both"/>
      </w:pPr>
      <w:ins w:id="631" w:author="Andrea Bergmannová" w:date="2018-12-11T15:21:00Z">
        <w:r w:rsidRPr="00670B6A">
          <w:t>V prípade úpravy ustanovenia § 169 ods. 2 ZVO, na základe ktorej by sa na zákazky zadávané na základe rámcovej dohody nevzťahovala povinná kontrola ÚVO, táto povinnosť neplatí.</w:t>
        </w:r>
      </w:ins>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6330C7B1" w:rsidR="007D11DA" w:rsidRDefault="007D11DA" w:rsidP="007D11DA">
      <w:pPr>
        <w:tabs>
          <w:tab w:val="left" w:pos="1014"/>
        </w:tabs>
        <w:spacing w:before="120" w:after="120" w:line="288" w:lineRule="auto"/>
        <w:jc w:val="both"/>
      </w:pPr>
      <w:r>
        <w:t>Kontrolu po podpise čiastkovej zmluvy vykoná Poskytovateľ v lehote 7 pracovných dní</w:t>
      </w:r>
      <w:ins w:id="632" w:author="Andrea Bergmannová" w:date="2018-12-11T15:21:00Z">
        <w:r w:rsidR="00670B6A">
          <w:t xml:space="preserve"> </w:t>
        </w:r>
        <w:r w:rsidR="00670B6A" w:rsidRPr="00670B6A">
          <w:t xml:space="preserve">(podľa pravidiel </w:t>
        </w:r>
        <w:r w:rsidR="00670B6A">
          <w:t>následnej ex</w:t>
        </w:r>
      </w:ins>
      <w:ins w:id="633" w:author="Andrea Bergmannová" w:date="2018-12-11T15:22:00Z">
        <w:r w:rsidR="00670B6A">
          <w:t>-</w:t>
        </w:r>
      </w:ins>
      <w:ins w:id="634" w:author="Andrea Bergmannová" w:date="2018-12-11T15:21:00Z">
        <w:r w:rsidR="00670B6A" w:rsidRPr="00670B6A">
          <w:t xml:space="preserve">post kontroly), resp. 20 pracovných dní </w:t>
        </w:r>
        <w:r w:rsidR="00670B6A">
          <w:t>(podľa pravidiel štandardnej ex</w:t>
        </w:r>
      </w:ins>
      <w:ins w:id="635" w:author="Andrea Bergmannová" w:date="2018-12-11T15:22:00Z">
        <w:r w:rsidR="00670B6A">
          <w:t>-</w:t>
        </w:r>
      </w:ins>
      <w:ins w:id="636" w:author="Andrea Bergmannová" w:date="2018-12-11T15:21:00Z">
        <w:r w:rsidR="00670B6A" w:rsidRPr="00670B6A">
          <w:t>post kontroly)</w:t>
        </w:r>
      </w:ins>
      <w:r>
        <w:t xml:space="preserve">.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9C17FB">
      <w:pPr>
        <w:pStyle w:val="Odsekzoznamu"/>
        <w:numPr>
          <w:ilvl w:val="0"/>
          <w:numId w:val="110"/>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43FAD3A8"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pričom táto čiastková zmluva je už platná a</w:t>
      </w:r>
      <w:del w:id="637" w:author="Andrea Bergmannová" w:date="2018-12-11T15:21:00Z">
        <w:r w:rsidDel="00670B6A">
          <w:delText xml:space="preserve">  </w:delText>
        </w:r>
      </w:del>
      <w:ins w:id="638" w:author="Andrea Bergmannová" w:date="2018-12-11T15:21:00Z">
        <w:r w:rsidR="00670B6A">
          <w:t> </w:t>
        </w:r>
      </w:ins>
      <w:r>
        <w:t>účinná</w:t>
      </w:r>
      <w:ins w:id="639" w:author="Andrea Bergmannová" w:date="2018-12-11T15:21:00Z">
        <w:r w:rsidR="00670B6A">
          <w:t xml:space="preserve"> </w:t>
        </w:r>
        <w:r w:rsidR="00670B6A" w:rsidRPr="00670B6A">
          <w:t>(okrem prípadov, kedy je účinnosť zmluvy viazaná na odkladaciu podmienku, ktorá ešte nenastala)</w:t>
        </w:r>
      </w:ins>
      <w:r>
        <w:t xml:space="preserve">.  </w:t>
      </w:r>
    </w:p>
    <w:p w14:paraId="4907641B" w14:textId="3DC8D5DF" w:rsidR="007D11DA" w:rsidRDefault="00670B6A" w:rsidP="007D11DA">
      <w:pPr>
        <w:tabs>
          <w:tab w:val="left" w:pos="1014"/>
        </w:tabs>
        <w:spacing w:before="120" w:after="120" w:line="288" w:lineRule="auto"/>
        <w:jc w:val="both"/>
      </w:pPr>
      <w:ins w:id="640" w:author="Andrea Bergmannová" w:date="2018-12-11T15:22:00Z">
        <w:r w:rsidRPr="00670B6A">
          <w:t xml:space="preserve">Prijímateľ predkladá  poskytovateľovi kompletnú dokumentáciu zo zadávania čiastkovej zákazky na kontrolu cez ITMS 2014+ v súlade s pravidlami uvedenými pre štandardnú ex post kontrolu v bode c) tejto kapitoly. </w:t>
        </w:r>
      </w:ins>
      <w:del w:id="641" w:author="Andrea Bergmannová" w:date="2018-12-11T15:22:00Z">
        <w:r w:rsidR="007D11DA" w:rsidDel="00670B6A">
          <w:delText xml:space="preserve">Prijímateľ predkladá Poskytovateľovi dokumentáciu zo zadávania čiastkovej zákazky na kontrolu v plnom rozsahu. </w:delText>
        </w:r>
      </w:del>
      <w:r w:rsidR="007D11DA">
        <w:t xml:space="preserve">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326AA002" w:rsidR="007D11DA" w:rsidRDefault="007D11DA" w:rsidP="007D11DA">
      <w:pPr>
        <w:tabs>
          <w:tab w:val="left" w:pos="1014"/>
        </w:tabs>
        <w:spacing w:before="120" w:after="120" w:line="288" w:lineRule="auto"/>
        <w:jc w:val="both"/>
        <w:rPr>
          <w:ins w:id="642" w:author="Andrea Bergmannová" w:date="2018-12-11T15:23:00Z"/>
        </w:rPr>
      </w:pPr>
      <w:r>
        <w:t xml:space="preserve">Poskytovateľ vykoná túto kontrolu v lehote 20 pracovných dní </w:t>
      </w:r>
      <w:ins w:id="643" w:author="Andrea Bergmannová" w:date="2018-12-11T15:22:00Z">
        <w:r w:rsidR="00670B6A">
          <w:t>(podľa pravidiel štandardnej ex-</w:t>
        </w:r>
        <w:r w:rsidR="00670B6A" w:rsidRPr="00670B6A">
          <w:t>post kontroly)</w:t>
        </w:r>
      </w:ins>
      <w:del w:id="644" w:author="Andrea Bergmannová" w:date="2018-12-11T15:22:00Z">
        <w:r w:rsidDel="00670B6A">
          <w:delText xml:space="preserve">od doručenia dokumentácie prijímateľom </w:delText>
        </w:r>
      </w:del>
      <w:r>
        <w:t>.</w:t>
      </w:r>
    </w:p>
    <w:p w14:paraId="59FF4E45" w14:textId="77777777" w:rsidR="003F77E4" w:rsidRDefault="003F77E4" w:rsidP="007D11DA">
      <w:pPr>
        <w:tabs>
          <w:tab w:val="left" w:pos="1014"/>
        </w:tabs>
        <w:spacing w:before="120" w:after="120" w:line="288" w:lineRule="auto"/>
        <w:jc w:val="both"/>
        <w:rPr>
          <w:ins w:id="645" w:author="Andrea Bergmannová" w:date="2018-12-11T15:23:00Z"/>
        </w:rPr>
      </w:pPr>
    </w:p>
    <w:p w14:paraId="5AC80C06" w14:textId="77777777" w:rsidR="003F77E4" w:rsidRPr="003F77E4" w:rsidRDefault="003F77E4">
      <w:pPr>
        <w:numPr>
          <w:ilvl w:val="0"/>
          <w:numId w:val="90"/>
        </w:numPr>
        <w:tabs>
          <w:tab w:val="left" w:pos="1014"/>
        </w:tabs>
        <w:spacing w:line="288" w:lineRule="auto"/>
        <w:jc w:val="both"/>
        <w:rPr>
          <w:ins w:id="646" w:author="Andrea Bergmannová" w:date="2018-12-11T15:24:00Z"/>
          <w:b/>
        </w:rPr>
        <w:pPrChange w:id="647" w:author="Andrea Bergmannová" w:date="2018-12-11T15:24:00Z">
          <w:pPr>
            <w:numPr>
              <w:numId w:val="119"/>
            </w:numPr>
            <w:tabs>
              <w:tab w:val="left" w:pos="1014"/>
            </w:tabs>
            <w:spacing w:before="120" w:after="120" w:line="288" w:lineRule="auto"/>
            <w:ind w:left="720" w:hanging="360"/>
            <w:jc w:val="both"/>
          </w:pPr>
        </w:pPrChange>
      </w:pPr>
      <w:ins w:id="648" w:author="Andrea Bergmannová" w:date="2018-12-11T15:24:00Z">
        <w:r w:rsidRPr="003F77E4">
          <w:rPr>
            <w:b/>
          </w:rPr>
          <w:t>Dynamický nákupný systém</w:t>
        </w:r>
      </w:ins>
    </w:p>
    <w:p w14:paraId="65A1FBAD" w14:textId="77777777" w:rsidR="003F77E4" w:rsidRPr="003F77E4" w:rsidRDefault="003F77E4">
      <w:pPr>
        <w:tabs>
          <w:tab w:val="left" w:pos="1014"/>
        </w:tabs>
        <w:spacing w:before="240" w:after="240" w:line="288" w:lineRule="auto"/>
        <w:jc w:val="both"/>
        <w:rPr>
          <w:ins w:id="649" w:author="Andrea Bergmannová" w:date="2018-12-11T15:24:00Z"/>
        </w:rPr>
        <w:pPrChange w:id="650" w:author="Andrea Bergmannová" w:date="2018-12-11T15:26:00Z">
          <w:pPr>
            <w:tabs>
              <w:tab w:val="left" w:pos="1014"/>
            </w:tabs>
            <w:spacing w:before="120" w:after="120" w:line="288" w:lineRule="auto"/>
            <w:jc w:val="both"/>
          </w:pPr>
        </w:pPrChange>
      </w:pPr>
      <w:ins w:id="651" w:author="Andrea Bergmannová" w:date="2018-12-11T15:24:00Z">
        <w:r w:rsidRPr="003F77E4">
          <w:t>Na kontrolu/finančnú kontrolu DNS a zákaziek zadávaných v rámci DNS, sa primerane vzťahujú všeobecné ustanovenia k výkonu kontroly/finančnej kontroly verejného obstarávania podľa tejto príručky.</w:t>
        </w:r>
      </w:ins>
    </w:p>
    <w:p w14:paraId="63E71289" w14:textId="44FEF070" w:rsidR="003F77E4" w:rsidRPr="003F77E4" w:rsidRDefault="003F77E4">
      <w:pPr>
        <w:tabs>
          <w:tab w:val="left" w:pos="1014"/>
        </w:tabs>
        <w:spacing w:before="240" w:after="240" w:line="288" w:lineRule="auto"/>
        <w:jc w:val="both"/>
        <w:rPr>
          <w:ins w:id="652" w:author="Andrea Bergmannová" w:date="2018-12-11T15:24:00Z"/>
        </w:rPr>
        <w:pPrChange w:id="653" w:author="Andrea Bergmannová" w:date="2018-12-11T15:26:00Z">
          <w:pPr>
            <w:tabs>
              <w:tab w:val="left" w:pos="1014"/>
            </w:tabs>
            <w:spacing w:before="120" w:after="120" w:line="288" w:lineRule="auto"/>
            <w:jc w:val="both"/>
          </w:pPr>
        </w:pPrChange>
      </w:pPr>
      <w:ins w:id="654" w:author="Andrea Bergmannová" w:date="2018-12-11T15:24:00Z">
        <w:r w:rsidRPr="003F77E4">
          <w:t>Ak bude zriadenie DNS predmetom kontroly/finančnej kontroly zo strany poskytovateľa súčasne so zákazkou zadávanou v rámci DNS, poskytovateľ vykoná zároveň kontrolu zriadenia DNS podľa typu kontroly príslušného postupu zadávania zákazky uvedeného v kapitole 2.5.</w:t>
        </w:r>
      </w:ins>
      <w:ins w:id="655" w:author="Andrea Bergmannová" w:date="2018-12-11T15:29:00Z">
        <w:r>
          <w:t>6</w:t>
        </w:r>
      </w:ins>
      <w:ins w:id="656" w:author="Andrea Bergmannová" w:date="2018-12-11T15:24:00Z">
        <w:r w:rsidRPr="003F77E4">
          <w:t xml:space="preserve"> tejto príručky.</w:t>
        </w:r>
      </w:ins>
    </w:p>
    <w:p w14:paraId="63613A52" w14:textId="4E4596F9" w:rsidR="003F77E4" w:rsidRPr="003F77E4" w:rsidRDefault="003F77E4">
      <w:pPr>
        <w:tabs>
          <w:tab w:val="left" w:pos="1014"/>
        </w:tabs>
        <w:spacing w:before="240" w:after="240" w:line="288" w:lineRule="auto"/>
        <w:jc w:val="both"/>
        <w:rPr>
          <w:ins w:id="657" w:author="Andrea Bergmannová" w:date="2018-12-11T15:24:00Z"/>
        </w:rPr>
        <w:pPrChange w:id="658" w:author="Andrea Bergmannová" w:date="2018-12-11T15:27:00Z">
          <w:pPr>
            <w:tabs>
              <w:tab w:val="left" w:pos="1014"/>
            </w:tabs>
            <w:spacing w:before="120" w:after="120" w:line="288" w:lineRule="auto"/>
            <w:jc w:val="both"/>
          </w:pPr>
        </w:pPrChange>
      </w:pPr>
      <w:ins w:id="659" w:author="Andrea Bergmannová" w:date="2018-12-11T15:24:00Z">
        <w:r w:rsidRPr="003F77E4">
          <w:t>Pre aplikáciu správneho postupu pri výkone kontroly/finančnej kontroly verejného obstarávania je potrebné vychádzať z hodnoty zákazky zadávanej v rámci DNS, a následne postupovať primerane podľa kapitoly 2.5.</w:t>
        </w:r>
      </w:ins>
      <w:ins w:id="660" w:author="Andrea Bergmannová" w:date="2018-12-11T15:29:00Z">
        <w:r>
          <w:t>6</w:t>
        </w:r>
      </w:ins>
      <w:ins w:id="661" w:author="Andrea Bergmannová" w:date="2018-12-11T15:24:00Z">
        <w:r w:rsidRPr="003F77E4">
          <w:t>. tejto príručky.</w:t>
        </w:r>
      </w:ins>
    </w:p>
    <w:p w14:paraId="695BB81A" w14:textId="77777777" w:rsidR="003F77E4" w:rsidRDefault="003F77E4">
      <w:pPr>
        <w:tabs>
          <w:tab w:val="left" w:pos="1014"/>
        </w:tabs>
        <w:spacing w:before="240" w:after="240" w:line="288" w:lineRule="auto"/>
        <w:jc w:val="both"/>
        <w:rPr>
          <w:ins w:id="662" w:author="Andrea Bergmannová" w:date="2018-12-11T15:25:00Z"/>
        </w:rPr>
        <w:pPrChange w:id="663" w:author="Andrea Bergmannová" w:date="2018-12-11T15:27:00Z">
          <w:pPr>
            <w:tabs>
              <w:tab w:val="left" w:pos="1014"/>
            </w:tabs>
            <w:spacing w:before="120" w:after="120" w:line="288" w:lineRule="auto"/>
            <w:jc w:val="both"/>
          </w:pPr>
        </w:pPrChange>
      </w:pPr>
      <w:ins w:id="664" w:author="Andrea Bergmannová" w:date="2018-12-11T15:24:00Z">
        <w:r w:rsidRPr="003F77E4">
          <w:t>Pod pojmom „zmluvná hodnota zákazky“, sa tento účel rozumie skutočná hodnota zákazky v EUR bez DPH, ktorá bude/je predmetom zmluvy alebo objednávky.</w:t>
        </w:r>
      </w:ins>
    </w:p>
    <w:p w14:paraId="244529C6" w14:textId="7EB2AE95" w:rsidR="003F77E4" w:rsidRPr="003F77E4" w:rsidRDefault="003F77E4">
      <w:pPr>
        <w:tabs>
          <w:tab w:val="left" w:pos="1014"/>
        </w:tabs>
        <w:spacing w:before="240" w:after="240" w:line="288" w:lineRule="auto"/>
        <w:jc w:val="both"/>
        <w:rPr>
          <w:ins w:id="665" w:author="Andrea Bergmannová" w:date="2018-12-11T15:24:00Z"/>
        </w:rPr>
        <w:pPrChange w:id="666" w:author="Andrea Bergmannová" w:date="2018-12-11T15:27:00Z">
          <w:pPr>
            <w:tabs>
              <w:tab w:val="left" w:pos="1014"/>
            </w:tabs>
            <w:spacing w:before="120" w:after="120" w:line="288" w:lineRule="auto"/>
            <w:jc w:val="both"/>
          </w:pPr>
        </w:pPrChange>
      </w:pPr>
      <w:ins w:id="667" w:author="Andrea Bergmannová" w:date="2018-12-11T15:24:00Z">
        <w:r w:rsidRPr="003F77E4">
          <w:t xml:space="preserve">Predmetom kontroly/finančnej kontroly zákaziek zadávaných v rámci DNS je najmä kontrola súladu výzvy na predkladanie ponúk s oznámením o vyhlásení verejného obstarávania, súťažnými podkladmi a všeobecnými podmienkami používania DNS, ďalej kontrola postupu zadania zákazky v nadväznosti na § 60 a § 61 ZVO, s </w:t>
        </w:r>
        <w:r w:rsidRPr="003F77E4">
          <w:lastRenderedPageBreak/>
          <w:t>dôrazom na kontrolu postupu prijímateľa pri vyhodnotení predložených žiadostí o zaradenie do DNS a kontrolu vyhodnotenia ponúk podľa kritérií uvedených v oznámení o vyhlásení verejného obstarávania, prípadne spresnených vo výzve na predkladanie ponúk. Predmetom kontroly/finančnej kontroly je aj kontrola podpísania zmluvy oprávnenými osobami, ak sa vyžaduje písomná forma zmluvy, jej zverejnenie v súlade so zákonom č. 211/2000 Z. z. a pod.</w:t>
        </w:r>
      </w:ins>
    </w:p>
    <w:p w14:paraId="6934E183" w14:textId="77777777" w:rsidR="003F77E4" w:rsidRPr="003F77E4" w:rsidRDefault="003F77E4">
      <w:pPr>
        <w:tabs>
          <w:tab w:val="left" w:pos="1014"/>
        </w:tabs>
        <w:spacing w:before="240" w:after="240" w:line="288" w:lineRule="auto"/>
        <w:jc w:val="both"/>
        <w:rPr>
          <w:ins w:id="668" w:author="Andrea Bergmannová" w:date="2018-12-11T15:24:00Z"/>
        </w:rPr>
        <w:pPrChange w:id="669" w:author="Andrea Bergmannová" w:date="2018-12-11T15:27:00Z">
          <w:pPr>
            <w:tabs>
              <w:tab w:val="left" w:pos="1014"/>
            </w:tabs>
            <w:spacing w:before="120" w:after="120" w:line="288" w:lineRule="auto"/>
            <w:jc w:val="both"/>
          </w:pPr>
        </w:pPrChange>
      </w:pPr>
      <w:ins w:id="670" w:author="Andrea Bergmannová" w:date="2018-12-11T15:24:00Z">
        <w:r w:rsidRPr="003F77E4">
          <w:t>Prvá ex-</w:t>
        </w:r>
        <w:proofErr w:type="spellStart"/>
        <w:r w:rsidRPr="003F77E4">
          <w:t>ante</w:t>
        </w:r>
        <w:proofErr w:type="spellEnd"/>
        <w:r w:rsidRPr="003F77E4">
          <w:t xml:space="preserve"> kontrola sa v prípade kontroly/finančnej kontroly zákaziek zadávaných v rámci DNS nevykonáva.</w:t>
        </w:r>
      </w:ins>
    </w:p>
    <w:p w14:paraId="2CBC598C" w14:textId="77777777" w:rsidR="003F77E4" w:rsidRPr="003F77E4" w:rsidRDefault="003F77E4">
      <w:pPr>
        <w:tabs>
          <w:tab w:val="left" w:pos="1014"/>
        </w:tabs>
        <w:spacing w:after="120" w:line="288" w:lineRule="auto"/>
        <w:jc w:val="both"/>
        <w:rPr>
          <w:ins w:id="671" w:author="Andrea Bergmannová" w:date="2018-12-11T15:24:00Z"/>
        </w:rPr>
        <w:pPrChange w:id="672" w:author="Andrea Bergmannová" w:date="2018-12-11T15:24:00Z">
          <w:pPr>
            <w:tabs>
              <w:tab w:val="left" w:pos="1014"/>
            </w:tabs>
            <w:spacing w:before="120" w:after="120" w:line="288" w:lineRule="auto"/>
            <w:jc w:val="both"/>
          </w:pPr>
        </w:pPrChange>
      </w:pPr>
    </w:p>
    <w:p w14:paraId="50C42C78" w14:textId="77777777" w:rsidR="003F77E4" w:rsidRPr="003F77E4" w:rsidRDefault="003F77E4">
      <w:pPr>
        <w:numPr>
          <w:ilvl w:val="0"/>
          <w:numId w:val="120"/>
        </w:numPr>
        <w:tabs>
          <w:tab w:val="left" w:pos="1014"/>
        </w:tabs>
        <w:spacing w:after="120" w:line="288" w:lineRule="auto"/>
        <w:jc w:val="both"/>
        <w:rPr>
          <w:ins w:id="673" w:author="Andrea Bergmannová" w:date="2018-12-11T15:24:00Z"/>
          <w:b/>
        </w:rPr>
        <w:pPrChange w:id="674" w:author="Andrea Bergmannová" w:date="2018-12-11T15:24:00Z">
          <w:pPr>
            <w:numPr>
              <w:numId w:val="120"/>
            </w:numPr>
            <w:tabs>
              <w:tab w:val="left" w:pos="1014"/>
            </w:tabs>
            <w:spacing w:before="120" w:after="120" w:line="288" w:lineRule="auto"/>
            <w:ind w:left="720" w:hanging="360"/>
            <w:jc w:val="both"/>
          </w:pPr>
        </w:pPrChange>
      </w:pPr>
      <w:ins w:id="675" w:author="Andrea Bergmannová" w:date="2018-12-11T15:24:00Z">
        <w:r w:rsidRPr="003F77E4">
          <w:rPr>
            <w:b/>
          </w:rPr>
          <w:t>Zákazka zadávaná v rámci DNS, ktorej hodnota je rovnaká alebo vyššia ako finančný limit pre nadlimitnú zákazku v závislosti od typu obstarávajúceho subjektu a predmetu zákazky</w:t>
        </w:r>
      </w:ins>
    </w:p>
    <w:p w14:paraId="1E5CBF60" w14:textId="77777777" w:rsidR="003F77E4" w:rsidRPr="003F77E4" w:rsidRDefault="003F77E4">
      <w:pPr>
        <w:tabs>
          <w:tab w:val="left" w:pos="1014"/>
        </w:tabs>
        <w:spacing w:before="240" w:after="120" w:line="288" w:lineRule="auto"/>
        <w:jc w:val="both"/>
        <w:rPr>
          <w:ins w:id="676" w:author="Andrea Bergmannová" w:date="2018-12-11T15:24:00Z"/>
        </w:rPr>
        <w:pPrChange w:id="677" w:author="Andrea Bergmannová" w:date="2018-12-11T15:25:00Z">
          <w:pPr>
            <w:tabs>
              <w:tab w:val="left" w:pos="1014"/>
            </w:tabs>
            <w:spacing w:before="120" w:after="120" w:line="288" w:lineRule="auto"/>
            <w:jc w:val="both"/>
          </w:pPr>
        </w:pPrChange>
      </w:pPr>
      <w:ins w:id="678" w:author="Andrea Bergmannová" w:date="2018-12-11T15:24:00Z">
        <w:r w:rsidRPr="003F77E4">
          <w:t>Poskytovateľ kontroluje postup zadávania zákaziek v rámci DNS na základe dokumentácie predloženej prijímateľom vo fáze pred podpisom zmluvy (druhá ex-</w:t>
        </w:r>
        <w:proofErr w:type="spellStart"/>
        <w:r w:rsidRPr="003F77E4">
          <w:t>ante</w:t>
        </w:r>
        <w:proofErr w:type="spellEnd"/>
        <w:r w:rsidRPr="003F77E4">
          <w:t xml:space="preserve"> kontrola) aj po podpise zmluvy s úspešným uchádzačom</w:t>
        </w:r>
        <w:r w:rsidRPr="003F77E4" w:rsidDel="007925A7">
          <w:t xml:space="preserve"> </w:t>
        </w:r>
        <w:r w:rsidRPr="003F77E4">
          <w:t xml:space="preserve"> (následná ex-post kontrola).</w:t>
        </w:r>
      </w:ins>
    </w:p>
    <w:p w14:paraId="4A607F7D" w14:textId="77777777" w:rsidR="003F77E4" w:rsidRPr="003F77E4" w:rsidRDefault="003F77E4">
      <w:pPr>
        <w:tabs>
          <w:tab w:val="left" w:pos="1014"/>
        </w:tabs>
        <w:spacing w:before="240" w:after="120" w:line="288" w:lineRule="auto"/>
        <w:jc w:val="both"/>
        <w:rPr>
          <w:ins w:id="679" w:author="Andrea Bergmannová" w:date="2018-12-11T15:24:00Z"/>
        </w:rPr>
        <w:pPrChange w:id="680" w:author="Andrea Bergmannová" w:date="2018-12-11T15:25:00Z">
          <w:pPr>
            <w:tabs>
              <w:tab w:val="left" w:pos="1014"/>
            </w:tabs>
            <w:spacing w:before="120" w:after="120" w:line="288" w:lineRule="auto"/>
            <w:jc w:val="both"/>
          </w:pPr>
        </w:pPrChange>
      </w:pPr>
      <w:ins w:id="681" w:author="Andrea Bergmannová" w:date="2018-12-11T15:24:00Z">
        <w:r w:rsidRPr="003F77E4">
          <w:t>V prípadoch, ak bola zákazka v rámci DNS zadaná napr. ešte pred uzavretím zmluvy o poskytnutí NFP alebo z iných objektívnych dôvodov vyplývajúcich z tejto príručky, vykoná sa jej finančná kontrola ako štandardná ex-post kontrola.</w:t>
        </w:r>
      </w:ins>
    </w:p>
    <w:p w14:paraId="08DB5072" w14:textId="77777777" w:rsidR="003F77E4" w:rsidRPr="003F77E4" w:rsidRDefault="003F77E4">
      <w:pPr>
        <w:tabs>
          <w:tab w:val="left" w:pos="1014"/>
        </w:tabs>
        <w:spacing w:before="240" w:after="120" w:line="288" w:lineRule="auto"/>
        <w:jc w:val="both"/>
        <w:rPr>
          <w:ins w:id="682" w:author="Andrea Bergmannová" w:date="2018-12-11T15:24:00Z"/>
        </w:rPr>
        <w:pPrChange w:id="683" w:author="Andrea Bergmannová" w:date="2018-12-11T15:26:00Z">
          <w:pPr>
            <w:tabs>
              <w:tab w:val="left" w:pos="1014"/>
            </w:tabs>
            <w:spacing w:before="120" w:after="120" w:line="288" w:lineRule="auto"/>
            <w:jc w:val="both"/>
          </w:pPr>
        </w:pPrChange>
      </w:pPr>
      <w:ins w:id="684" w:author="Andrea Bergmannová" w:date="2018-12-11T15:24:00Z">
        <w:r w:rsidRPr="003F77E4">
          <w:t>Prijímateľ predkladá  poskytovateľovi kompletnú dokumentáciu zo zadávania zákaziek v rámci DNS na kontrolu cez ITMS 2014+ v súlade s pravidlami uvedenými pre druhú ex-</w:t>
        </w:r>
        <w:proofErr w:type="spellStart"/>
        <w:r w:rsidRPr="003F77E4">
          <w:t>ante</w:t>
        </w:r>
        <w:proofErr w:type="spellEnd"/>
        <w:r w:rsidRPr="003F77E4">
          <w:t xml:space="preserve"> kontrolu (v bode b) tejto kapitoly) a pre následnú ex post kontrolu (v bode d) tejto kapitoly).</w:t>
        </w:r>
      </w:ins>
    </w:p>
    <w:p w14:paraId="6E45FC42" w14:textId="77777777" w:rsidR="003F77E4" w:rsidRPr="003F77E4" w:rsidRDefault="003F77E4">
      <w:pPr>
        <w:tabs>
          <w:tab w:val="left" w:pos="1014"/>
        </w:tabs>
        <w:spacing w:before="240" w:after="120" w:line="288" w:lineRule="auto"/>
        <w:jc w:val="both"/>
        <w:rPr>
          <w:ins w:id="685" w:author="Andrea Bergmannová" w:date="2018-12-11T15:24:00Z"/>
        </w:rPr>
        <w:pPrChange w:id="686" w:author="Andrea Bergmannová" w:date="2018-12-11T15:26:00Z">
          <w:pPr>
            <w:tabs>
              <w:tab w:val="left" w:pos="1014"/>
            </w:tabs>
            <w:spacing w:before="120" w:after="120" w:line="288" w:lineRule="auto"/>
            <w:jc w:val="both"/>
          </w:pPr>
        </w:pPrChange>
      </w:pPr>
      <w:ins w:id="687" w:author="Andrea Bergmannová" w:date="2018-12-11T15:24:00Z">
        <w:r w:rsidRPr="003F77E4">
          <w:t>Na povinné preskúmanie úkonov kontrolovaného (prijímateľa) Úradom pre verejné obstarávanie podľa § 169 ods. 1 písm. b) v spojení s § 169 ods. 2 ZVO vo vzťahu k zákazkám zadávaným v rámci DNS, ktoré sú nadlimitnými zákazkami, v závislosti od typu obstarávajúceho subjektu a predmetu zákazky</w:t>
        </w:r>
        <w:r w:rsidRPr="003F77E4" w:rsidDel="00915E52">
          <w:t xml:space="preserve"> </w:t>
        </w:r>
        <w:r w:rsidRPr="003F77E4">
          <w:t>a sú financované čo aj z časti z prostriedkov Európskej únie, a to pred zadaním takejto zákazky v rámci DNS, sa aplikujú ustanovenia ZVO platné a účinné v čase vyhlásenia výzvy na predkladanie ponúk, na základe ktorej sa zadáva zákazka v rámci DNS.</w:t>
        </w:r>
      </w:ins>
    </w:p>
    <w:p w14:paraId="18F9CBF7" w14:textId="48B8C71F" w:rsidR="003F77E4" w:rsidRPr="003F77E4" w:rsidRDefault="003F77E4">
      <w:pPr>
        <w:tabs>
          <w:tab w:val="left" w:pos="1014"/>
        </w:tabs>
        <w:spacing w:before="240" w:after="120" w:line="288" w:lineRule="auto"/>
        <w:jc w:val="both"/>
        <w:rPr>
          <w:ins w:id="688" w:author="Andrea Bergmannová" w:date="2018-12-11T15:24:00Z"/>
        </w:rPr>
        <w:pPrChange w:id="689" w:author="Andrea Bergmannová" w:date="2018-12-11T15:26:00Z">
          <w:pPr>
            <w:tabs>
              <w:tab w:val="left" w:pos="1014"/>
            </w:tabs>
            <w:spacing w:before="120" w:after="120" w:line="288" w:lineRule="auto"/>
            <w:jc w:val="both"/>
          </w:pPr>
        </w:pPrChange>
      </w:pPr>
      <w:ins w:id="690" w:author="Andrea Bergmannová" w:date="2018-12-11T15:24:00Z">
        <w:r w:rsidRPr="003F77E4">
          <w:t xml:space="preserve">V súlade s pravidlami druhej ex </w:t>
        </w:r>
        <w:proofErr w:type="spellStart"/>
        <w:r w:rsidRPr="003F77E4">
          <w:t>ante</w:t>
        </w:r>
        <w:proofErr w:type="spellEnd"/>
        <w:r w:rsidRPr="003F77E4">
          <w:t xml:space="preserve"> kontroly (v kapitole 2.5.</w:t>
        </w:r>
      </w:ins>
      <w:ins w:id="691" w:author="Andrea Bergmannová" w:date="2018-12-11T15:31:00Z">
        <w:r>
          <w:t>6</w:t>
        </w:r>
      </w:ins>
      <w:ins w:id="692" w:author="Andrea Bergmannová" w:date="2018-12-11T15:24:00Z">
        <w:r w:rsidRPr="003F77E4">
          <w:t>. bod b)) prijímateľ predkladá dokumentáciu na kontrolu najskôr poskytovateľovi a podnet na výkon kontroly na Úrad pre verejné obstarávanie prijímateľ podáva až na základe vyzvania zo strany poskytovateľa. V prípade úpravy ustanovenia § 169 ods. 2 ZVO, na základe ktorej by sa na zákazky zadávané v rámci DNS nevzťahovala povinná kontrola ÚVO, poskytovateľ</w:t>
        </w:r>
        <w:r>
          <w:t xml:space="preserve"> vykoná druhú ex</w:t>
        </w:r>
      </w:ins>
      <w:ins w:id="693" w:author="Andrea Bergmannová" w:date="2018-12-11T15:31:00Z">
        <w:r>
          <w:t>-</w:t>
        </w:r>
      </w:ins>
      <w:proofErr w:type="spellStart"/>
      <w:ins w:id="694" w:author="Andrea Bergmannová" w:date="2018-12-11T15:24:00Z">
        <w:r w:rsidRPr="003F77E4">
          <w:t>ante</w:t>
        </w:r>
        <w:proofErr w:type="spellEnd"/>
        <w:r w:rsidRPr="003F77E4">
          <w:t xml:space="preserve"> kontrolu nadlimitnej zákazky a vydá návrh správy/správu z kontroly, pričom nevyzýva prijímateľa na podanie podnetu na ÚVO.</w:t>
        </w:r>
      </w:ins>
    </w:p>
    <w:p w14:paraId="5B27EB96" w14:textId="0503279B" w:rsidR="003F77E4" w:rsidRPr="003F77E4" w:rsidRDefault="003F77E4">
      <w:pPr>
        <w:tabs>
          <w:tab w:val="left" w:pos="1014"/>
        </w:tabs>
        <w:spacing w:before="240" w:after="120" w:line="288" w:lineRule="auto"/>
        <w:jc w:val="both"/>
        <w:rPr>
          <w:ins w:id="695" w:author="Andrea Bergmannová" w:date="2018-12-11T15:24:00Z"/>
        </w:rPr>
        <w:pPrChange w:id="696" w:author="Andrea Bergmannová" w:date="2018-12-11T15:26:00Z">
          <w:pPr>
            <w:tabs>
              <w:tab w:val="left" w:pos="1014"/>
            </w:tabs>
            <w:spacing w:before="120" w:after="120" w:line="288" w:lineRule="auto"/>
            <w:jc w:val="both"/>
          </w:pPr>
        </w:pPrChange>
      </w:pPr>
      <w:ins w:id="697" w:author="Andrea Bergmannová" w:date="2018-12-11T15:24:00Z">
        <w:r w:rsidRPr="003F77E4">
          <w:t>Poskytovateľ vykoná kontrolu pred podpisom zmluvy s úspešným uchádzačom v lehote 20 pracovných dní (podľa pravidiel druhej ex</w:t>
        </w:r>
      </w:ins>
      <w:ins w:id="698" w:author="Andrea Bergmannová" w:date="2018-12-11T15:31:00Z">
        <w:r>
          <w:t>-</w:t>
        </w:r>
      </w:ins>
      <w:proofErr w:type="spellStart"/>
      <w:ins w:id="699" w:author="Andrea Bergmannová" w:date="2018-12-11T15:24:00Z">
        <w:r w:rsidRPr="003F77E4">
          <w:t>ante</w:t>
        </w:r>
        <w:proofErr w:type="spellEnd"/>
        <w:r w:rsidRPr="003F77E4">
          <w:t xml:space="preserve"> kontroly).</w:t>
        </w:r>
      </w:ins>
    </w:p>
    <w:p w14:paraId="16C1A418" w14:textId="3CA6A5F7" w:rsidR="003F77E4" w:rsidRPr="003F77E4" w:rsidRDefault="003F77E4">
      <w:pPr>
        <w:tabs>
          <w:tab w:val="left" w:pos="1014"/>
        </w:tabs>
        <w:spacing w:before="240" w:after="120" w:line="288" w:lineRule="auto"/>
        <w:jc w:val="both"/>
        <w:rPr>
          <w:ins w:id="700" w:author="Andrea Bergmannová" w:date="2018-12-11T15:24:00Z"/>
        </w:rPr>
        <w:pPrChange w:id="701" w:author="Andrea Bergmannová" w:date="2018-12-11T15:26:00Z">
          <w:pPr>
            <w:tabs>
              <w:tab w:val="left" w:pos="1014"/>
            </w:tabs>
            <w:spacing w:before="120" w:after="120" w:line="288" w:lineRule="auto"/>
            <w:jc w:val="both"/>
          </w:pPr>
        </w:pPrChange>
      </w:pPr>
      <w:ins w:id="702" w:author="Andrea Bergmannová" w:date="2018-12-11T15:24:00Z">
        <w:r w:rsidRPr="003F77E4">
          <w:t>Poskytovateľ vykoná kontrolu po podpise zmluvy s úspešným uchádzačom v lehote 7 pracovných dní</w:t>
        </w:r>
        <w:r>
          <w:t xml:space="preserve"> (podľa pravidiel následnej ex</w:t>
        </w:r>
      </w:ins>
      <w:ins w:id="703" w:author="Andrea Bergmannová" w:date="2018-12-11T15:32:00Z">
        <w:r>
          <w:t>-</w:t>
        </w:r>
      </w:ins>
      <w:ins w:id="704" w:author="Andrea Bergmannová" w:date="2018-12-11T15:24:00Z">
        <w:r w:rsidRPr="003F77E4">
          <w:t xml:space="preserve">post kontroly), resp. 20 pracovných dní </w:t>
        </w:r>
        <w:r>
          <w:t>(podľa pravidiel štandardnej ex</w:t>
        </w:r>
      </w:ins>
      <w:ins w:id="705" w:author="Andrea Bergmannová" w:date="2018-12-11T15:32:00Z">
        <w:r>
          <w:t>-</w:t>
        </w:r>
      </w:ins>
      <w:ins w:id="706" w:author="Andrea Bergmannová" w:date="2018-12-11T15:24:00Z">
        <w:r w:rsidRPr="003F77E4">
          <w:t>post kontroly).</w:t>
        </w:r>
      </w:ins>
    </w:p>
    <w:p w14:paraId="1DC0F2DB" w14:textId="77777777" w:rsidR="003F77E4" w:rsidRPr="003F77E4" w:rsidRDefault="003F77E4">
      <w:pPr>
        <w:tabs>
          <w:tab w:val="left" w:pos="1014"/>
        </w:tabs>
        <w:spacing w:before="240" w:after="120" w:line="288" w:lineRule="auto"/>
        <w:jc w:val="both"/>
        <w:rPr>
          <w:ins w:id="707" w:author="Andrea Bergmannová" w:date="2018-12-11T15:24:00Z"/>
        </w:rPr>
        <w:pPrChange w:id="708" w:author="Andrea Bergmannová" w:date="2018-12-11T15:26:00Z">
          <w:pPr>
            <w:tabs>
              <w:tab w:val="left" w:pos="1014"/>
            </w:tabs>
            <w:spacing w:before="120" w:after="120" w:line="288" w:lineRule="auto"/>
            <w:jc w:val="both"/>
          </w:pPr>
        </w:pPrChange>
      </w:pPr>
    </w:p>
    <w:p w14:paraId="0E316FA3" w14:textId="77777777" w:rsidR="003F77E4" w:rsidRPr="003F77E4" w:rsidRDefault="003F77E4">
      <w:pPr>
        <w:numPr>
          <w:ilvl w:val="0"/>
          <w:numId w:val="120"/>
        </w:numPr>
        <w:tabs>
          <w:tab w:val="left" w:pos="1014"/>
        </w:tabs>
        <w:spacing w:after="120" w:line="288" w:lineRule="auto"/>
        <w:jc w:val="both"/>
        <w:rPr>
          <w:ins w:id="709" w:author="Andrea Bergmannová" w:date="2018-12-11T15:24:00Z"/>
          <w:b/>
        </w:rPr>
        <w:pPrChange w:id="710" w:author="Andrea Bergmannová" w:date="2018-12-11T15:24:00Z">
          <w:pPr>
            <w:numPr>
              <w:numId w:val="120"/>
            </w:numPr>
            <w:tabs>
              <w:tab w:val="left" w:pos="1014"/>
            </w:tabs>
            <w:spacing w:before="120" w:after="120" w:line="288" w:lineRule="auto"/>
            <w:ind w:left="720" w:hanging="360"/>
            <w:jc w:val="both"/>
          </w:pPr>
        </w:pPrChange>
      </w:pPr>
      <w:ins w:id="711" w:author="Andrea Bergmannová" w:date="2018-12-11T15:24:00Z">
        <w:r w:rsidRPr="003F77E4">
          <w:rPr>
            <w:b/>
          </w:rPr>
          <w:t>Zákazka zadávaná v rámci DNS, ktorej hodnota je nižšia ako finančný limit pre nadlimitnú zákazku v závislosti od typu obstarávajúceho subjektu a predmetu zákazky</w:t>
        </w:r>
      </w:ins>
    </w:p>
    <w:p w14:paraId="19947CE9" w14:textId="77777777" w:rsidR="003F77E4" w:rsidRPr="003F77E4" w:rsidRDefault="003F77E4">
      <w:pPr>
        <w:tabs>
          <w:tab w:val="left" w:pos="1014"/>
        </w:tabs>
        <w:spacing w:after="120" w:line="288" w:lineRule="auto"/>
        <w:jc w:val="both"/>
        <w:rPr>
          <w:ins w:id="712" w:author="Andrea Bergmannová" w:date="2018-12-11T15:24:00Z"/>
        </w:rPr>
        <w:pPrChange w:id="713" w:author="Andrea Bergmannová" w:date="2018-12-11T15:24:00Z">
          <w:pPr>
            <w:tabs>
              <w:tab w:val="left" w:pos="1014"/>
            </w:tabs>
            <w:spacing w:before="120" w:after="120" w:line="288" w:lineRule="auto"/>
            <w:jc w:val="both"/>
          </w:pPr>
        </w:pPrChange>
      </w:pPr>
      <w:ins w:id="714" w:author="Andrea Bergmannová" w:date="2018-12-11T15:24:00Z">
        <w:r w:rsidRPr="003F77E4">
          <w:t xml:space="preserve">Poskytovateľ kontroluje postup zadávania zákaziek v rámci DNS na základe dokumentácie predloženej prijímateľom vo fáze po uzatvorení čiastkovej zmluvy s dodávateľom (štandardná ex-post kontrola), pričom táto zmluva je už platná a účinná (okrem prípadov, kedy je účinnosť zmluvy viazaná na odkladaciu podmienku, ktorá ešte nenastala).  </w:t>
        </w:r>
      </w:ins>
    </w:p>
    <w:p w14:paraId="46B0F066" w14:textId="77777777" w:rsidR="003F77E4" w:rsidRPr="003F77E4" w:rsidRDefault="003F77E4">
      <w:pPr>
        <w:tabs>
          <w:tab w:val="left" w:pos="1014"/>
        </w:tabs>
        <w:spacing w:after="120" w:line="288" w:lineRule="auto"/>
        <w:jc w:val="both"/>
        <w:rPr>
          <w:ins w:id="715" w:author="Andrea Bergmannová" w:date="2018-12-11T15:24:00Z"/>
        </w:rPr>
        <w:pPrChange w:id="716" w:author="Andrea Bergmannová" w:date="2018-12-11T15:24:00Z">
          <w:pPr>
            <w:tabs>
              <w:tab w:val="left" w:pos="1014"/>
            </w:tabs>
            <w:spacing w:before="120" w:after="120" w:line="288" w:lineRule="auto"/>
            <w:jc w:val="both"/>
          </w:pPr>
        </w:pPrChange>
      </w:pPr>
      <w:ins w:id="717" w:author="Andrea Bergmannová" w:date="2018-12-11T15:24:00Z">
        <w:r w:rsidRPr="003F77E4">
          <w:lastRenderedPageBreak/>
          <w:t>Prijímateľ predkladá  poskytovateľovi kompletnú dokumentáciu zo zadávania zákaziek v rámci DNS na kontrolu cez ITMS 2014+ v súlade s pravidlami uvedenými pre štandardnú ex post kontrolu v bode c) tejto kapitoly.</w:t>
        </w:r>
      </w:ins>
    </w:p>
    <w:p w14:paraId="52FA7396" w14:textId="77777777" w:rsidR="003F77E4" w:rsidRPr="003F77E4" w:rsidRDefault="003F77E4">
      <w:pPr>
        <w:tabs>
          <w:tab w:val="left" w:pos="1014"/>
        </w:tabs>
        <w:spacing w:after="120" w:line="288" w:lineRule="auto"/>
        <w:jc w:val="both"/>
        <w:rPr>
          <w:ins w:id="718" w:author="Andrea Bergmannová" w:date="2018-12-11T15:24:00Z"/>
        </w:rPr>
        <w:pPrChange w:id="719" w:author="Andrea Bergmannová" w:date="2018-12-11T15:24:00Z">
          <w:pPr>
            <w:tabs>
              <w:tab w:val="left" w:pos="1014"/>
            </w:tabs>
            <w:spacing w:before="120" w:after="120" w:line="288" w:lineRule="auto"/>
            <w:jc w:val="both"/>
          </w:pPr>
        </w:pPrChange>
      </w:pPr>
      <w:ins w:id="720" w:author="Andrea Bergmannová" w:date="2018-12-11T15:24:00Z">
        <w:r w:rsidRPr="003F77E4">
          <w:t xml:space="preserve">Ak zmluvná hodnota zákazky zadanej v rámci DNS predstavuje z pohľadu finančného limitu zákazku s nízkou hodnotou podľa § 117 ZVO, môže prijímateľ predložiť dokumentáciu na kontrolu aj súčasne so </w:t>
        </w:r>
        <w:proofErr w:type="spellStart"/>
        <w:r w:rsidRPr="003F77E4">
          <w:t>ŽoP</w:t>
        </w:r>
        <w:proofErr w:type="spellEnd"/>
        <w:r w:rsidRPr="003F77E4">
          <w:t>, ktorá obsahuje deklarované výdavky súvisiace so zadaním predmetnej zákazky.</w:t>
        </w:r>
      </w:ins>
    </w:p>
    <w:p w14:paraId="133F7788" w14:textId="77777777" w:rsidR="003F77E4" w:rsidRPr="003F77E4" w:rsidRDefault="003F77E4">
      <w:pPr>
        <w:tabs>
          <w:tab w:val="left" w:pos="1014"/>
        </w:tabs>
        <w:spacing w:after="120" w:line="288" w:lineRule="auto"/>
        <w:jc w:val="both"/>
        <w:rPr>
          <w:ins w:id="721" w:author="Andrea Bergmannová" w:date="2018-12-11T15:24:00Z"/>
        </w:rPr>
        <w:pPrChange w:id="722" w:author="Andrea Bergmannová" w:date="2018-12-11T15:24:00Z">
          <w:pPr>
            <w:tabs>
              <w:tab w:val="left" w:pos="1014"/>
            </w:tabs>
            <w:spacing w:before="120" w:after="120" w:line="288" w:lineRule="auto"/>
            <w:jc w:val="both"/>
          </w:pPr>
        </w:pPrChange>
      </w:pPr>
      <w:ins w:id="723" w:author="Andrea Bergmannová" w:date="2018-12-11T15:24:00Z">
        <w:r w:rsidRPr="003F77E4">
          <w:t>Poskytovateľ vykoná túto kontrolu v lehote 20 pracovných dní (podľa pravidiel štandardnej ex post kontroly).</w:t>
        </w:r>
      </w:ins>
    </w:p>
    <w:p w14:paraId="630D9EB7" w14:textId="11BF8C31" w:rsidR="003F77E4" w:rsidDel="003F77E4" w:rsidRDefault="003F77E4">
      <w:pPr>
        <w:tabs>
          <w:tab w:val="left" w:pos="1014"/>
        </w:tabs>
        <w:spacing w:after="120" w:line="288" w:lineRule="auto"/>
        <w:jc w:val="both"/>
        <w:rPr>
          <w:del w:id="724" w:author="Andrea Bergmannová" w:date="2018-12-11T15:32:00Z"/>
        </w:rPr>
        <w:pPrChange w:id="725" w:author="Andrea Bergmannová" w:date="2018-12-11T15:24:00Z">
          <w:pPr>
            <w:tabs>
              <w:tab w:val="left" w:pos="1014"/>
            </w:tabs>
            <w:spacing w:before="120" w:after="120" w:line="288" w:lineRule="auto"/>
            <w:jc w:val="both"/>
          </w:pPr>
        </w:pPrChange>
      </w:pP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w:t>
      </w:r>
      <w:proofErr w:type="spellStart"/>
      <w:r w:rsidRPr="00963E0D">
        <w:rPr>
          <w:rFonts w:cs="Arial"/>
          <w:szCs w:val="19"/>
        </w:rPr>
        <w:t>t.j</w:t>
      </w:r>
      <w:proofErr w:type="spellEnd"/>
      <w:r w:rsidRPr="00963E0D">
        <w:rPr>
          <w:rFonts w:cs="Arial"/>
          <w:szCs w:val="19"/>
        </w:rPr>
        <w:t>.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48DAE50D"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w:t>
      </w:r>
      <w:del w:id="726" w:author="Andrea Bergmannová" w:date="2018-12-11T15:32:00Z">
        <w:r w:rsidRPr="00EF596F" w:rsidDel="003F77E4">
          <w:rPr>
            <w:rFonts w:cs="Arial"/>
            <w:szCs w:val="19"/>
          </w:rPr>
          <w:delText>z pohľadu finančného limitu nadlimitnou zákazkou</w:delText>
        </w:r>
      </w:del>
      <w:ins w:id="727" w:author="Andrea Bergmannová" w:date="2018-12-11T15:32:00Z">
        <w:r w:rsidR="003F77E4">
          <w:rPr>
            <w:rFonts w:cs="Arial"/>
            <w:szCs w:val="19"/>
          </w:rPr>
          <w:t>realizované nadlimitným postupom</w:t>
        </w:r>
      </w:ins>
      <w:r w:rsidRPr="00EF596F">
        <w:rPr>
          <w:rFonts w:cs="Arial"/>
          <w:szCs w:val="19"/>
        </w:rPr>
        <w:t xml:space="preserve">, COO, prostredníctvom ktorej prijímateľ nadobúda, resp. obstaráva tovary, stavebné práce alebo služby podľa prvého odseku tejto podkapitoly príručky (písm. </w:t>
      </w:r>
      <w:del w:id="728" w:author="Andrea Bergmannová" w:date="2018-12-11T15:33:00Z">
        <w:r w:rsidRPr="00EF596F" w:rsidDel="00D11BA9">
          <w:rPr>
            <w:rFonts w:cs="Arial"/>
            <w:szCs w:val="19"/>
          </w:rPr>
          <w:delText>g</w:delText>
        </w:r>
      </w:del>
      <w:ins w:id="729" w:author="Andrea Bergmannová" w:date="2018-12-11T15:33:00Z">
        <w:r w:rsidR="00D11BA9">
          <w:rPr>
            <w:rFonts w:cs="Arial"/>
            <w:szCs w:val="19"/>
          </w:rPr>
          <w:t>h</w:t>
        </w:r>
      </w:ins>
      <w:r w:rsidRPr="00EF596F">
        <w:rPr>
          <w:rFonts w:cs="Arial"/>
          <w:szCs w:val="19"/>
        </w:rPr>
        <w:t xml:space="preserve">)) alebo dotknutý poskytovateľ, ak je rovnakou právnickou osobou ako COO, predloží pripravované centrálne VO na ÚVO za účelom výkonu ex </w:t>
      </w:r>
      <w:proofErr w:type="spellStart"/>
      <w:r w:rsidRPr="00EF596F">
        <w:rPr>
          <w:rFonts w:cs="Arial"/>
          <w:szCs w:val="19"/>
        </w:rPr>
        <w:t>ante</w:t>
      </w:r>
      <w:proofErr w:type="spellEnd"/>
      <w:r w:rsidRPr="00EF596F">
        <w:rPr>
          <w:rFonts w:cs="Arial"/>
          <w:szCs w:val="19"/>
        </w:rPr>
        <w:t xml:space="preserve"> posúdenia podľa § 168 ZVO.  </w:t>
      </w:r>
    </w:p>
    <w:p w14:paraId="784E5A38" w14:textId="46A10063" w:rsidR="00D11BA9" w:rsidRDefault="00D11BA9" w:rsidP="00EF596F">
      <w:pPr>
        <w:spacing w:before="120" w:after="120" w:line="288" w:lineRule="auto"/>
        <w:jc w:val="both"/>
        <w:rPr>
          <w:ins w:id="730" w:author="Andrea Bergmannová" w:date="2018-12-11T15:33:00Z"/>
          <w:rFonts w:cs="Arial"/>
          <w:szCs w:val="19"/>
        </w:rPr>
      </w:pPr>
      <w:ins w:id="731" w:author="Andrea Bergmannová" w:date="2018-12-11T15:33:00Z">
        <w:r w:rsidRPr="00D11BA9">
          <w:rPr>
            <w:rFonts w:cs="Arial"/>
            <w:szCs w:val="19"/>
          </w:rPr>
          <w:t>V prípade, že relevantné centrálne VO, ktoré identifikuje prijímateľ a úmysel čerpať z neho oznámi včas poskytovateľovi a COO, je realizované nadlimitným postupom, COO alebo poskytovateľ, ktorý je rovnakou právnickou osobou ako COO, zašle podnet na výkon kontroly na ÚVO podľa § 169 ods. 1 písm. b) v spojení s § 169 ods. 2 ZVO vo fáze pred uzavretím zmluvy, koncesnej zmluvy alebo rámcovej dohody, pred ukončením súťaže návrhov, pred zadaním zákazky na základe rámcovej dohody alebo pred ukončením postupu inovatívneho partnerstva.</w:t>
        </w:r>
      </w:ins>
    </w:p>
    <w:p w14:paraId="365B4EDD" w14:textId="77777777" w:rsidR="00D11BA9" w:rsidRPr="00D11BA9" w:rsidRDefault="00D11BA9" w:rsidP="00D11BA9">
      <w:pPr>
        <w:spacing w:before="120" w:after="120" w:line="288" w:lineRule="auto"/>
        <w:jc w:val="both"/>
        <w:rPr>
          <w:ins w:id="732" w:author="Andrea Bergmannová" w:date="2018-12-11T15:34:00Z"/>
          <w:rFonts w:cs="Arial"/>
          <w:szCs w:val="19"/>
        </w:rPr>
      </w:pPr>
      <w:ins w:id="733" w:author="Andrea Bergmannová" w:date="2018-12-11T15:34:00Z">
        <w:r w:rsidRPr="00D11BA9">
          <w:rPr>
            <w:rFonts w:cs="Arial"/>
            <w:szCs w:val="19"/>
          </w:rPr>
          <w:t>Poskytovateľ vo fáze pred podpisom zmluvy vykoná finančnú kontrolu iba vo väzbe na čiastkovú zmluvu, uzavretú na základe rámcovej dohody z pohľadu dodržania podmienok na uzavretie čiastkovej zmluvy a dodržania pravidiel hospodárnosti, pokiaľ je zmluvnou stranou čiastkovej zmluvy jeho prijímateľ a pokiaľ je hodnota čiastkovej zmluvy vo finančnom limite nadlimitnej zákazky. Povinnosti prijímateľa týkajúce sa finančnej kontroly čiastkových zákaziek zadávaných na základe rámcovej dohody, ktorá je výsledkom centrálneho VO, sa v kontexte vyššie uvedených špecifík  aplikujú podľa kapitoly 2.5.1 písm. g)  tejto príručky.</w:t>
        </w:r>
      </w:ins>
    </w:p>
    <w:p w14:paraId="2A593913" w14:textId="318D6C70" w:rsidR="00D11BA9" w:rsidRDefault="00D11BA9" w:rsidP="00EF596F">
      <w:pPr>
        <w:spacing w:before="120" w:after="120" w:line="288" w:lineRule="auto"/>
        <w:jc w:val="both"/>
        <w:rPr>
          <w:ins w:id="734" w:author="Andrea Bergmannová" w:date="2018-12-11T15:34:00Z"/>
          <w:rFonts w:cs="Arial"/>
          <w:szCs w:val="19"/>
        </w:rPr>
      </w:pPr>
      <w:ins w:id="735" w:author="Andrea Bergmannová" w:date="2018-12-11T15:34:00Z">
        <w:r w:rsidRPr="00D11BA9">
          <w:rPr>
            <w:rFonts w:cs="Arial"/>
            <w:szCs w:val="19"/>
          </w:rPr>
          <w:t xml:space="preserve">Štandardnú </w:t>
        </w:r>
        <w:r>
          <w:rPr>
            <w:rFonts w:cs="Arial"/>
            <w:szCs w:val="19"/>
          </w:rPr>
          <w:t>ex-</w:t>
        </w:r>
        <w:r w:rsidRPr="00D11BA9">
          <w:rPr>
            <w:rFonts w:cs="Arial"/>
            <w:szCs w:val="19"/>
          </w:rPr>
          <w:t>post kontrolu vykonávajú všetci poskytovatelia, ktorých prijímatelia sú účastníkmi rámcovej dohody, pričom postupujú analogicky ku  kapitole 2.5.</w:t>
        </w:r>
      </w:ins>
      <w:ins w:id="736" w:author="Andrea Bergmannová" w:date="2018-12-11T15:35:00Z">
        <w:r>
          <w:rPr>
            <w:rFonts w:cs="Arial"/>
            <w:szCs w:val="19"/>
          </w:rPr>
          <w:t>6</w:t>
        </w:r>
      </w:ins>
      <w:ins w:id="737" w:author="Andrea Bergmannová" w:date="2018-12-11T15:34:00Z">
        <w:r w:rsidRPr="00D11BA9">
          <w:rPr>
            <w:rFonts w:cs="Arial"/>
            <w:szCs w:val="19"/>
          </w:rPr>
          <w:t xml:space="preserve"> písm. c). Poskytovateľ, ktorý ako prvý ukončí štandardnú ex post kontrolu centrálneho VO realizovaného COO, informuje ostatných poskytovateľov o tejto skutočnosti. V prípade, že poskytovatelia, ktorých prijímatelia sú účastníkmi rámcovej dohody, identifikujú nedostatky s vplyvom alebo možným vplyvom na výsledok VO, uskutoční sa stretnutie týchto poskytovateľov, pričom pre tieto účely je možné využiť aj zasadnutie  Koordinačného výboru pre spoluprácu pri kontrole VO. Výsledkom stretnutia poskytovateľov,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w:t>
        </w:r>
      </w:ins>
    </w:p>
    <w:p w14:paraId="494C7487" w14:textId="151F2B06" w:rsidR="00D11BA9" w:rsidRDefault="00D11BA9" w:rsidP="00EF596F">
      <w:pPr>
        <w:spacing w:before="120" w:after="120" w:line="288" w:lineRule="auto"/>
        <w:jc w:val="both"/>
        <w:rPr>
          <w:ins w:id="738" w:author="Andrea Bergmannová" w:date="2018-12-11T15:35:00Z"/>
          <w:rFonts w:cs="Arial"/>
          <w:szCs w:val="19"/>
        </w:rPr>
      </w:pPr>
      <w:ins w:id="739" w:author="Andrea Bergmannová" w:date="2018-12-11T15:35:00Z">
        <w:r w:rsidRPr="00D11BA9">
          <w:rPr>
            <w:rFonts w:cs="Arial"/>
            <w:szCs w:val="19"/>
          </w:rPr>
          <w:t>Poskytovateľ zároveň informuje ostatných poskytovateľov, OA a CO o identifikovaní nedostatkov s vplyvom alebo možným vplyvom na výsledok VO prostredníctvom ITMS 2014+, nakoľko má poskytovateľ povinnosť evidovať každú kontrolu VO, a to spôsobom, že všetky kontroly čiastkových zákaziek zadávaných na základe rámcovej dohody sú evidované pod jedným objektom v ITMS 2014+, čo zabezpečí informovanosť ostatných poskytovateľov o ďalších prebiehajúcich kontrolách a ich záveroch.</w:t>
        </w:r>
      </w:ins>
    </w:p>
    <w:p w14:paraId="001A4A8F" w14:textId="3BEF5217" w:rsidR="00EF596F" w:rsidRPr="00EF596F" w:rsidDel="00D11BA9" w:rsidRDefault="00EF596F" w:rsidP="00EF596F">
      <w:pPr>
        <w:spacing w:before="120" w:after="120" w:line="288" w:lineRule="auto"/>
        <w:jc w:val="both"/>
        <w:rPr>
          <w:del w:id="740" w:author="Andrea Bergmannová" w:date="2018-12-11T15:34:00Z"/>
          <w:rFonts w:cs="Arial"/>
          <w:szCs w:val="19"/>
        </w:rPr>
      </w:pPr>
      <w:del w:id="741" w:author="Andrea Bergmannová" w:date="2018-12-11T15:34:00Z">
        <w:r w:rsidRPr="00EF596F" w:rsidDel="00D11BA9">
          <w:rPr>
            <w:rFonts w:cs="Arial"/>
            <w:szCs w:val="19"/>
          </w:rPr>
          <w:lastRenderedPageBreak/>
          <w:delText xml:space="preserve">Prijímateľ je povinný poskytovateľovi predložiť na druhú ex-ante kontrolu dokumentáciu z centrálneho VO, ktoré je z pohľadu finančného limitu nadlimitnou zákazkou, ak je poskytovateľ rovnakou právnickou osobou ako COO, pričom prijímateľ postupuje primerane podľa pravidiel uvedených v bode 2.5.1 písm. b) tejto príručky.  </w:delText>
        </w:r>
      </w:del>
    </w:p>
    <w:p w14:paraId="0BAB071A" w14:textId="4BD772FD" w:rsidR="00EF596F" w:rsidRPr="00EF596F" w:rsidDel="00D11BA9" w:rsidRDefault="00EF596F" w:rsidP="00EF596F">
      <w:pPr>
        <w:spacing w:before="120" w:after="120" w:line="288" w:lineRule="auto"/>
        <w:jc w:val="both"/>
        <w:rPr>
          <w:del w:id="742" w:author="Andrea Bergmannová" w:date="2018-12-11T15:34:00Z"/>
          <w:rFonts w:cs="Arial"/>
          <w:szCs w:val="19"/>
        </w:rPr>
      </w:pPr>
      <w:del w:id="743" w:author="Andrea Bergmannová" w:date="2018-12-11T15:34:00Z">
        <w:r w:rsidRPr="00EF596F" w:rsidDel="00D11BA9">
          <w:rPr>
            <w:rFonts w:cs="Arial"/>
            <w:szCs w:val="19"/>
          </w:rPr>
          <w:delText xml:space="preserve">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delText>
        </w:r>
      </w:del>
    </w:p>
    <w:p w14:paraId="3B3C17EF" w14:textId="2ECC0C53" w:rsidR="00EF596F" w:rsidRPr="00EF596F" w:rsidDel="00D11BA9" w:rsidRDefault="00EF596F" w:rsidP="00EF596F">
      <w:pPr>
        <w:spacing w:before="120" w:after="120" w:line="288" w:lineRule="auto"/>
        <w:jc w:val="both"/>
        <w:rPr>
          <w:del w:id="744" w:author="Andrea Bergmannová" w:date="2018-12-11T15:34:00Z"/>
          <w:rFonts w:cs="Arial"/>
          <w:szCs w:val="19"/>
        </w:rPr>
      </w:pPr>
      <w:del w:id="745" w:author="Andrea Bergmannová" w:date="2018-12-11T15:34:00Z">
        <w:r w:rsidRPr="00EF596F" w:rsidDel="00D11BA9">
          <w:rPr>
            <w:rFonts w:cs="Arial"/>
            <w:szCs w:val="19"/>
          </w:rPr>
          <w:delText>Úprava povinností prijímateľa týkajúcich sa druhej ex-ante kontroly a povinnej kontroly ÚVO v prípade centrálneho VO, ktoré je z pohľadu finančného limitu nadlimitnou zákazkou, sa nachádza v bode 2.5.</w:delText>
        </w:r>
        <w:r w:rsidR="00F659B0" w:rsidDel="00D11BA9">
          <w:rPr>
            <w:rFonts w:cs="Arial"/>
            <w:szCs w:val="19"/>
          </w:rPr>
          <w:delText>6</w:delText>
        </w:r>
        <w:r w:rsidRPr="00EF596F" w:rsidDel="00D11BA9">
          <w:rPr>
            <w:rFonts w:cs="Arial"/>
            <w:szCs w:val="19"/>
          </w:rPr>
          <w:delText xml:space="preserve"> písm. b) tejto príručky. </w:delText>
        </w:r>
      </w:del>
    </w:p>
    <w:p w14:paraId="0B6F097B" w14:textId="3B537EF5" w:rsidR="00EF596F" w:rsidRPr="00EF596F" w:rsidDel="00D11BA9" w:rsidRDefault="00EF596F" w:rsidP="00EF596F">
      <w:pPr>
        <w:spacing w:before="120" w:after="120" w:line="288" w:lineRule="auto"/>
        <w:jc w:val="both"/>
        <w:rPr>
          <w:del w:id="746" w:author="Andrea Bergmannová" w:date="2018-12-11T15:34:00Z"/>
          <w:rFonts w:cs="Arial"/>
          <w:szCs w:val="19"/>
        </w:rPr>
      </w:pPr>
      <w:del w:id="747" w:author="Andrea Bergmannová" w:date="2018-12-11T15:34:00Z">
        <w:r w:rsidRPr="00EF596F" w:rsidDel="00D11BA9">
          <w:rPr>
            <w:rFonts w:cs="Arial"/>
            <w:szCs w:val="19"/>
          </w:rPr>
          <w:delText xml:space="preserve">Následnej ex-post kontrole podliehajú centrálne VO, v rámci ktorých bola riadne ukončená druhá ex-ante kontrola poskytovateľa, ktorý je rovnakou právnickou osobou ako COO. </w:delText>
        </w:r>
      </w:del>
    </w:p>
    <w:p w14:paraId="3DCB59D3" w14:textId="711D2678" w:rsidR="00EF596F" w:rsidRPr="00EF596F" w:rsidDel="00D11BA9" w:rsidRDefault="00EF596F" w:rsidP="00EF596F">
      <w:pPr>
        <w:spacing w:before="120" w:after="120" w:line="288" w:lineRule="auto"/>
        <w:jc w:val="both"/>
        <w:rPr>
          <w:del w:id="748" w:author="Andrea Bergmannová" w:date="2018-12-11T15:34:00Z"/>
          <w:rFonts w:cs="Arial"/>
          <w:szCs w:val="19"/>
        </w:rPr>
      </w:pPr>
      <w:del w:id="749" w:author="Andrea Bergmannová" w:date="2018-12-11T15:34:00Z">
        <w:r w:rsidRPr="00EF596F" w:rsidDel="00D11BA9">
          <w:rPr>
            <w:rFonts w:cs="Arial"/>
            <w:szCs w:val="19"/>
          </w:rPr>
          <w:delText>Následná ex-post kontrola sa vykonáva analogicky ku  kapitole 2.5.</w:delText>
        </w:r>
        <w:r w:rsidR="00F659B0" w:rsidDel="00D11BA9">
          <w:rPr>
            <w:rFonts w:cs="Arial"/>
            <w:szCs w:val="19"/>
          </w:rPr>
          <w:delText>6</w:delText>
        </w:r>
        <w:r w:rsidRPr="00EF596F" w:rsidDel="00D11BA9">
          <w:rPr>
            <w:rFonts w:cs="Arial"/>
            <w:szCs w:val="19"/>
          </w:rPr>
          <w:delText xml:space="preserve"> písm. d).</w:delText>
        </w:r>
      </w:del>
    </w:p>
    <w:p w14:paraId="047E16A1" w14:textId="06166F00" w:rsidR="00EF596F" w:rsidDel="00D11BA9" w:rsidRDefault="00EF596F" w:rsidP="00963E0D">
      <w:pPr>
        <w:spacing w:before="120" w:after="120" w:line="288" w:lineRule="auto"/>
        <w:jc w:val="both"/>
        <w:rPr>
          <w:del w:id="750" w:author="Andrea Bergmannová" w:date="2018-12-11T15:34:00Z"/>
          <w:rFonts w:cs="Arial"/>
          <w:szCs w:val="19"/>
        </w:rPr>
      </w:pPr>
      <w:del w:id="751" w:author="Andrea Bergmannová" w:date="2018-12-11T15:34:00Z">
        <w:r w:rsidRPr="00EF596F" w:rsidDel="00D11BA9">
          <w:rPr>
            <w:rFonts w:cs="Arial"/>
            <w:szCs w:val="19"/>
          </w:rPr>
          <w:delTex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delText>
        </w:r>
      </w:del>
    </w:p>
    <w:p w14:paraId="7F88A10A" w14:textId="4D8259BE" w:rsidR="00EF596F" w:rsidRPr="00963E0D" w:rsidDel="00D11BA9" w:rsidRDefault="00EF596F" w:rsidP="00963E0D">
      <w:pPr>
        <w:spacing w:before="120" w:after="120" w:line="288" w:lineRule="auto"/>
        <w:jc w:val="both"/>
        <w:rPr>
          <w:del w:id="752" w:author="Andrea Bergmannová" w:date="2018-12-11T15:35:00Z"/>
          <w:rFonts w:cs="Arial"/>
          <w:szCs w:val="19"/>
        </w:rPr>
      </w:pPr>
      <w:del w:id="753" w:author="Andrea Bergmannová" w:date="2018-12-11T15:35:00Z">
        <w:r w:rsidRPr="00EF596F" w:rsidDel="00D11BA9">
          <w:rPr>
            <w:rFonts w:cs="Arial"/>
            <w:szCs w:val="19"/>
          </w:rPr>
          <w:delText>Štandardná ex-post kontrola sa vykonáva analogicky ku  kapitole 2.5.</w:delText>
        </w:r>
        <w:r w:rsidR="00F659B0" w:rsidDel="00D11BA9">
          <w:rPr>
            <w:rFonts w:cs="Arial"/>
            <w:szCs w:val="19"/>
          </w:rPr>
          <w:delText>6</w:delText>
        </w:r>
        <w:r w:rsidRPr="00EF596F" w:rsidDel="00D11BA9">
          <w:rPr>
            <w:rFonts w:cs="Arial"/>
            <w:szCs w:val="19"/>
          </w:rPr>
          <w:delText xml:space="preserve"> písm. c).</w:delText>
        </w:r>
      </w:del>
    </w:p>
    <w:p w14:paraId="663A6C67" w14:textId="2984D366" w:rsidR="005A5274" w:rsidRPr="005A5274" w:rsidDel="00D11BA9" w:rsidRDefault="005A5274" w:rsidP="005A5274">
      <w:pPr>
        <w:spacing w:before="120" w:after="120" w:line="288" w:lineRule="auto"/>
        <w:jc w:val="both"/>
        <w:rPr>
          <w:del w:id="754" w:author="Andrea Bergmannová" w:date="2018-12-11T15:35:00Z"/>
          <w:rFonts w:cs="Arial"/>
          <w:szCs w:val="19"/>
        </w:rPr>
      </w:pPr>
      <w:del w:id="755" w:author="Andrea Bergmannová" w:date="2018-12-11T15:35:00Z">
        <w:r w:rsidRPr="005A5274" w:rsidDel="00D11BA9">
          <w:rPr>
            <w:rFonts w:cs="Arial"/>
            <w:szCs w:val="19"/>
          </w:rPr>
          <w:delText>Povinnosti prijímateľa týkajúce sa finančnej kontroly čiastkových zákaziek zadávaných na základe rámcovej dohody, ktorá je výsledkom centrálneho VO, sú uvedené v kapitole 2.5.</w:delText>
        </w:r>
        <w:r w:rsidR="00F659B0" w:rsidDel="00D11BA9">
          <w:rPr>
            <w:rFonts w:cs="Arial"/>
            <w:szCs w:val="19"/>
          </w:rPr>
          <w:delText>8</w:delText>
        </w:r>
        <w:r w:rsidRPr="005A5274" w:rsidDel="00D11BA9">
          <w:rPr>
            <w:rFonts w:cs="Arial"/>
            <w:szCs w:val="19"/>
          </w:rPr>
          <w:delText>.</w:delText>
        </w:r>
      </w:del>
    </w:p>
    <w:p w14:paraId="3E7E72FD" w14:textId="77777777" w:rsidR="00963E0D" w:rsidRPr="00963E0D" w:rsidRDefault="00963E0D" w:rsidP="00963E0D">
      <w:pPr>
        <w:spacing w:before="120" w:after="120" w:line="288" w:lineRule="auto"/>
        <w:jc w:val="both"/>
        <w:rPr>
          <w:rFonts w:cs="Arial"/>
          <w:szCs w:val="19"/>
        </w:rPr>
      </w:pPr>
    </w:p>
    <w:p w14:paraId="421396C5" w14:textId="048BD47F" w:rsidR="00D11BA9" w:rsidRPr="00D11BA9" w:rsidRDefault="007D11DA" w:rsidP="00D11BA9">
      <w:pPr>
        <w:spacing w:before="120" w:after="120" w:line="288" w:lineRule="auto"/>
        <w:jc w:val="both"/>
        <w:rPr>
          <w:ins w:id="756" w:author="Andrea Bergmannová" w:date="2018-12-11T15:36:00Z"/>
          <w:rFonts w:cs="Arial"/>
          <w:b/>
          <w:i/>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ins w:id="757" w:author="Andrea Bergmannová" w:date="2018-12-11T15:36:00Z">
        <w:r w:rsidR="00D11BA9" w:rsidRPr="00D11BA9">
          <w:rPr>
            <w:rFonts w:cs="Arial"/>
            <w:b/>
            <w:i/>
            <w:szCs w:val="19"/>
          </w:rPr>
          <w:t xml:space="preserve"> alebo po ukončení schvaľovacieho procesu ŽoNFP a súčasne pred podpisom zmluvy o NFP</w:t>
        </w:r>
      </w:ins>
    </w:p>
    <w:p w14:paraId="140E29DB" w14:textId="79797AB3" w:rsidR="00963E0D" w:rsidRPr="00963E0D" w:rsidDel="00D11BA9" w:rsidRDefault="00963E0D" w:rsidP="00963E0D">
      <w:pPr>
        <w:spacing w:before="120" w:after="120" w:line="288" w:lineRule="auto"/>
        <w:jc w:val="both"/>
        <w:rPr>
          <w:del w:id="758" w:author="Andrea Bergmannová" w:date="2018-12-11T15:36:00Z"/>
          <w:rFonts w:cs="Arial"/>
          <w:b/>
          <w:szCs w:val="19"/>
        </w:rPr>
      </w:pPr>
    </w:p>
    <w:p w14:paraId="23CC2F85" w14:textId="01022197" w:rsidR="00525654" w:rsidRPr="00525654" w:rsidRDefault="00963E0D" w:rsidP="00525654">
      <w:pPr>
        <w:spacing w:before="120" w:after="120" w:line="288" w:lineRule="auto"/>
        <w:jc w:val="both"/>
        <w:rPr>
          <w:rFonts w:cs="Arial"/>
          <w:szCs w:val="19"/>
        </w:rPr>
      </w:pPr>
      <w:r w:rsidRPr="00963E0D">
        <w:rPr>
          <w:rFonts w:cs="Arial"/>
          <w:szCs w:val="19"/>
        </w:rPr>
        <w:t xml:space="preserve">Poskytovateľ </w:t>
      </w:r>
      <w:r w:rsidR="006B360C">
        <w:rPr>
          <w:rFonts w:cs="Arial"/>
          <w:szCs w:val="19"/>
        </w:rPr>
        <w:t xml:space="preserve">môže </w:t>
      </w:r>
      <w:r w:rsidRPr="00963E0D">
        <w:rPr>
          <w:rFonts w:cs="Arial"/>
          <w:szCs w:val="19"/>
        </w:rPr>
        <w:t>vykonáva</w:t>
      </w:r>
      <w:r w:rsidR="006B360C">
        <w:rPr>
          <w:rFonts w:cs="Arial"/>
          <w:szCs w:val="19"/>
        </w:rPr>
        <w:t>ť</w:t>
      </w:r>
      <w:r w:rsidRPr="00963E0D">
        <w:rPr>
          <w:rFonts w:cs="Arial"/>
          <w:szCs w:val="19"/>
        </w:rPr>
        <w:t xml:space="preserve"> kontrolu VO v rámci schvaľovacieho procesu ŽoNFP alebo hodnotenia NP v prípade, ak poskytovateľ uvedie v rámci výzvy alebo záväzných podmienok ako podmienku poskytnutia príspevku</w:t>
      </w:r>
      <w:r w:rsidR="00525654" w:rsidRPr="00525654">
        <w:rPr>
          <w:rFonts w:cs="Arial"/>
          <w:szCs w:val="19"/>
        </w:rPr>
        <w:t xml:space="preserve">, aby žiadateľ mal v čase predloženia ŽoNFP ukončené VO (vo fáze po podpise zmluvy s úspešným uchádzačom), alebo aby žiadateľ mal v čase predloženia ŽoNFP verejné obstarávanie vo fáze pred podpisom zmluvy s úspešným uchádzačom (po vyhodnotení ponúk a po ukončení všetkých revíznych postupov). V tomto prípade je súčasťou výzvy aj informácia, že v schvaľovacom procese ŽoNFP bude vykonaná aj kontrola VO. Pre tento typ kontroly sa primerane použijú ustanovenia kapitoly 2.5.6. písm. b) o druhej ex </w:t>
      </w:r>
      <w:proofErr w:type="spellStart"/>
      <w:r w:rsidR="00525654" w:rsidRPr="00525654">
        <w:rPr>
          <w:rFonts w:cs="Arial"/>
          <w:szCs w:val="19"/>
        </w:rPr>
        <w:t>ante</w:t>
      </w:r>
      <w:proofErr w:type="spellEnd"/>
      <w:r w:rsidR="00525654" w:rsidRPr="00525654">
        <w:rPr>
          <w:rFonts w:cs="Arial"/>
          <w:szCs w:val="19"/>
        </w:rPr>
        <w:t xml:space="preserve"> kontrole a kapitoly 2.5.6. písm. c) o štandardnej ex post kontrole. </w:t>
      </w:r>
      <w:del w:id="759" w:author="Andrea Bergmannová" w:date="2018-12-11T15:36:00Z">
        <w:r w:rsidR="00525654" w:rsidRPr="00525654" w:rsidDel="00D11BA9">
          <w:rPr>
            <w:rFonts w:cs="Arial"/>
            <w:szCs w:val="19"/>
          </w:rPr>
          <w:delText>V prípade výkonu druhej ex ante kontroly v rámci schvaľovacieho procesu ŽoNFP alebo hodnotenia národného projektu sa následná ex post kontrola podľa kapitoly 2.5.6. písm. d) vykoná po podpise zmluvy o NFP.</w:delText>
        </w:r>
      </w:del>
      <w:ins w:id="760" w:author="Andrea Bergmannová" w:date="2018-12-11T15:36:00Z">
        <w:r w:rsidR="00D11BA9" w:rsidRPr="00D11BA9">
          <w:rPr>
            <w:rFonts w:cs="Arial"/>
            <w:szCs w:val="19"/>
          </w:rPr>
          <w:t xml:space="preserve"> Po podpise zmluvy o NFP poskytovateľ vykoná administratívnu finančnú kontrolu VO podľa § 8 zákona o finančnej kontrole s ohľadom na fázu, v akom sa predmetné VO nachádza v čase zaslania dokumentácie na kontrolu. Ak je postup zadávania zákazky vo fáze pred podpisom zmluvy s úspešným uchádzačom, poskytovateľ vykoná administratívnu finančnú kontrolu ako druhú ex-</w:t>
        </w:r>
        <w:proofErr w:type="spellStart"/>
        <w:r w:rsidR="00D11BA9" w:rsidRPr="00D11BA9">
          <w:rPr>
            <w:rFonts w:cs="Arial"/>
            <w:szCs w:val="19"/>
          </w:rPr>
          <w:t>ante</w:t>
        </w:r>
        <w:proofErr w:type="spellEnd"/>
        <w:r w:rsidR="00D11BA9" w:rsidRPr="00D11BA9">
          <w:rPr>
            <w:rFonts w:cs="Arial"/>
            <w:szCs w:val="19"/>
          </w:rPr>
          <w:t xml:space="preserve"> kontrolu - primerane použijú ustanovenia kapitoly 2.5.</w:t>
        </w:r>
      </w:ins>
      <w:ins w:id="761" w:author="Andrea Bergmannová" w:date="2018-12-11T15:37:00Z">
        <w:r w:rsidR="00D11BA9">
          <w:rPr>
            <w:rFonts w:cs="Arial"/>
            <w:szCs w:val="19"/>
          </w:rPr>
          <w:t>6</w:t>
        </w:r>
      </w:ins>
      <w:ins w:id="762" w:author="Andrea Bergmannová" w:date="2018-12-11T15:36:00Z">
        <w:r w:rsidR="00D11BA9">
          <w:rPr>
            <w:rFonts w:cs="Arial"/>
            <w:szCs w:val="19"/>
          </w:rPr>
          <w:t>. písm. b) o druhej ex</w:t>
        </w:r>
      </w:ins>
      <w:ins w:id="763" w:author="Andrea Bergmannová" w:date="2018-12-11T15:37:00Z">
        <w:r w:rsidR="00D11BA9">
          <w:rPr>
            <w:rFonts w:cs="Arial"/>
            <w:szCs w:val="19"/>
          </w:rPr>
          <w:t>-</w:t>
        </w:r>
      </w:ins>
      <w:proofErr w:type="spellStart"/>
      <w:ins w:id="764" w:author="Andrea Bergmannová" w:date="2018-12-11T15:36:00Z">
        <w:r w:rsidR="00D11BA9" w:rsidRPr="00D11BA9">
          <w:rPr>
            <w:rFonts w:cs="Arial"/>
            <w:szCs w:val="19"/>
          </w:rPr>
          <w:t>ante</w:t>
        </w:r>
        <w:proofErr w:type="spellEnd"/>
        <w:r w:rsidR="00D11BA9" w:rsidRPr="00D11BA9">
          <w:rPr>
            <w:rFonts w:cs="Arial"/>
            <w:szCs w:val="19"/>
          </w:rPr>
          <w:t xml:space="preserve"> kontrole. Ak je postup zadávania zákazky vo fáze po podpise zmluvy s úspešným uchádzačom, poskytovateľ vykoná štandardnú ex-post kontrolu - 2.5.</w:t>
        </w:r>
      </w:ins>
      <w:ins w:id="765" w:author="Andrea Bergmannová" w:date="2018-12-11T15:37:00Z">
        <w:r w:rsidR="00D11BA9">
          <w:rPr>
            <w:rFonts w:cs="Arial"/>
            <w:szCs w:val="19"/>
          </w:rPr>
          <w:t>6</w:t>
        </w:r>
      </w:ins>
      <w:ins w:id="766" w:author="Andrea Bergmannová" w:date="2018-12-11T15:36:00Z">
        <w:r w:rsidR="00D11BA9">
          <w:rPr>
            <w:rFonts w:cs="Arial"/>
            <w:szCs w:val="19"/>
          </w:rPr>
          <w:t>. písm. c) o štandardnej ex</w:t>
        </w:r>
      </w:ins>
      <w:ins w:id="767" w:author="Andrea Bergmannová" w:date="2018-12-11T15:37:00Z">
        <w:r w:rsidR="00D11BA9">
          <w:rPr>
            <w:rFonts w:cs="Arial"/>
            <w:szCs w:val="19"/>
          </w:rPr>
          <w:t>-</w:t>
        </w:r>
      </w:ins>
      <w:ins w:id="768" w:author="Andrea Bergmannová" w:date="2018-12-11T15:36:00Z">
        <w:r w:rsidR="00D11BA9" w:rsidRPr="00D11BA9">
          <w:rPr>
            <w:rFonts w:cs="Arial"/>
            <w:szCs w:val="19"/>
          </w:rPr>
          <w:t xml:space="preserve">post kontrole. V rámci výkonu administratívnej finančnej kontroly môže </w:t>
        </w:r>
      </w:ins>
      <w:ins w:id="769" w:author="Andrea Bergmannová" w:date="2018-12-11T15:37:00Z">
        <w:r w:rsidR="00D11BA9">
          <w:rPr>
            <w:rFonts w:cs="Arial"/>
            <w:szCs w:val="19"/>
          </w:rPr>
          <w:t>poskytovateľ</w:t>
        </w:r>
      </w:ins>
      <w:ins w:id="770" w:author="Andrea Bergmannová" w:date="2018-12-11T15:36:00Z">
        <w:r w:rsidR="00D11BA9" w:rsidRPr="00D11BA9">
          <w:rPr>
            <w:rFonts w:cs="Arial"/>
            <w:szCs w:val="19"/>
          </w:rPr>
          <w:t xml:space="preserve"> zohľadniť závery z predchádzajúcej kontroly vykonanej pred podpisom zmluvy o NFP</w:t>
        </w:r>
      </w:ins>
    </w:p>
    <w:p w14:paraId="7E687725" w14:textId="63E220F2" w:rsidR="00963E0D" w:rsidRPr="00963E0D" w:rsidRDefault="00525654" w:rsidP="00525654">
      <w:pPr>
        <w:spacing w:before="120" w:after="120" w:line="288" w:lineRule="auto"/>
        <w:jc w:val="both"/>
        <w:rPr>
          <w:rFonts w:cs="Arial"/>
          <w:szCs w:val="19"/>
        </w:rPr>
      </w:pPr>
      <w:r w:rsidRPr="00525654">
        <w:rPr>
          <w:rFonts w:cs="Arial"/>
          <w:szCs w:val="19"/>
        </w:rPr>
        <w:t xml:space="preserve">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w:t>
      </w:r>
      <w:r w:rsidRPr="00525654">
        <w:rPr>
          <w:rFonts w:cs="Arial"/>
          <w:szCs w:val="19"/>
        </w:rPr>
        <w:lastRenderedPageBreak/>
        <w:t>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w:t>
      </w:r>
      <w:ins w:id="771" w:author="Andrea Bergmannová" w:date="2018-12-11T15:38:00Z">
        <w:r w:rsidR="00D11BA9" w:rsidRPr="00D11BA9">
          <w:rPr>
            <w:rFonts w:cs="Arial"/>
            <w:szCs w:val="19"/>
          </w:rPr>
          <w:t xml:space="preserve"> výstupu, ktorý môže mať formu</w:t>
        </w:r>
      </w:ins>
      <w:r w:rsidRPr="00525654">
        <w:rPr>
          <w:rFonts w:cs="Arial"/>
          <w:szCs w:val="19"/>
        </w:rPr>
        <w:t xml:space="preserve"> správy z</w:t>
      </w:r>
      <w:del w:id="772" w:author="Andrea Bergmannová" w:date="2018-12-11T15:38:00Z">
        <w:r w:rsidRPr="00525654" w:rsidDel="00D11BA9">
          <w:rPr>
            <w:rFonts w:cs="Arial"/>
            <w:szCs w:val="19"/>
          </w:rPr>
          <w:delText> </w:delText>
        </w:r>
      </w:del>
      <w:ins w:id="773" w:author="Andrea Bergmannová" w:date="2018-12-11T15:38:00Z">
        <w:r w:rsidR="00D11BA9">
          <w:rPr>
            <w:rFonts w:cs="Arial"/>
            <w:szCs w:val="19"/>
          </w:rPr>
          <w:t> </w:t>
        </w:r>
      </w:ins>
      <w:r w:rsidRPr="00525654">
        <w:rPr>
          <w:rFonts w:cs="Arial"/>
          <w:szCs w:val="19"/>
        </w:rPr>
        <w:t>kontroly</w:t>
      </w:r>
      <w:ins w:id="774" w:author="Andrea Bergmannová" w:date="2018-12-11T15:38:00Z">
        <w:r w:rsidR="00D11BA9">
          <w:rPr>
            <w:rFonts w:cs="Arial"/>
            <w:szCs w:val="19"/>
          </w:rPr>
          <w:t xml:space="preserve"> </w:t>
        </w:r>
        <w:r w:rsidR="00D11BA9" w:rsidRPr="00D11BA9">
          <w:rPr>
            <w:rFonts w:cs="Arial"/>
            <w:szCs w:val="19"/>
          </w:rPr>
          <w:t>(nejde o správu z kontroly podľa zákona o finančnej kontrole)</w:t>
        </w:r>
      </w:ins>
      <w:r w:rsidRPr="00525654">
        <w:rPr>
          <w:rFonts w:cs="Arial"/>
          <w:szCs w:val="19"/>
        </w:rPr>
        <w:t xml:space="preserve">. Podmienkou na predloženie návrhu Zmluvy o NFP úspešnému žiadateľovi by bolo tiež predloženie údajov potrebných na vypracovanie návrhu zmluvy o NFP v lehote určenej riadiacim orgánom. Pre tento typ kontroly sa primerane použijú ustanovenia kapitoly 2.5.6. písm. b) o druhej ex </w:t>
      </w:r>
      <w:proofErr w:type="spellStart"/>
      <w:r w:rsidRPr="00525654">
        <w:rPr>
          <w:rFonts w:cs="Arial"/>
          <w:szCs w:val="19"/>
        </w:rPr>
        <w:t>ante</w:t>
      </w:r>
      <w:proofErr w:type="spellEnd"/>
      <w:r w:rsidRPr="00525654">
        <w:rPr>
          <w:rFonts w:cs="Arial"/>
          <w:szCs w:val="19"/>
        </w:rPr>
        <w:t xml:space="preserve"> kontrole a kapitoly 2.5.6. písm. c) o štandardnej ex post kontrole, ak ods. 2 neurčuje inak. </w:t>
      </w:r>
      <w:del w:id="775" w:author="Andrea Bergmannová" w:date="2018-12-11T15:39:00Z">
        <w:r w:rsidRPr="00525654" w:rsidDel="00D11BA9">
          <w:rPr>
            <w:rFonts w:cs="Arial"/>
            <w:szCs w:val="19"/>
          </w:rPr>
          <w:delText>V prípade výkonu druhej ex ante kontroly sa následná ex post kontrola podľa kapitoly 2.5.6. písm. d) vykoná po podpise Zmluvy o NFP.</w:delText>
        </w:r>
        <w:r w:rsidR="00963E0D" w:rsidRPr="00963E0D" w:rsidDel="00D11BA9">
          <w:rPr>
            <w:rFonts w:cs="Arial"/>
            <w:szCs w:val="19"/>
          </w:rPr>
          <w:delText xml:space="preserve">. </w:delText>
        </w:r>
      </w:del>
      <w:ins w:id="776" w:author="Andrea Bergmannová" w:date="2018-12-11T15:39:00Z">
        <w:r w:rsidR="00D11BA9" w:rsidRPr="00D11BA9">
          <w:rPr>
            <w:rFonts w:cs="Arial"/>
            <w:szCs w:val="19"/>
          </w:rPr>
          <w:t>Po podpise zmluvy o NFP poskytovateľ vykoná administratívnu finančnú kontrolu VO podľa § 8 zákona o finančnej kontrole s ohľadom na fázu, v akej sa predmetné VO nachádza. Ak je postup zadávania zákazky vo fáze pred podpisom zmluvy s úspešným uchádzačom, poskytovateľ vykoná administratívnu finančnú kontrolu ako druhú ex-</w:t>
        </w:r>
        <w:proofErr w:type="spellStart"/>
        <w:r w:rsidR="00D11BA9" w:rsidRPr="00D11BA9">
          <w:rPr>
            <w:rFonts w:cs="Arial"/>
            <w:szCs w:val="19"/>
          </w:rPr>
          <w:t>ante</w:t>
        </w:r>
        <w:proofErr w:type="spellEnd"/>
        <w:r w:rsidR="00D11BA9" w:rsidRPr="00D11BA9">
          <w:rPr>
            <w:rFonts w:cs="Arial"/>
            <w:szCs w:val="19"/>
          </w:rPr>
          <w:t xml:space="preserve"> kontrolu, ak je postup zadávania zákazky vo fáze po podpise zmluvy s úspešným uchádzačom, poskytovateľ vykoná štandardnú ex</w:t>
        </w:r>
        <w:r w:rsidR="00D11BA9">
          <w:rPr>
            <w:rFonts w:cs="Arial"/>
            <w:szCs w:val="19"/>
          </w:rPr>
          <w:t>-</w:t>
        </w:r>
        <w:r w:rsidR="00D11BA9" w:rsidRPr="00D11BA9">
          <w:rPr>
            <w:rFonts w:cs="Arial"/>
            <w:szCs w:val="19"/>
          </w:rPr>
          <w:t>post kontrolu. V rámci výkonu kontroly VO môže poskytovateľ zohľadniť závery z predchádzajúcej kontroly vykonanej pred podpisom zmluvy o NFP.</w:t>
        </w:r>
      </w:ins>
    </w:p>
    <w:p w14:paraId="08AFB650" w14:textId="42C4B321" w:rsidR="00963E0D" w:rsidRPr="00963E0D" w:rsidRDefault="00525654" w:rsidP="00963E0D">
      <w:pPr>
        <w:spacing w:before="120" w:after="120" w:line="288" w:lineRule="auto"/>
        <w:jc w:val="both"/>
        <w:rPr>
          <w:rFonts w:cs="Arial"/>
          <w:szCs w:val="19"/>
        </w:rPr>
      </w:pPr>
      <w:r w:rsidRPr="00525654">
        <w:rPr>
          <w:rFonts w:cs="Arial"/>
          <w:szCs w:val="19"/>
        </w:rPr>
        <w:t>V prípadoch uvedených v</w:t>
      </w:r>
      <w:r w:rsidR="008C41FE">
        <w:rPr>
          <w:rFonts w:cs="Arial"/>
          <w:szCs w:val="19"/>
        </w:rPr>
        <w:t xml:space="preserve"> </w:t>
      </w:r>
      <w:hyperlink w:anchor="kapitola_33727_ods_1" w:history="1">
        <w:r w:rsidR="008C41FE" w:rsidRPr="00525654">
          <w:rPr>
            <w:rStyle w:val="Hypertextovprepojenie"/>
            <w:rFonts w:cs="Arial"/>
            <w:szCs w:val="19"/>
          </w:rPr>
          <w:t>ods. 1 a ods. 2</w:t>
        </w:r>
      </w:hyperlink>
      <w:r w:rsidR="00963E0D" w:rsidRPr="00963E0D">
        <w:rPr>
          <w:rFonts w:cs="Arial"/>
          <w:szCs w:val="19"/>
        </w:rPr>
        <w:t xml:space="preserve"> poskytovateľ definuje podmienku poskytnutia príspevku výlučne na VO, ktorých hodnota v zmysle výsledku VO predstavuje minimálne 30 % z celkovej požadovanej hodnoty NFP. Pri VO, ktoré nebudú dosahovať túto hodnotu, nie je žiadateľ povinný mať </w:t>
      </w:r>
      <w:r w:rsidRPr="00525654">
        <w:rPr>
          <w:rFonts w:cs="Arial"/>
          <w:szCs w:val="19"/>
        </w:rPr>
        <w:t>ukončené VO alebo VO pred podpisom zmluvy s úspešným uchádzačom</w:t>
      </w:r>
      <w:r w:rsidR="00963E0D" w:rsidRPr="00963E0D">
        <w:rPr>
          <w:rFonts w:cs="Arial"/>
          <w:szCs w:val="19"/>
        </w:rPr>
        <w:t xml:space="preserve"> už v čase predkladania NP a pri týchto VO bude vykonaná kontrola až po podpise </w:t>
      </w:r>
      <w:r w:rsidR="006A58DC">
        <w:rPr>
          <w:rFonts w:cs="Arial"/>
          <w:szCs w:val="19"/>
        </w:rPr>
        <w:t>z</w:t>
      </w:r>
      <w:r w:rsidR="00963E0D"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00963E0D"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3FD27BB4" w14:textId="77777777" w:rsidR="00525654" w:rsidRPr="00525654" w:rsidRDefault="00525654" w:rsidP="00525654">
      <w:pPr>
        <w:spacing w:before="120" w:after="120" w:line="288" w:lineRule="auto"/>
        <w:jc w:val="both"/>
        <w:rPr>
          <w:rFonts w:cs="Arial"/>
          <w:szCs w:val="19"/>
        </w:rPr>
      </w:pPr>
      <w:r w:rsidRPr="00525654">
        <w:rPr>
          <w:rFonts w:cs="Arial"/>
          <w:szCs w:val="19"/>
        </w:rPr>
        <w:t xml:space="preserve">Žiadateľ predkladá v rámci konania o ŽoNFP verejné obstarávanie vo fáze po podpise zmluvy s úspešným uchádzačom </w:t>
      </w:r>
      <w:r w:rsidRPr="00525654">
        <w:rPr>
          <w:rFonts w:cs="Arial"/>
          <w:b/>
          <w:szCs w:val="19"/>
        </w:rPr>
        <w:t>po nadobudnutí  platnosti tejto zmluvy</w:t>
      </w:r>
      <w:r w:rsidRPr="00525654">
        <w:rPr>
          <w:rFonts w:cs="Arial"/>
          <w:szCs w:val="19"/>
        </w:rPr>
        <w:t>, vrátane všetkých dodatkov k tejto zmluve, resp. vo fáze pred podpisom zmluvy s úspešným uchádzačom po vyhodnotení ponúk a ukončení všetkých revíznych postupov, a to ako súčasť povinných príloh ŽoNFP.</w:t>
      </w:r>
    </w:p>
    <w:p w14:paraId="6AD5F3EF" w14:textId="643CF013" w:rsidR="00525654" w:rsidDel="00D11BA9" w:rsidRDefault="00525654" w:rsidP="00525654">
      <w:pPr>
        <w:spacing w:before="120" w:after="120" w:line="288" w:lineRule="auto"/>
        <w:jc w:val="both"/>
        <w:rPr>
          <w:del w:id="777" w:author="Andrea Bergmannová" w:date="2018-12-11T15:40:00Z"/>
          <w:rFonts w:cs="Arial"/>
          <w:szCs w:val="19"/>
        </w:rPr>
      </w:pPr>
      <w:del w:id="778" w:author="Andrea Bergmannová" w:date="2018-12-11T15:40:00Z">
        <w:r w:rsidRPr="00525654" w:rsidDel="00D11BA9">
          <w:rPr>
            <w:rFonts w:cs="Arial"/>
            <w:szCs w:val="19"/>
          </w:rPr>
          <w:delText>Overenie podmienky poskytnutia príspevku týkajúcej sa VO musí byť zabezpečené v lehote na ukončenie schvaľovacieho procesu ŽoNFP, ak je kontrola VO vykonaná v rámci schvaľovacieho procesu žiadosti o NFP. V prípade, že poskytovateľ požaduje od žiadateľa doplnenie alebo vysvetlenie k dokumentácii VO, lehotu na toto doplnenie alebo vysvetlenie určí poskytovateľ v súlade s lehotami určenými na doplnenie ostatných náležitostí ŽoNFP</w:delText>
        </w:r>
      </w:del>
    </w:p>
    <w:p w14:paraId="6A162282" w14:textId="5A3E92F5"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w:t>
      </w:r>
      <w:r w:rsidR="00525654">
        <w:rPr>
          <w:rFonts w:cs="Arial"/>
          <w:szCs w:val="19"/>
        </w:rPr>
        <w:t xml:space="preserve">, </w:t>
      </w:r>
      <w:r w:rsidR="00525654" w:rsidRPr="00525654">
        <w:rPr>
          <w:rFonts w:cs="Arial"/>
          <w:szCs w:val="19"/>
        </w:rPr>
        <w:t>resp. NP, ak je kontrola VO vykonaná v rámci schvaľovacieho procesu žiadosti o NFP</w:t>
      </w:r>
      <w:r w:rsidRPr="00963E0D">
        <w:rPr>
          <w:rFonts w:cs="Arial"/>
          <w:szCs w:val="19"/>
        </w:rPr>
        <w:t>. Výstupom kontroly VO nie je v tomto prípade správa z kontroly, ale rozhodnutie o schválení alebo neschválení ŽoNFP</w:t>
      </w:r>
      <w:r w:rsidR="00525654">
        <w:rPr>
          <w:rFonts w:cs="Arial"/>
          <w:szCs w:val="19"/>
        </w:rPr>
        <w:t xml:space="preserve">, </w:t>
      </w:r>
      <w:r w:rsidR="00525654" w:rsidRPr="00525654">
        <w:rPr>
          <w:rFonts w:cs="Arial"/>
          <w:szCs w:val="19"/>
        </w:rPr>
        <w:t xml:space="preserve">resp. NP. V prípade uplatnenia postupu podľa ods. 2 </w:t>
      </w:r>
      <w:del w:id="779" w:author="Andrea Bergmannová" w:date="2018-12-11T15:40:00Z">
        <w:r w:rsidR="00525654" w:rsidRPr="00525654" w:rsidDel="00D11BA9">
          <w:rPr>
            <w:rFonts w:cs="Arial"/>
            <w:szCs w:val="19"/>
          </w:rPr>
          <w:delText xml:space="preserve">je </w:delText>
        </w:r>
      </w:del>
      <w:ins w:id="780" w:author="Andrea Bergmannová" w:date="2018-12-11T15:40:00Z">
        <w:r w:rsidR="00D11BA9">
          <w:rPr>
            <w:rFonts w:cs="Arial"/>
            <w:szCs w:val="19"/>
          </w:rPr>
          <w:t xml:space="preserve">môže byť </w:t>
        </w:r>
      </w:ins>
      <w:r w:rsidR="00525654" w:rsidRPr="00525654">
        <w:rPr>
          <w:rFonts w:cs="Arial"/>
          <w:szCs w:val="19"/>
        </w:rPr>
        <w:t>výstupom z kontroly VO návrh správy z kontroly VO/správa z kontroly VO</w:t>
      </w:r>
      <w:ins w:id="781" w:author="Andrea Bergmannová" w:date="2018-12-11T15:41:00Z">
        <w:r w:rsidR="00D11BA9">
          <w:rPr>
            <w:rFonts w:cs="Arial"/>
            <w:szCs w:val="19"/>
          </w:rPr>
          <w:t>,</w:t>
        </w:r>
        <w:r w:rsidR="00D11BA9" w:rsidRPr="00D11BA9">
          <w:rPr>
            <w:rFonts w:cs="Arial"/>
            <w:szCs w:val="19"/>
          </w:rPr>
          <w:t xml:space="preserve"> ale výstup z takejto kontroly nie je návrhom správy/správou z kontroly podľa zákona o finančnej kontrole</w:t>
        </w:r>
      </w:ins>
      <w:del w:id="782" w:author="Andrea Bergmannová" w:date="2018-12-11T15:41:00Z">
        <w:r w:rsidR="00525654" w:rsidRPr="00525654" w:rsidDel="00D11BA9">
          <w:rPr>
            <w:rFonts w:cs="Arial"/>
            <w:szCs w:val="19"/>
          </w:rPr>
          <w:delText>.</w:delText>
        </w:r>
      </w:del>
      <w:r w:rsidRPr="00963E0D">
        <w:rPr>
          <w:rFonts w:cs="Arial"/>
          <w:szCs w:val="19"/>
        </w:rPr>
        <w:t xml:space="preserve">. </w:t>
      </w:r>
      <w:del w:id="783" w:author="Andrea Bergmannová" w:date="2018-12-11T15:41:00Z">
        <w:r w:rsidRPr="00963E0D" w:rsidDel="00D11BA9">
          <w:rPr>
            <w:rFonts w:cs="Arial"/>
            <w:szCs w:val="19"/>
          </w:rPr>
          <w:delText>Poskytovateľ nie je povinný opätovne vykonávať kontrolu VO po podpise zmluvy o NFP.</w:delText>
        </w:r>
      </w:del>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w:t>
      </w:r>
      <w:proofErr w:type="spellStart"/>
      <w:r w:rsidRPr="00963E0D">
        <w:rPr>
          <w:rFonts w:cs="Arial"/>
          <w:szCs w:val="19"/>
        </w:rPr>
        <w:t>ŽoP</w:t>
      </w:r>
      <w:proofErr w:type="spellEnd"/>
      <w:r w:rsidRPr="00963E0D">
        <w:rPr>
          <w:rFonts w:cs="Arial"/>
          <w:szCs w:val="19"/>
        </w:rPr>
        <w:t xml:space="preserve">,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5050D5C7" w:rsidR="00FB16C6" w:rsidRPr="00FB16C6" w:rsidRDefault="00525654" w:rsidP="00FB16C6">
      <w:pPr>
        <w:spacing w:before="120" w:after="120" w:line="288" w:lineRule="auto"/>
        <w:jc w:val="both"/>
        <w:rPr>
          <w:rFonts w:cs="Arial"/>
          <w:szCs w:val="19"/>
        </w:rPr>
      </w:pPr>
      <w:r w:rsidRPr="00525654">
        <w:rPr>
          <w:rFonts w:cs="Arial"/>
          <w:szCs w:val="19"/>
        </w:rPr>
        <w:t xml:space="preserve">Ak poskytovateľ zistí porušenie pravidiel a postupov VO, pričom závažnosť týchto zistení je taká, že mali alebo mohli mať vplyv na výsledok VO, poskytovateľ je oprávnený danú skutočnosť vyhodnotiť ako </w:t>
      </w:r>
      <w:r w:rsidRPr="00525654">
        <w:rPr>
          <w:rFonts w:cs="Arial"/>
          <w:szCs w:val="19"/>
        </w:rPr>
        <w:lastRenderedPageBreak/>
        <w:t>nesplnenie podmienky poskytnutia príspevku a rozhodnúť o neschválení ŽoNFP alebo uplatniť ex-</w:t>
      </w:r>
      <w:proofErr w:type="spellStart"/>
      <w:r w:rsidRPr="00525654">
        <w:rPr>
          <w:rFonts w:cs="Arial"/>
          <w:szCs w:val="19"/>
        </w:rPr>
        <w:t>ante</w:t>
      </w:r>
      <w:proofErr w:type="spellEnd"/>
      <w:r w:rsidRPr="00525654">
        <w:rPr>
          <w:rFonts w:cs="Arial"/>
          <w:szCs w:val="19"/>
        </w:rPr>
        <w:t xml:space="preserve"> finančnú opravu, ktorá bude zohľadnená pri vydaní rozhodnutia o schválení ŽoNFP. Postup podľa predchádzajúcej vety uplatní</w:t>
      </w:r>
      <w:r w:rsidR="00FB16C6" w:rsidRPr="00FB16C6">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Pr>
          <w:rFonts w:cs="Arial"/>
          <w:szCs w:val="19"/>
        </w:rPr>
        <w:t xml:space="preserve"> </w:t>
      </w:r>
      <w:r w:rsidRPr="00525654">
        <w:rPr>
          <w:rFonts w:cs="Arial"/>
          <w:szCs w:val="19"/>
        </w:rPr>
        <w:t>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w:t>
      </w:r>
      <w:proofErr w:type="spellStart"/>
      <w:r w:rsidRPr="00963E0D">
        <w:rPr>
          <w:rFonts w:cs="Arial"/>
          <w:szCs w:val="19"/>
        </w:rPr>
        <w:t>ante</w:t>
      </w:r>
      <w:proofErr w:type="spellEnd"/>
      <w:r w:rsidRPr="00963E0D">
        <w:rPr>
          <w:rFonts w:cs="Arial"/>
          <w:szCs w:val="19"/>
        </w:rPr>
        <w:t xml:space="preserve"> kontrolu, druhú ex-</w:t>
      </w:r>
      <w:proofErr w:type="spellStart"/>
      <w:r w:rsidRPr="00963E0D">
        <w:rPr>
          <w:rFonts w:cs="Arial"/>
          <w:szCs w:val="19"/>
        </w:rPr>
        <w:t>ante</w:t>
      </w:r>
      <w:proofErr w:type="spellEnd"/>
      <w:r w:rsidRPr="00963E0D">
        <w:rPr>
          <w:rFonts w:cs="Arial"/>
          <w:szCs w:val="19"/>
        </w:rPr>
        <w:t xml:space="preserve"> kontrolu a následnú ex-post kontrolu, prípadne podľa okolností aj ako štandardnú ex-post kontrolu. </w:t>
      </w:r>
    </w:p>
    <w:p w14:paraId="37BED307" w14:textId="20FF6FC2"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4" w:history="1">
        <w:r w:rsidR="005C056B" w:rsidRPr="00BC7715">
          <w:rPr>
            <w:rStyle w:val="Hypertextovprepojenie"/>
            <w:rFonts w:cs="Arial"/>
            <w:szCs w:val="19"/>
          </w:rPr>
          <w:t>http://www.minv.sk/?usmernenia-riadiaceho-organu</w:t>
        </w:r>
      </w:hyperlink>
      <w:r w:rsidR="00DF5D23" w:rsidRPr="006162A9">
        <w:rPr>
          <w:rStyle w:val="Hypertextovprepojenie"/>
          <w:rFonts w:cs="Arial"/>
          <w:color w:val="auto"/>
          <w:szCs w:val="19"/>
          <w:u w:val="none"/>
        </w:rPr>
        <w:t>, resp.</w:t>
      </w:r>
      <w:r w:rsidR="005B7659" w:rsidRPr="006162A9">
        <w:rPr>
          <w:rStyle w:val="Hypertextovprepojenie"/>
          <w:rFonts w:cs="Arial"/>
          <w:color w:val="auto"/>
          <w:szCs w:val="19"/>
        </w:rPr>
        <w:t xml:space="preserve"> </w:t>
      </w:r>
      <w:r w:rsidR="005B7659" w:rsidRPr="005B7659">
        <w:rPr>
          <w:rStyle w:val="Hypertextovprepojenie"/>
          <w:rFonts w:cs="Arial"/>
          <w:szCs w:val="19"/>
        </w:rPr>
        <w:t>http://www.reformuj.sk/dokument/usmernenia-riadiaceho-organu/</w:t>
      </w:r>
      <w:r>
        <w:rPr>
          <w:rFonts w:cs="Arial"/>
          <w:szCs w:val="19"/>
        </w:rPr>
        <w:t>.</w:t>
      </w:r>
    </w:p>
    <w:p w14:paraId="4E48F185" w14:textId="7CBC0CBA" w:rsidR="005C056B" w:rsidRDefault="00D11BA9" w:rsidP="00963E0D">
      <w:pPr>
        <w:spacing w:before="120" w:after="120" w:line="288" w:lineRule="auto"/>
        <w:jc w:val="both"/>
        <w:rPr>
          <w:rFonts w:cs="Arial"/>
          <w:szCs w:val="19"/>
        </w:rPr>
      </w:pPr>
      <w:ins w:id="784" w:author="Andrea Bergmannová" w:date="2018-12-11T15:42:00Z">
        <w:r w:rsidRPr="00D11BA9">
          <w:rPr>
            <w:rFonts w:cs="Arial"/>
            <w:szCs w:val="19"/>
          </w:rPr>
          <w:t>Výstupom z kontroly VO individuálnych projektov pred podpisom zmluvy o NFP môže byť návrh správy/správa z kontroly, ale výstup z takejto kontroly nie je návrhom správy/správou z kontroly podľa zákona o finančnej kontrole. Po podpise zmluvy o NFP poskytovateľ vykoná administratívnu finančnú kontrolu VO s ohľadom na fázu, v ak</w:t>
        </w:r>
      </w:ins>
      <w:ins w:id="785" w:author="Andrea Bergmannová" w:date="2018-12-11T15:43:00Z">
        <w:r w:rsidR="00D37AEA">
          <w:rPr>
            <w:rFonts w:cs="Arial"/>
            <w:szCs w:val="19"/>
          </w:rPr>
          <w:t>ej</w:t>
        </w:r>
      </w:ins>
      <w:ins w:id="786" w:author="Andrea Bergmannová" w:date="2018-12-11T15:42:00Z">
        <w:r w:rsidRPr="00D11BA9">
          <w:rPr>
            <w:rFonts w:cs="Arial"/>
            <w:szCs w:val="19"/>
          </w:rPr>
          <w:t xml:space="preserve"> sa predmetné VO nachádza. V rámci výkonu administratívnej finančnej kontroly môže poskytovateľ zohľadniť závery z predchádzajúcej kontroly vykonanej pred podpisom zmluvy o NFP.</w:t>
        </w:r>
      </w:ins>
      <w:del w:id="787" w:author="Andrea Bergmannová" w:date="2018-12-11T15:42:00Z">
        <w:r w:rsidR="005C056B" w:rsidRPr="005C056B" w:rsidDel="00D11BA9">
          <w:rPr>
            <w:rFonts w:cs="Arial"/>
            <w:szCs w:val="19"/>
          </w:rPr>
          <w:delText xml:space="preserve">Kontrola VO vykonávaná podľa tejto kapitoly sa pokladá za finančnú kontrolu, pričom závery uvedené v kontrolnom zozname sú platné aj po schválení individuálneho projektu a </w:delText>
        </w:r>
        <w:r w:rsidR="005C056B" w:rsidDel="00D11BA9">
          <w:rPr>
            <w:rFonts w:cs="Arial"/>
            <w:szCs w:val="19"/>
          </w:rPr>
          <w:delText>poskytovateľ</w:delText>
        </w:r>
        <w:r w:rsidR="005C056B" w:rsidRPr="005C056B" w:rsidDel="00D11BA9">
          <w:rPr>
            <w:rFonts w:cs="Arial"/>
            <w:szCs w:val="19"/>
          </w:rPr>
          <w:delText xml:space="preserve"> už následne nemusí vykonávať opätovnú kontrolu daného VO po podpise Zmluvy o NFP. Kontrolu oprávnenosti výdavku z pohľadu jeho súladu s princípmi a postupmi VO vykoná </w:delText>
        </w:r>
        <w:r w:rsidR="005C056B" w:rsidDel="00D11BA9">
          <w:rPr>
            <w:rFonts w:cs="Arial"/>
            <w:szCs w:val="19"/>
          </w:rPr>
          <w:delText>poskytovateľ</w:delText>
        </w:r>
        <w:r w:rsidR="005C056B" w:rsidRPr="005C056B" w:rsidDel="00D11BA9">
          <w:rPr>
            <w:rFonts w:cs="Arial"/>
            <w:szCs w:val="19"/>
          </w:rPr>
          <w:delText xml:space="preserve"> vo fáze kontroly príslušnej ŽoP, kde </w:delText>
        </w:r>
        <w:r w:rsidR="005C056B" w:rsidDel="00D11BA9">
          <w:rPr>
            <w:rFonts w:cs="Arial"/>
            <w:szCs w:val="19"/>
          </w:rPr>
          <w:delText>poskytovateľ</w:delText>
        </w:r>
        <w:r w:rsidR="005C056B" w:rsidRPr="005C056B" w:rsidDel="00D11BA9">
          <w:rPr>
            <w:rFonts w:cs="Arial"/>
            <w:szCs w:val="19"/>
          </w:rPr>
          <w:delText xml:space="preserve"> overí skutočnosť vykonania uvedenej kontroly a správnosť aplikovania jej záverov. Uvedené však nevylučuje opätovné vykonanie kontroly VO, napr. na základe podnetu kontrolných orgánov alebo z vlastného podnetu </w:delText>
        </w:r>
        <w:r w:rsidR="005C056B" w:rsidDel="00D11BA9">
          <w:rPr>
            <w:rFonts w:cs="Arial"/>
            <w:szCs w:val="19"/>
          </w:rPr>
          <w:delText>poskytovateľa</w:delText>
        </w:r>
        <w:r w:rsidR="005C056B" w:rsidRPr="005C056B" w:rsidDel="00D11BA9">
          <w:rPr>
            <w:rFonts w:cs="Arial"/>
            <w:szCs w:val="19"/>
          </w:rPr>
          <w:delText>. Dodatky k zmluve s úspešným uchádzačom, ktoré neboli predmetom kontroly, podliehajú kontrole VO v plnom rozsahu.</w:delText>
        </w:r>
      </w:del>
      <w:r w:rsidR="005C056B" w:rsidRPr="005C056B">
        <w:rPr>
          <w:rFonts w:cs="Arial"/>
          <w:szCs w:val="19"/>
        </w:rPr>
        <w:t xml:space="preserve">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788" w:name="_Toc440372884"/>
      <w:bookmarkStart w:id="789" w:name="_Toc440636395"/>
      <w:r w:rsidRPr="0073389C">
        <w:rPr>
          <w:lang w:val="sk-SK"/>
        </w:rPr>
        <w:t>Finančné opravy</w:t>
      </w:r>
      <w:bookmarkEnd w:id="788"/>
      <w:bookmarkEnd w:id="789"/>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0B5AE2F2" w14:textId="77777777" w:rsidR="006B360C" w:rsidRDefault="006B360C" w:rsidP="00566C38">
      <w:pPr>
        <w:spacing w:before="120" w:after="120" w:line="288" w:lineRule="auto"/>
        <w:jc w:val="both"/>
        <w:rPr>
          <w:rFonts w:cs="Arial"/>
          <w:szCs w:val="19"/>
        </w:rPr>
      </w:pPr>
      <w:r w:rsidRPr="006B360C">
        <w:rPr>
          <w:rFonts w:cs="Arial"/>
          <w:szCs w:val="19"/>
        </w:rPr>
        <w:t>Určenie finančných opráv sa riadi pravidlami, ktoré sú platné v čase vypracovania návrhu správy z kontroly.</w:t>
      </w:r>
    </w:p>
    <w:p w14:paraId="3FC3AF08" w14:textId="38C1027B"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C64C6F9"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2 MP CKO č. 5, verzia 3. </w:t>
      </w:r>
    </w:p>
    <w:p w14:paraId="1D0C9D24" w14:textId="26E7C7C8" w:rsidR="00064DDF" w:rsidRDefault="00566C38" w:rsidP="00064DDF">
      <w:pPr>
        <w:spacing w:before="120" w:after="120" w:line="288" w:lineRule="auto"/>
        <w:jc w:val="both"/>
        <w:rPr>
          <w:rFonts w:cs="Arial"/>
          <w:szCs w:val="19"/>
        </w:rPr>
      </w:pPr>
      <w:r w:rsidRPr="00566C38">
        <w:rPr>
          <w:rFonts w:cs="Arial"/>
          <w:szCs w:val="19"/>
        </w:rPr>
        <w:lastRenderedPageBreak/>
        <w:t xml:space="preserve">Poskytovateľ je oprávnený </w:t>
      </w:r>
      <w:del w:id="790" w:author="Andrea Bergmannová" w:date="2018-12-11T15:43:00Z">
        <w:r w:rsidRPr="00566C38" w:rsidDel="00D37AEA">
          <w:rPr>
            <w:rFonts w:cs="Arial"/>
            <w:szCs w:val="19"/>
          </w:rPr>
          <w:delText xml:space="preserve">aplikovať </w:delText>
        </w:r>
      </w:del>
      <w:ins w:id="791" w:author="Andrea Bergmannová" w:date="2018-12-11T15:43:00Z">
        <w:r w:rsidR="00D37AEA">
          <w:rPr>
            <w:rFonts w:cs="Arial"/>
            <w:szCs w:val="19"/>
          </w:rPr>
          <w:t>uplatniť</w:t>
        </w:r>
        <w:r w:rsidR="00D37AEA" w:rsidRPr="00566C38">
          <w:rPr>
            <w:rFonts w:cs="Arial"/>
            <w:szCs w:val="19"/>
          </w:rPr>
          <w:t xml:space="preserve"> </w:t>
        </w:r>
      </w:ins>
      <w:r w:rsidRPr="00566C38">
        <w:rPr>
          <w:rFonts w:cs="Arial"/>
          <w:szCs w:val="19"/>
        </w:rPr>
        <w:t>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24E801C6" w14:textId="04BEB0B5" w:rsidR="00D37AEA" w:rsidRDefault="00D37AEA" w:rsidP="00151D4D">
      <w:pPr>
        <w:pStyle w:val="Odsekzoznamu"/>
        <w:numPr>
          <w:ilvl w:val="0"/>
          <w:numId w:val="103"/>
        </w:numPr>
        <w:spacing w:before="120" w:after="120" w:line="288" w:lineRule="auto"/>
        <w:jc w:val="both"/>
        <w:rPr>
          <w:ins w:id="792" w:author="Andrea Bergmannová" w:date="2018-12-11T15:43:00Z"/>
          <w:rFonts w:cs="Arial"/>
          <w:szCs w:val="19"/>
        </w:rPr>
      </w:pPr>
      <w:ins w:id="793" w:author="Andrea Bergmannová" w:date="2018-12-11T15:43:00Z">
        <w:r>
          <w:rPr>
            <w:rFonts w:cs="Arial"/>
            <w:szCs w:val="19"/>
          </w:rPr>
          <w:t>Druhá ex-</w:t>
        </w:r>
        <w:proofErr w:type="spellStart"/>
        <w:r>
          <w:rPr>
            <w:rFonts w:cs="Arial"/>
            <w:szCs w:val="19"/>
          </w:rPr>
          <w:t>ante</w:t>
        </w:r>
        <w:proofErr w:type="spellEnd"/>
        <w:r>
          <w:rPr>
            <w:rFonts w:cs="Arial"/>
            <w:szCs w:val="19"/>
          </w:rPr>
          <w:t xml:space="preserve"> kontrola,</w:t>
        </w:r>
      </w:ins>
    </w:p>
    <w:p w14:paraId="542E29E2" w14:textId="07F535A3" w:rsidR="00064DDF"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následná ex-post kontrola,</w:t>
      </w:r>
    </w:p>
    <w:p w14:paraId="70391DBE"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151D4D">
      <w:pPr>
        <w:pStyle w:val="Odsekzoznamu"/>
        <w:numPr>
          <w:ilvl w:val="0"/>
          <w:numId w:val="103"/>
        </w:numPr>
        <w:spacing w:before="120" w:after="120" w:line="288" w:lineRule="auto"/>
        <w:jc w:val="both"/>
        <w:rPr>
          <w:ins w:id="794" w:author="Andrea Bergmannová" w:date="2018-12-11T15:44:00Z"/>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228DB3A6" w14:textId="556FCAC9" w:rsidR="00D37AEA" w:rsidRPr="00D37AEA" w:rsidRDefault="00D37AEA" w:rsidP="00D37AEA">
      <w:pPr>
        <w:pStyle w:val="Odsekzoznamu"/>
        <w:numPr>
          <w:ilvl w:val="0"/>
          <w:numId w:val="103"/>
        </w:numPr>
        <w:spacing w:before="120" w:after="120" w:line="288" w:lineRule="auto"/>
        <w:jc w:val="both"/>
        <w:rPr>
          <w:rFonts w:cs="Arial"/>
          <w:szCs w:val="19"/>
        </w:rPr>
      </w:pPr>
      <w:ins w:id="795" w:author="Andrea Bergmannová" w:date="2018-12-11T15:44:00Z">
        <w:r w:rsidRPr="00D37AEA">
          <w:rPr>
            <w:rFonts w:cs="Arial"/>
            <w:szCs w:val="19"/>
          </w:rPr>
          <w:t>kontrola dodatkov pred podpisom (ak by nezrealizovanie zmien vyplývajúcich z dodatku preukázateľne spôsobilo nemožnosť splnenia pôvodnej zmluvy, alebo by táto skutočnosť znamenala pre prijímateľa neprimerané ťažkosti),</w:t>
        </w:r>
      </w:ins>
    </w:p>
    <w:p w14:paraId="4BA72217" w14:textId="77777777" w:rsidR="00D37AEA" w:rsidRDefault="00566C38" w:rsidP="00151D4D">
      <w:pPr>
        <w:pStyle w:val="Odsekzoznamu"/>
        <w:numPr>
          <w:ilvl w:val="0"/>
          <w:numId w:val="103"/>
        </w:numPr>
        <w:spacing w:before="120" w:after="120" w:line="288" w:lineRule="auto"/>
        <w:jc w:val="both"/>
        <w:rPr>
          <w:ins w:id="796" w:author="Andrea Bergmannová" w:date="2018-12-11T15:44:00Z"/>
          <w:rFonts w:cs="Arial"/>
          <w:szCs w:val="19"/>
        </w:rPr>
      </w:pPr>
      <w:r w:rsidRPr="00064DDF">
        <w:rPr>
          <w:rFonts w:cs="Arial"/>
          <w:szCs w:val="19"/>
        </w:rPr>
        <w:t>kontrola dodatkov po podpise</w:t>
      </w:r>
      <w:ins w:id="797" w:author="Andrea Bergmannová" w:date="2018-12-11T15:44:00Z">
        <w:r w:rsidR="00D37AEA">
          <w:rPr>
            <w:rFonts w:cs="Arial"/>
            <w:szCs w:val="19"/>
          </w:rPr>
          <w:t>,</w:t>
        </w:r>
      </w:ins>
    </w:p>
    <w:p w14:paraId="0AC16499" w14:textId="77777777" w:rsidR="00D37AEA" w:rsidRPr="00D37AEA" w:rsidRDefault="00D37AEA" w:rsidP="00D37AEA">
      <w:pPr>
        <w:pStyle w:val="Odsekzoznamu"/>
        <w:numPr>
          <w:ilvl w:val="0"/>
          <w:numId w:val="103"/>
        </w:numPr>
        <w:rPr>
          <w:ins w:id="798" w:author="Andrea Bergmannová" w:date="2018-12-11T15:44:00Z"/>
          <w:rFonts w:cs="Arial"/>
          <w:szCs w:val="19"/>
        </w:rPr>
      </w:pPr>
      <w:ins w:id="799" w:author="Andrea Bergmannová" w:date="2018-12-11T15:44:00Z">
        <w:r w:rsidRPr="00D37AEA">
          <w:rPr>
            <w:rFonts w:cs="Arial"/>
            <w:szCs w:val="19"/>
          </w:rPr>
          <w:t>kontrola v rámci schvaľovacieho procesu Žiadosti o NFP (ak ju poskytovateľ vykonáva),</w:t>
        </w:r>
      </w:ins>
    </w:p>
    <w:p w14:paraId="4C1DB054" w14:textId="77777777" w:rsidR="00D37AEA" w:rsidRPr="00D37AEA" w:rsidRDefault="00D37AEA" w:rsidP="00D37AEA">
      <w:pPr>
        <w:pStyle w:val="Odsekzoznamu"/>
        <w:numPr>
          <w:ilvl w:val="0"/>
          <w:numId w:val="103"/>
        </w:numPr>
        <w:rPr>
          <w:ins w:id="800" w:author="Andrea Bergmannová" w:date="2018-12-11T15:45:00Z"/>
          <w:rFonts w:cs="Arial"/>
          <w:szCs w:val="19"/>
        </w:rPr>
      </w:pPr>
      <w:ins w:id="801" w:author="Andrea Bergmannová" w:date="2018-12-11T15:45:00Z">
        <w:r w:rsidRPr="00D37AEA">
          <w:rPr>
            <w:rFonts w:cs="Arial"/>
            <w:szCs w:val="19"/>
          </w:rPr>
          <w:t>kontrola verejného obstarávania národných projektov a veľkých projektov, ktoré sú súčasťou zoznamu projektov, kontrola projektov technickej pomoci, kontrola dopytovo-orientovaných projektov pred podpisom zmluvy o NFP,</w:t>
        </w:r>
      </w:ins>
    </w:p>
    <w:p w14:paraId="429C089A" w14:textId="428B516F" w:rsidR="00EC5388" w:rsidRPr="00064DDF" w:rsidRDefault="00D37AEA" w:rsidP="00D37AEA">
      <w:pPr>
        <w:pStyle w:val="Odsekzoznamu"/>
        <w:numPr>
          <w:ilvl w:val="0"/>
          <w:numId w:val="103"/>
        </w:numPr>
        <w:spacing w:before="120" w:after="120" w:line="288" w:lineRule="auto"/>
        <w:jc w:val="both"/>
        <w:rPr>
          <w:rFonts w:cs="Arial"/>
          <w:szCs w:val="19"/>
        </w:rPr>
      </w:pPr>
      <w:ins w:id="802" w:author="Andrea Bergmannová" w:date="2018-12-11T15:45:00Z">
        <w:r w:rsidRPr="00D37AEA">
          <w:rPr>
            <w:rFonts w:cs="Arial"/>
            <w:szCs w:val="19"/>
          </w:rPr>
          <w:t>kontrola verejného obstarávania realizovaného cez elektronické trhovisko</w:t>
        </w:r>
      </w:ins>
      <w:r w:rsidR="00566C38" w:rsidRPr="00064DDF">
        <w:rPr>
          <w:rFonts w:cs="Arial"/>
          <w:szCs w:val="19"/>
        </w:rPr>
        <w:t>.</w:t>
      </w:r>
    </w:p>
    <w:p w14:paraId="2C79729A" w14:textId="77777777" w:rsidR="00D37AEA" w:rsidRPr="00797780" w:rsidRDefault="00D37AEA" w:rsidP="00D37AEA">
      <w:pPr>
        <w:spacing w:line="288" w:lineRule="auto"/>
        <w:jc w:val="both"/>
        <w:rPr>
          <w:ins w:id="803" w:author="Andrea Bergmannová" w:date="2018-12-11T15:46:00Z"/>
          <w:rFonts w:cs="Arial"/>
          <w:szCs w:val="19"/>
        </w:rPr>
      </w:pPr>
      <w:ins w:id="804" w:author="Andrea Bergmannová" w:date="2018-12-11T15:46:00Z">
        <w:r>
          <w:rPr>
            <w:rFonts w:cs="Arial"/>
            <w:szCs w:val="19"/>
          </w:rPr>
          <w:t xml:space="preserve">Ex- </w:t>
        </w:r>
        <w:proofErr w:type="spellStart"/>
        <w:r>
          <w:rPr>
            <w:rFonts w:cs="Arial"/>
            <w:szCs w:val="19"/>
          </w:rPr>
          <w:t>ante</w:t>
        </w:r>
        <w:proofErr w:type="spellEnd"/>
        <w:r>
          <w:rPr>
            <w:rFonts w:cs="Arial"/>
            <w:szCs w:val="19"/>
          </w:rPr>
          <w:t xml:space="preserve"> finančnú opravu v štádiu </w:t>
        </w:r>
        <w:r w:rsidRPr="007B6C23">
          <w:rPr>
            <w:rFonts w:cs="Arial"/>
            <w:b/>
            <w:szCs w:val="19"/>
          </w:rPr>
          <w:t>druhej ex-</w:t>
        </w:r>
        <w:proofErr w:type="spellStart"/>
        <w:r w:rsidRPr="007B6C23">
          <w:rPr>
            <w:rFonts w:cs="Arial"/>
            <w:b/>
            <w:szCs w:val="19"/>
          </w:rPr>
          <w:t>ante</w:t>
        </w:r>
        <w:proofErr w:type="spellEnd"/>
        <w:r w:rsidRPr="007B6C23">
          <w:rPr>
            <w:rFonts w:cs="Arial"/>
            <w:b/>
            <w:szCs w:val="19"/>
          </w:rPr>
          <w:t xml:space="preserve"> kontroly VO</w:t>
        </w:r>
        <w:r>
          <w:rPr>
            <w:rFonts w:cs="Arial"/>
            <w:szCs w:val="19"/>
          </w:rPr>
          <w:t xml:space="preserve"> je možné aplikovať len  </w:t>
        </w:r>
        <w:r w:rsidRPr="00797780">
          <w:rPr>
            <w:rFonts w:cs="Arial"/>
            <w:szCs w:val="19"/>
          </w:rPr>
          <w:t>za predpokladu, že by opakovaním procesu VO vznikli vysoké dodatočné náklady. Dôvody, ktoré je možné zohľadniť pri odôvodnení skutočnosti, že opakovaním procesu VO by vznikli vysoké dodatočné náklady, sú najmä</w:t>
        </w:r>
        <w:r>
          <w:rPr>
            <w:rFonts w:cs="Arial"/>
            <w:szCs w:val="19"/>
          </w:rPr>
          <w:t>:</w:t>
        </w:r>
      </w:ins>
    </w:p>
    <w:p w14:paraId="4A2E4354" w14:textId="77777777" w:rsidR="00D37AEA" w:rsidRDefault="00D37AEA" w:rsidP="00D37AEA">
      <w:pPr>
        <w:pStyle w:val="Odsekzoznamu"/>
        <w:numPr>
          <w:ilvl w:val="0"/>
          <w:numId w:val="121"/>
        </w:numPr>
        <w:spacing w:line="288" w:lineRule="auto"/>
        <w:ind w:left="709"/>
        <w:jc w:val="both"/>
        <w:rPr>
          <w:ins w:id="805" w:author="Andrea Bergmannová" w:date="2018-12-11T15:46:00Z"/>
          <w:rFonts w:cs="Arial"/>
          <w:szCs w:val="19"/>
        </w:rPr>
      </w:pPr>
      <w:ins w:id="806" w:author="Andrea Bergmannová" w:date="2018-12-11T15:46:00Z">
        <w:r w:rsidRPr="002905A9">
          <w:rPr>
            <w:rFonts w:cs="Arial"/>
            <w:szCs w:val="19"/>
          </w:rPr>
          <w:t xml:space="preserve">riziko nesplnenia záväzku n+3, ak by reálne bolo ohrozené prepadnutie prostriedkov z fondov EÚ (spojené s rizikom, že budú prijímatelia oneskorene vyhlasovať verejné obstarávania), </w:t>
        </w:r>
      </w:ins>
    </w:p>
    <w:p w14:paraId="6BD9CEFF" w14:textId="77777777" w:rsidR="00D37AEA" w:rsidRDefault="00D37AEA" w:rsidP="00D37AEA">
      <w:pPr>
        <w:pStyle w:val="Odsekzoznamu"/>
        <w:numPr>
          <w:ilvl w:val="0"/>
          <w:numId w:val="121"/>
        </w:numPr>
        <w:spacing w:line="288" w:lineRule="auto"/>
        <w:ind w:left="709"/>
        <w:jc w:val="both"/>
        <w:rPr>
          <w:ins w:id="807" w:author="Andrea Bergmannová" w:date="2018-12-11T15:46:00Z"/>
          <w:rFonts w:cs="Arial"/>
          <w:szCs w:val="19"/>
        </w:rPr>
      </w:pPr>
      <w:ins w:id="808" w:author="Andrea Bergmannová" w:date="2018-12-11T15:46:00Z">
        <w:r w:rsidRPr="002905A9">
          <w:rPr>
            <w:rFonts w:cs="Arial"/>
            <w:szCs w:val="19"/>
          </w:rPr>
          <w:t xml:space="preserve">ak sa jedná o verejné obstarávania v rámci veľkých alebo národných projektov, ktoré zároveň ovplyvňujú aj implementáciu iných projektov (alebo aj projekty, ktoré nie sú z kategórie národných alebo veľkých projektov, ale ovplyvňujú iné projekty), </w:t>
        </w:r>
      </w:ins>
    </w:p>
    <w:p w14:paraId="1DE6F28B" w14:textId="77777777" w:rsidR="00D37AEA" w:rsidRDefault="00D37AEA" w:rsidP="00D37AEA">
      <w:pPr>
        <w:pStyle w:val="Odsekzoznamu"/>
        <w:numPr>
          <w:ilvl w:val="0"/>
          <w:numId w:val="121"/>
        </w:numPr>
        <w:spacing w:line="288" w:lineRule="auto"/>
        <w:ind w:left="709"/>
        <w:jc w:val="both"/>
        <w:rPr>
          <w:ins w:id="809" w:author="Andrea Bergmannová" w:date="2018-12-11T15:46:00Z"/>
          <w:rFonts w:cs="Arial"/>
          <w:szCs w:val="19"/>
        </w:rPr>
      </w:pPr>
      <w:ins w:id="810" w:author="Andrea Bergmannová" w:date="2018-12-11T15:46:00Z">
        <w:r w:rsidRPr="002905A9">
          <w:rPr>
            <w:rFonts w:cs="Arial"/>
            <w:szCs w:val="19"/>
          </w:rPr>
          <w:t xml:space="preserve">ak by opakovanie procesu VO ohrozilo časový harmonogram realizácie projektu (napr. nebolo by možné realizovať výdavky počas obdobia oprávnenosti), </w:t>
        </w:r>
      </w:ins>
    </w:p>
    <w:p w14:paraId="3FF3732C" w14:textId="77777777" w:rsidR="00D37AEA" w:rsidRPr="002905A9" w:rsidRDefault="00D37AEA" w:rsidP="00D37AEA">
      <w:pPr>
        <w:pStyle w:val="Odsekzoznamu"/>
        <w:numPr>
          <w:ilvl w:val="0"/>
          <w:numId w:val="121"/>
        </w:numPr>
        <w:spacing w:line="288" w:lineRule="auto"/>
        <w:ind w:left="709"/>
        <w:jc w:val="both"/>
        <w:rPr>
          <w:ins w:id="811" w:author="Andrea Bergmannová" w:date="2018-12-11T15:46:00Z"/>
          <w:rFonts w:cs="Arial"/>
          <w:szCs w:val="19"/>
        </w:rPr>
      </w:pPr>
      <w:ins w:id="812" w:author="Andrea Bergmannová" w:date="2018-12-11T15:46:00Z">
        <w:r w:rsidRPr="002905A9">
          <w:rPr>
            <w:rFonts w:cs="Arial"/>
            <w:szCs w:val="19"/>
          </w:rPr>
          <w:t xml:space="preserve">ak by dodatočné náklady boli vyššie ako je suma ex </w:t>
        </w:r>
        <w:proofErr w:type="spellStart"/>
        <w:r w:rsidRPr="002905A9">
          <w:rPr>
            <w:rFonts w:cs="Arial"/>
            <w:szCs w:val="19"/>
          </w:rPr>
          <w:t>ante</w:t>
        </w:r>
        <w:proofErr w:type="spellEnd"/>
        <w:r w:rsidRPr="002905A9">
          <w:rPr>
            <w:rFonts w:cs="Arial"/>
            <w:szCs w:val="19"/>
          </w:rPr>
          <w:t xml:space="preserve"> finančnej opravy.</w:t>
        </w:r>
      </w:ins>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w:t>
      </w:r>
      <w:proofErr w:type="spellStart"/>
      <w:r w:rsidRPr="00EC5388">
        <w:rPr>
          <w:rFonts w:cs="Arial"/>
          <w:szCs w:val="19"/>
        </w:rPr>
        <w:t>ante</w:t>
      </w:r>
      <w:proofErr w:type="spellEnd"/>
      <w:r w:rsidRPr="00EC5388">
        <w:rPr>
          <w:rFonts w:cs="Arial"/>
          <w:szCs w:val="19"/>
        </w:rPr>
        <w:t>;</w:t>
      </w:r>
    </w:p>
    <w:p w14:paraId="3218BAF4" w14:textId="2BC36779" w:rsid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w:t>
      </w:r>
      <w:proofErr w:type="spellStart"/>
      <w:r w:rsidRPr="00EC5388">
        <w:rPr>
          <w:rFonts w:cs="Arial"/>
          <w:b/>
          <w:szCs w:val="19"/>
        </w:rPr>
        <w:t>ante</w:t>
      </w:r>
      <w:proofErr w:type="spellEnd"/>
      <w:r w:rsidRPr="00EC5388">
        <w:rPr>
          <w:rFonts w:cs="Arial"/>
          <w:b/>
          <w:szCs w:val="19"/>
        </w:rPr>
        <w:t xml:space="preserve"> finančná oprava</w:t>
      </w:r>
    </w:p>
    <w:p w14:paraId="712D08F3" w14:textId="01FA6526" w:rsidR="00EC5388" w:rsidRPr="00AE218A" w:rsidRDefault="00EC5388" w:rsidP="00EC5388">
      <w:pPr>
        <w:spacing w:before="120" w:after="120" w:line="288" w:lineRule="auto"/>
        <w:jc w:val="both"/>
        <w:rPr>
          <w:rFonts w:cs="Arial"/>
          <w:szCs w:val="19"/>
        </w:rPr>
      </w:pPr>
      <w:r w:rsidRPr="00AE218A">
        <w:rPr>
          <w:rFonts w:cs="Arial"/>
          <w:szCs w:val="19"/>
        </w:rPr>
        <w:t>Ex-</w:t>
      </w:r>
      <w:proofErr w:type="spellStart"/>
      <w:r w:rsidRPr="00AE218A">
        <w:rPr>
          <w:rFonts w:cs="Arial"/>
          <w:szCs w:val="19"/>
        </w:rPr>
        <w:t>ante</w:t>
      </w:r>
      <w:proofErr w:type="spellEnd"/>
      <w:r w:rsidRPr="00AE218A">
        <w:rPr>
          <w:rFonts w:cs="Arial"/>
          <w:szCs w:val="19"/>
        </w:rPr>
        <w:t xml:space="preserve"> finančná oprava je  individuálne zníženie hodnoty deklarovaných výdavkov z dôvodu zistení porušenia legislatívy SR alebo EÚ, najmä v oblasti VO. Výška individuálnej ex-</w:t>
      </w:r>
      <w:proofErr w:type="spellStart"/>
      <w:r w:rsidRPr="00AE218A">
        <w:rPr>
          <w:rFonts w:cs="Arial"/>
          <w:szCs w:val="19"/>
        </w:rPr>
        <w:t>ante</w:t>
      </w:r>
      <w:proofErr w:type="spellEnd"/>
      <w:r w:rsidRPr="00AE218A">
        <w:rPr>
          <w:rFonts w:cs="Arial"/>
          <w:szCs w:val="19"/>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AE218A">
        <w:rPr>
          <w:rFonts w:cs="Arial"/>
          <w:szCs w:val="19"/>
        </w:rPr>
        <w:t>ŽoP</w:t>
      </w:r>
      <w:proofErr w:type="spellEnd"/>
      <w:r w:rsidRPr="00AE218A">
        <w:rPr>
          <w:rFonts w:cs="Arial"/>
          <w:szCs w:val="19"/>
        </w:rPr>
        <w:t>, v rámci ktorej boli nedostatky identifikované</w:t>
      </w:r>
      <w:ins w:id="813" w:author="Andrea Bergmannová" w:date="2018-12-11T15:46:00Z">
        <w:r w:rsidR="00D37AEA" w:rsidRPr="00D37AEA">
          <w:rPr>
            <w:rFonts w:cs="Arial"/>
            <w:szCs w:val="19"/>
          </w:rPr>
          <w:t xml:space="preserve">(v rámci druhej ex </w:t>
        </w:r>
        <w:proofErr w:type="spellStart"/>
        <w:r w:rsidR="00D37AEA" w:rsidRPr="00D37AEA">
          <w:rPr>
            <w:rFonts w:cs="Arial"/>
            <w:szCs w:val="19"/>
          </w:rPr>
          <w:t>ante</w:t>
        </w:r>
        <w:proofErr w:type="spellEnd"/>
        <w:r w:rsidR="00D37AEA" w:rsidRPr="00D37AEA">
          <w:rPr>
            <w:rFonts w:cs="Arial"/>
            <w:szCs w:val="19"/>
          </w:rPr>
          <w:t xml:space="preserve"> kontroly alebo ex post kontroly). Ex-</w:t>
        </w:r>
        <w:proofErr w:type="spellStart"/>
        <w:r w:rsidR="00D37AEA" w:rsidRPr="00D37AEA">
          <w:rPr>
            <w:rFonts w:cs="Arial"/>
            <w:szCs w:val="19"/>
          </w:rPr>
          <w:t>ante</w:t>
        </w:r>
        <w:proofErr w:type="spellEnd"/>
        <w:r w:rsidR="00D37AEA" w:rsidRPr="00D37AEA">
          <w:rPr>
            <w:rFonts w:cs="Arial"/>
            <w:szCs w:val="19"/>
          </w:rPr>
          <w:t xml:space="preserve"> finančná oprava sa v súlade so Systémom finančného riadenia uplatňuje priebežne v každom dotknutom deklarovanom/nárokovanom výdavku v </w:t>
        </w:r>
        <w:proofErr w:type="spellStart"/>
        <w:r w:rsidR="00D37AEA" w:rsidRPr="00D37AEA">
          <w:rPr>
            <w:rFonts w:cs="Arial"/>
            <w:szCs w:val="19"/>
          </w:rPr>
          <w:t>ŽoP</w:t>
        </w:r>
        <w:proofErr w:type="spellEnd"/>
        <w:r w:rsidR="00D37AEA" w:rsidRPr="00D37AEA">
          <w:rPr>
            <w:rFonts w:cs="Arial"/>
            <w:szCs w:val="19"/>
          </w:rPr>
          <w:t xml:space="preserve">, pričom prijímateľ musí preukázať 100 % finančné plnenie voči dodávateľovi. Výška navrhovanej ex </w:t>
        </w:r>
        <w:proofErr w:type="spellStart"/>
        <w:r w:rsidR="00D37AEA" w:rsidRPr="00D37AEA">
          <w:rPr>
            <w:rFonts w:cs="Arial"/>
            <w:szCs w:val="19"/>
          </w:rPr>
          <w:t>ante</w:t>
        </w:r>
        <w:proofErr w:type="spellEnd"/>
        <w:r w:rsidR="00D37AEA" w:rsidRPr="00D37AEA">
          <w:rPr>
            <w:rFonts w:cs="Arial"/>
            <w:szCs w:val="19"/>
          </w:rPr>
          <w:t xml:space="preserve"> finančnej opravy môže byť upravená v nadväznosti na výsledok prebiehajúceho konania (prebiehajúce posudzovanie súladu poskytovania príspevku s právnymi predpismi SR a EÚ a inými príslušnými podzákonnými, resp. zmluvami vykonávané vecne príslušnými orgánmi SR a EÚ, napr. ÚVO, Protimonopolný úrad SR, Európska komisia atď.), a to z dôvodu vzniku pochybností o správnosti, oprávnenosti a zákonnosti výdavkov</w:t>
        </w:r>
      </w:ins>
      <w:r w:rsidRPr="00AE218A">
        <w:rPr>
          <w:rFonts w:cs="Arial"/>
          <w:szCs w:val="19"/>
        </w:rPr>
        <w:t>.</w:t>
      </w:r>
    </w:p>
    <w:p w14:paraId="67BD4AC3" w14:textId="0968E891"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alebo mohlo mať vplyv na výsledok VO,  určí výšku ex-</w:t>
      </w:r>
      <w:proofErr w:type="spellStart"/>
      <w:r w:rsidRPr="00AE218A">
        <w:rPr>
          <w:rFonts w:cs="Arial"/>
          <w:szCs w:val="19"/>
        </w:rPr>
        <w:t>ante</w:t>
      </w:r>
      <w:proofErr w:type="spellEnd"/>
      <w:r w:rsidRPr="00AE218A">
        <w:rPr>
          <w:rFonts w:cs="Arial"/>
          <w:szCs w:val="19"/>
        </w:rPr>
        <w:t xml:space="preserve"> finančnej opravy, pričom na jej aplikovanie musia byť splnené nasledujúce podmienky</w:t>
      </w:r>
      <w:ins w:id="814" w:author="Andrea Bergmannová" w:date="2018-12-11T15:47:00Z">
        <w:r w:rsidR="00D37AEA" w:rsidRPr="00D37AEA">
          <w:rPr>
            <w:rFonts w:cs="Arial"/>
            <w:szCs w:val="19"/>
          </w:rPr>
          <w:t>(týka sa primerane aj zákaziek, na ktoré sa ZVO nevzťahuje)</w:t>
        </w:r>
      </w:ins>
      <w:r w:rsidRPr="00AE218A">
        <w:rPr>
          <w:rFonts w:cs="Arial"/>
          <w:szCs w:val="19"/>
        </w:rPr>
        <w:t xml:space="preserve">: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w:t>
      </w:r>
      <w:proofErr w:type="spellStart"/>
      <w:r w:rsidRPr="00AE218A">
        <w:rPr>
          <w:rFonts w:cs="Arial"/>
          <w:szCs w:val="19"/>
        </w:rPr>
        <w:t>ante</w:t>
      </w:r>
      <w:proofErr w:type="spellEnd"/>
      <w:r w:rsidRPr="00AE218A">
        <w:rPr>
          <w:rFonts w:cs="Arial"/>
          <w:szCs w:val="19"/>
        </w:rPr>
        <w:t xml:space="preserv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lastRenderedPageBreak/>
        <w:t xml:space="preserve">b) </w:t>
      </w:r>
      <w:r w:rsidRPr="00AE218A">
        <w:rPr>
          <w:rFonts w:cs="Arial"/>
          <w:szCs w:val="19"/>
        </w:rPr>
        <w:t>prijímateľ preukáže, že disponuje finančnými zdrojmi, ktorými zabezpečí úhradu budúcich neoprávnených výdavkov minimálne vo výške navrhovanej ex-</w:t>
      </w:r>
      <w:proofErr w:type="spellStart"/>
      <w:r w:rsidRPr="00AE218A">
        <w:rPr>
          <w:rFonts w:cs="Arial"/>
          <w:szCs w:val="19"/>
        </w:rPr>
        <w:t>ante</w:t>
      </w:r>
      <w:proofErr w:type="spellEnd"/>
      <w:r w:rsidRPr="00AE218A">
        <w:rPr>
          <w:rFonts w:cs="Arial"/>
          <w:szCs w:val="19"/>
        </w:rPr>
        <w:t xml:space="preserv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Default="00EC5388" w:rsidP="00EC5388">
      <w:pPr>
        <w:spacing w:before="120" w:after="120" w:line="288" w:lineRule="auto"/>
        <w:ind w:left="851" w:hanging="284"/>
        <w:jc w:val="both"/>
        <w:rPr>
          <w:ins w:id="815" w:author="Andrea Bergmannová" w:date="2018-12-11T15:47:00Z"/>
          <w:rFonts w:cs="Arial"/>
          <w:szCs w:val="19"/>
        </w:rPr>
      </w:pPr>
      <w:r>
        <w:rPr>
          <w:rFonts w:cs="Arial"/>
          <w:szCs w:val="19"/>
        </w:rPr>
        <w:t xml:space="preserve">c) </w:t>
      </w:r>
      <w:r w:rsidRPr="00AE218A">
        <w:rPr>
          <w:rFonts w:cs="Arial"/>
          <w:szCs w:val="19"/>
        </w:rPr>
        <w:t>v prípade, že v danej veci určenia ex-</w:t>
      </w:r>
      <w:proofErr w:type="spellStart"/>
      <w:r w:rsidRPr="00AE218A">
        <w:rPr>
          <w:rFonts w:cs="Arial"/>
          <w:szCs w:val="19"/>
        </w:rPr>
        <w:t>ante</w:t>
      </w:r>
      <w:proofErr w:type="spellEnd"/>
      <w:r w:rsidRPr="00AE218A">
        <w:rPr>
          <w:rFonts w:cs="Arial"/>
          <w:szCs w:val="19"/>
        </w:rPr>
        <w:t xml:space="preserv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w:t>
      </w:r>
      <w:proofErr w:type="spellStart"/>
      <w:r w:rsidRPr="00AE218A">
        <w:rPr>
          <w:rFonts w:cs="Arial"/>
          <w:szCs w:val="19"/>
        </w:rPr>
        <w:t>ante</w:t>
      </w:r>
      <w:proofErr w:type="spellEnd"/>
      <w:r w:rsidRPr="00AE218A">
        <w:rPr>
          <w:rFonts w:cs="Arial"/>
          <w:szCs w:val="19"/>
        </w:rPr>
        <w:t xml:space="preserve"> finančnou opravou.</w:t>
      </w:r>
    </w:p>
    <w:p w14:paraId="5F193134" w14:textId="2EE8830E" w:rsidR="00D37AEA" w:rsidRPr="00AE218A" w:rsidRDefault="00D37AEA" w:rsidP="00EC5388">
      <w:pPr>
        <w:spacing w:before="120" w:after="120" w:line="288" w:lineRule="auto"/>
        <w:ind w:left="851" w:hanging="284"/>
        <w:jc w:val="both"/>
        <w:rPr>
          <w:rFonts w:cs="Arial"/>
          <w:szCs w:val="19"/>
        </w:rPr>
      </w:pPr>
      <w:ins w:id="816" w:author="Andrea Bergmannová" w:date="2018-12-11T15:47:00Z">
        <w:r>
          <w:rPr>
            <w:rFonts w:cs="Arial"/>
            <w:szCs w:val="19"/>
          </w:rPr>
          <w:t xml:space="preserve">d)  </w:t>
        </w:r>
        <w:r w:rsidRPr="00D37AEA">
          <w:rPr>
            <w:rFonts w:cs="Arial"/>
            <w:szCs w:val="19"/>
          </w:rPr>
          <w:t>v prípade, že prijímateľ súhlasí s navrhovanou ex-</w:t>
        </w:r>
        <w:proofErr w:type="spellStart"/>
        <w:r w:rsidRPr="00D37AEA">
          <w:rPr>
            <w:rFonts w:cs="Arial"/>
            <w:szCs w:val="19"/>
          </w:rPr>
          <w:t>ante</w:t>
        </w:r>
        <w:proofErr w:type="spellEnd"/>
        <w:r w:rsidRPr="00D37AEA">
          <w:rPr>
            <w:rFonts w:cs="Arial"/>
            <w:szCs w:val="19"/>
          </w:rPr>
          <w:t xml:space="preserve"> finančnou opravou, ktorú poskytovateľ určil v rámci druhej ex-</w:t>
        </w:r>
        <w:proofErr w:type="spellStart"/>
        <w:r w:rsidRPr="00D37AEA">
          <w:rPr>
            <w:rFonts w:cs="Arial"/>
            <w:szCs w:val="19"/>
          </w:rPr>
          <w:t>ante</w:t>
        </w:r>
        <w:proofErr w:type="spellEnd"/>
        <w:r w:rsidRPr="00D37AEA">
          <w:rPr>
            <w:rFonts w:cs="Arial"/>
            <w:szCs w:val="19"/>
          </w:rPr>
          <w:t xml:space="preserve"> kontroly, predloží prijímateľ odôvodnenie, že opakovaním procesu VO by vznikli vysoké dodatočné náklady, čo predstavuje podmienku na uplatnenie ex-</w:t>
        </w:r>
        <w:proofErr w:type="spellStart"/>
        <w:r w:rsidRPr="00D37AEA">
          <w:rPr>
            <w:rFonts w:cs="Arial"/>
            <w:szCs w:val="19"/>
          </w:rPr>
          <w:t>ante</w:t>
        </w:r>
        <w:proofErr w:type="spellEnd"/>
        <w:r w:rsidRPr="00D37AEA">
          <w:rPr>
            <w:rFonts w:cs="Arial"/>
            <w:szCs w:val="19"/>
          </w:rPr>
          <w:t xml:space="preserve"> finančnej opravy</w:t>
        </w:r>
        <w:r>
          <w:rPr>
            <w:rFonts w:cs="Arial"/>
            <w:szCs w:val="19"/>
          </w:rPr>
          <w:t>.</w:t>
        </w:r>
      </w:ins>
    </w:p>
    <w:p w14:paraId="683D7B1B" w14:textId="11BA8F0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ins w:id="817" w:author="Andrea Bergmannová" w:date="2018-12-11T15:48:00Z">
        <w:r w:rsidR="00D37AEA">
          <w:rPr>
            <w:rFonts w:cs="Arial"/>
            <w:szCs w:val="19"/>
          </w:rPr>
          <w:t xml:space="preserve"> </w:t>
        </w:r>
        <w:r w:rsidR="00D37AEA" w:rsidRPr="00D37AEA">
          <w:rPr>
            <w:rFonts w:cs="Arial"/>
            <w:szCs w:val="19"/>
          </w:rPr>
          <w:t>Poskytovateľ môže dodatok k zmluve o NFP uzavrieť súčasne so stanovením ex-</w:t>
        </w:r>
        <w:proofErr w:type="spellStart"/>
        <w:r w:rsidR="00D37AEA" w:rsidRPr="00D37AEA">
          <w:rPr>
            <w:rFonts w:cs="Arial"/>
            <w:szCs w:val="19"/>
          </w:rPr>
          <w:t>ante</w:t>
        </w:r>
        <w:proofErr w:type="spellEnd"/>
        <w:r w:rsidR="00D37AEA" w:rsidRPr="00D37AEA">
          <w:rPr>
            <w:rFonts w:cs="Arial"/>
            <w:szCs w:val="19"/>
          </w:rPr>
          <w:t xml:space="preserve"> finančnej opravy alebo následne napr. spolu s inou okolnosťou vyžadujúcou zmenu zmluvy.</w:t>
        </w:r>
      </w:ins>
    </w:p>
    <w:p w14:paraId="19A8B984" w14:textId="28E5B87C"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Pri určovaní ex-</w:t>
      </w:r>
      <w:proofErr w:type="spellStart"/>
      <w:r w:rsidRPr="00AE218A">
        <w:rPr>
          <w:rFonts w:cs="Arial"/>
          <w:szCs w:val="19"/>
        </w:rPr>
        <w:t>ante</w:t>
      </w:r>
      <w:proofErr w:type="spellEnd"/>
      <w:r w:rsidRPr="00AE218A">
        <w:rPr>
          <w:rFonts w:cs="Arial"/>
          <w:szCs w:val="19"/>
        </w:rPr>
        <w:t xml:space="preserve"> </w:t>
      </w:r>
      <w:r w:rsidR="00D519DF">
        <w:rPr>
          <w:rFonts w:cs="Arial"/>
          <w:szCs w:val="19"/>
        </w:rPr>
        <w:t>finančnej opravy</w:t>
      </w:r>
      <w:r w:rsidRPr="00AE218A">
        <w:rPr>
          <w:rFonts w:cs="Arial"/>
          <w:szCs w:val="19"/>
        </w:rPr>
        <w:t xml:space="preserve"> postupuje poskytovateľ v súlade </w:t>
      </w:r>
      <w:del w:id="818" w:author="Andrea Bergmannová" w:date="2018-12-11T15:48:00Z">
        <w:r w:rsidRPr="00AE218A" w:rsidDel="00D37AEA">
          <w:rPr>
            <w:rFonts w:cs="Arial"/>
            <w:szCs w:val="19"/>
          </w:rPr>
          <w:delText xml:space="preserve">s kapitolou 3.3.7. Systému riadenia EŠIF a </w:delText>
        </w:r>
      </w:del>
      <w:r w:rsidRPr="00AE218A">
        <w:rPr>
          <w:rFonts w:cs="Arial"/>
          <w:szCs w:val="19"/>
        </w:rPr>
        <w:t>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16606962"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Dôvody na udelenie ex-</w:t>
      </w:r>
      <w:proofErr w:type="spellStart"/>
      <w:r w:rsidRPr="00AE218A">
        <w:rPr>
          <w:rFonts w:cs="Arial"/>
          <w:szCs w:val="19"/>
        </w:rPr>
        <w:t>ante</w:t>
      </w:r>
      <w:proofErr w:type="spellEnd"/>
      <w:r w:rsidRPr="00AE218A">
        <w:rPr>
          <w:rFonts w:cs="Arial"/>
          <w:szCs w:val="19"/>
        </w:rPr>
        <w:t xml:space="preserv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ins w:id="819" w:author="Andrea Bergmannová" w:date="2018-12-11T15:48:00Z">
        <w:r w:rsidR="00D37AEA">
          <w:rPr>
            <w:rFonts w:cs="Arial"/>
            <w:szCs w:val="19"/>
          </w:rPr>
          <w:t xml:space="preserve"> </w:t>
        </w:r>
        <w:r w:rsidR="00D37AEA" w:rsidRPr="00D37AEA">
          <w:rPr>
            <w:rFonts w:cs="Arial"/>
            <w:szCs w:val="19"/>
          </w:rPr>
          <w:t>Poskytovateľ v návrhu správy z kontroly určí aj lehotu na podanie námietok min. 5 a max. 10 pracovných dní</w:t>
        </w:r>
      </w:ins>
    </w:p>
    <w:p w14:paraId="061D536B" w14:textId="691D8FE1"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w:t>
      </w:r>
      <w:del w:id="820" w:author="Andrea Bergmannová" w:date="2018-12-11T15:48:00Z">
        <w:r w:rsidR="008D1C11" w:rsidRPr="008D1C11" w:rsidDel="00D37AEA">
          <w:rPr>
            <w:rFonts w:cs="Arial"/>
            <w:szCs w:val="19"/>
          </w:rPr>
          <w:delText xml:space="preserve"> </w:delText>
        </w:r>
      </w:del>
      <w:ins w:id="821" w:author="Andrea Bergmannová" w:date="2018-12-11T15:48:00Z">
        <w:r w:rsidR="00D37AEA">
          <w:rPr>
            <w:rFonts w:cs="Arial"/>
            <w:szCs w:val="19"/>
          </w:rPr>
          <w:t xml:space="preserve"> tejto </w:t>
        </w:r>
      </w:ins>
      <w:r w:rsidR="008D1C11" w:rsidRPr="008D1C11">
        <w:rPr>
          <w:rFonts w:cs="Arial"/>
          <w:szCs w:val="19"/>
        </w:rPr>
        <w:t xml:space="preserve">kapitole </w:t>
      </w:r>
      <w:del w:id="822" w:author="Andrea Bergmannová" w:date="2018-12-11T15:49:00Z">
        <w:r w:rsidR="008D1C11" w:rsidRPr="008D1C11" w:rsidDel="00D37AEA">
          <w:rPr>
            <w:rFonts w:cs="Arial"/>
            <w:szCs w:val="19"/>
          </w:rPr>
          <w:delText>4</w:delText>
        </w:r>
      </w:del>
      <w:r w:rsidR="008D1C11" w:rsidRPr="008D1C11">
        <w:rPr>
          <w:rFonts w:cs="Arial"/>
          <w:szCs w:val="19"/>
        </w:rPr>
        <w:t xml:space="preserve"> v bode 1 písm. a) až d)</w:t>
      </w:r>
      <w:del w:id="823" w:author="Andrea Bergmannová" w:date="2018-12-11T15:49:00Z">
        <w:r w:rsidR="008D1C11" w:rsidRPr="008D1C11" w:rsidDel="00D37AEA">
          <w:rPr>
            <w:rFonts w:cs="Arial"/>
            <w:szCs w:val="19"/>
          </w:rPr>
          <w:delText xml:space="preserve"> Metodického pokynu CKO č. 5 k určovaniu finančných opráv, ktoré má  uplatňovať pri nedodržaní pravidiel a postupov verejného obstarávania</w:delText>
        </w:r>
      </w:del>
      <w:r w:rsidR="008D1C11" w:rsidRPr="008D1C11">
        <w:rPr>
          <w:rFonts w:cs="Arial"/>
          <w:szCs w:val="19"/>
        </w:rPr>
        <w:t>, pokiaľ sa dané zistenia týkajú zákazky podľa § 117 ZVO. Aj v týchto prípadoch však poskytovateľ vyžaduje od prijímateľa súhlas s navrhovanou ex-</w:t>
      </w:r>
      <w:proofErr w:type="spellStart"/>
      <w:r w:rsidR="008D1C11" w:rsidRPr="008D1C11">
        <w:rPr>
          <w:rFonts w:cs="Arial"/>
          <w:szCs w:val="19"/>
        </w:rPr>
        <w:t>ante</w:t>
      </w:r>
      <w:proofErr w:type="spellEnd"/>
      <w:r w:rsidR="008D1C11" w:rsidRPr="008D1C11">
        <w:rPr>
          <w:rFonts w:cs="Arial"/>
          <w:szCs w:val="19"/>
        </w:rPr>
        <w:t xml:space="preserve"> finančnou opravou.</w:t>
      </w:r>
    </w:p>
    <w:p w14:paraId="2E15F6AE" w14:textId="6F8F284E"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Poskytovateľ zašle prijímateľovi spolu s návrhom ex-</w:t>
      </w:r>
      <w:proofErr w:type="spellStart"/>
      <w:r w:rsidRPr="00AE218A">
        <w:rPr>
          <w:rFonts w:cs="Arial"/>
          <w:szCs w:val="19"/>
        </w:rPr>
        <w:t>ante</w:t>
      </w:r>
      <w:proofErr w:type="spellEnd"/>
      <w:r w:rsidRPr="00AE218A">
        <w:rPr>
          <w:rFonts w:cs="Arial"/>
          <w:szCs w:val="19"/>
        </w:rPr>
        <w:t xml:space="preserve"> finančnej opravy aj znenie dodatku k </w:t>
      </w:r>
      <w:r w:rsidR="00E23756">
        <w:rPr>
          <w:rFonts w:cs="Arial"/>
          <w:szCs w:val="19"/>
        </w:rPr>
        <w:t>z</w:t>
      </w:r>
      <w:r w:rsidRPr="00AE218A">
        <w:rPr>
          <w:rFonts w:cs="Arial"/>
          <w:szCs w:val="19"/>
        </w:rPr>
        <w:t>mluve o NFP, ktoré nie je podpísané zo strany poskytovateľa</w:t>
      </w:r>
      <w:ins w:id="824" w:author="Andrea Bergmannová" w:date="2018-12-11T15:49:00Z">
        <w:r w:rsidR="00D37AEA" w:rsidRPr="00D37AEA">
          <w:rPr>
            <w:rFonts w:cs="Arial"/>
            <w:szCs w:val="19"/>
          </w:rPr>
          <w:t xml:space="preserve"> uvedené platí len v prípade, že sa poskytovateľ rozhodne uzavrieť dodatok k zmluve o NFP spolu s udelením ex-</w:t>
        </w:r>
        <w:proofErr w:type="spellStart"/>
        <w:r w:rsidR="00D37AEA" w:rsidRPr="00D37AEA">
          <w:rPr>
            <w:rFonts w:cs="Arial"/>
            <w:szCs w:val="19"/>
          </w:rPr>
          <w:t>ante</w:t>
        </w:r>
        <w:proofErr w:type="spellEnd"/>
        <w:r w:rsidR="00D37AEA" w:rsidRPr="00D37AEA">
          <w:rPr>
            <w:rFonts w:cs="Arial"/>
            <w:szCs w:val="19"/>
          </w:rPr>
          <w:t xml:space="preserve"> finančnej opravy)</w:t>
        </w:r>
      </w:ins>
      <w:r w:rsidRPr="00AE218A">
        <w:rPr>
          <w:rFonts w:cs="Arial"/>
          <w:szCs w:val="19"/>
        </w:rPr>
        <w:t>. Prijímateľ je povinný v prípade akceptovania ex-</w:t>
      </w:r>
      <w:proofErr w:type="spellStart"/>
      <w:r w:rsidRPr="00AE218A">
        <w:rPr>
          <w:rFonts w:cs="Arial"/>
          <w:szCs w:val="19"/>
        </w:rPr>
        <w:t>ante</w:t>
      </w:r>
      <w:proofErr w:type="spellEnd"/>
      <w:r w:rsidRPr="00AE218A">
        <w:rPr>
          <w:rFonts w:cs="Arial"/>
          <w:szCs w:val="19"/>
        </w:rPr>
        <w:t xml:space="preserve"> finančnej opravy zaslať poskytovateľovi podpísaný dodatok k </w:t>
      </w:r>
      <w:r w:rsidR="00E23756">
        <w:rPr>
          <w:rFonts w:cs="Arial"/>
          <w:szCs w:val="19"/>
        </w:rPr>
        <w:t>z</w:t>
      </w:r>
      <w:r w:rsidRPr="00AE218A">
        <w:rPr>
          <w:rFonts w:cs="Arial"/>
          <w:szCs w:val="19"/>
        </w:rPr>
        <w:t>mluve o NFP, spolu s ostatnými dokladmi preukazujúcimi splnenie ďalších podmienok určených poskytovateľom na udelenie ex-</w:t>
      </w:r>
      <w:proofErr w:type="spellStart"/>
      <w:r w:rsidRPr="00AE218A">
        <w:rPr>
          <w:rFonts w:cs="Arial"/>
          <w:szCs w:val="19"/>
        </w:rPr>
        <w:t>ante</w:t>
      </w:r>
      <w:proofErr w:type="spellEnd"/>
      <w:r w:rsidRPr="00AE218A">
        <w:rPr>
          <w:rFonts w:cs="Arial"/>
          <w:szCs w:val="19"/>
        </w:rPr>
        <w:t xml:space="preserv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1D6E0E4D" w14:textId="7BE5DD5E" w:rsidR="00F90A44" w:rsidDel="00D37AEA" w:rsidRDefault="00F90A44" w:rsidP="00D37AEA">
      <w:pPr>
        <w:autoSpaceDE w:val="0"/>
        <w:autoSpaceDN w:val="0"/>
        <w:spacing w:before="120"/>
        <w:ind w:left="714" w:hanging="357"/>
        <w:jc w:val="both"/>
        <w:rPr>
          <w:del w:id="825" w:author="Andrea Bergmannová" w:date="2018-12-11T15:50:00Z"/>
          <w:rFonts w:cs="Arial"/>
          <w:szCs w:val="16"/>
        </w:rPr>
      </w:pPr>
      <w:del w:id="826" w:author="Andrea Bergmannová" w:date="2018-12-11T15:50:00Z">
        <w:r w:rsidDel="00D37AEA">
          <w:rPr>
            <w:rFonts w:cs="Arial"/>
            <w:szCs w:val="19"/>
          </w:rPr>
          <w:delText xml:space="preserve">7. </w:delText>
        </w:r>
      </w:del>
      <w:r>
        <w:rPr>
          <w:rFonts w:cs="Arial"/>
          <w:szCs w:val="19"/>
        </w:rPr>
        <w:t xml:space="preserve"> </w:t>
      </w:r>
      <w:del w:id="827" w:author="Andrea Bergmannová" w:date="2018-12-11T15:50:00Z">
        <w:r w:rsidRPr="0086446D" w:rsidDel="00D37AEA">
          <w:rPr>
            <w:rFonts w:cs="Arial"/>
            <w:szCs w:val="16"/>
          </w:rPr>
          <w:delText>V prípade ex-ante finančnej opravy je prijímateľ povinný pri predkladaní žiadosti o platbu postupovať</w:delText>
        </w:r>
        <w:r w:rsidDel="00D37AEA">
          <w:rPr>
            <w:rFonts w:cs="Arial"/>
            <w:szCs w:val="16"/>
          </w:rPr>
          <w:delText xml:space="preserve">         nasledovne: </w:delText>
        </w:r>
        <w:r w:rsidRPr="0086446D" w:rsidDel="00D37AEA">
          <w:rPr>
            <w:rFonts w:cs="Arial"/>
            <w:szCs w:val="16"/>
          </w:rPr>
          <w:delText xml:space="preserve"> </w:delText>
        </w:r>
        <w:r w:rsidDel="00D37AEA">
          <w:rPr>
            <w:rFonts w:cs="Arial"/>
            <w:szCs w:val="16"/>
          </w:rPr>
          <w:delText xml:space="preserve">     </w:delText>
        </w:r>
      </w:del>
    </w:p>
    <w:p w14:paraId="22275ADE" w14:textId="5585CC23" w:rsidR="00F90A44" w:rsidRPr="0086446D" w:rsidDel="00D37AEA" w:rsidRDefault="00F90A44">
      <w:pPr>
        <w:autoSpaceDE w:val="0"/>
        <w:autoSpaceDN w:val="0"/>
        <w:spacing w:before="120"/>
        <w:ind w:left="714" w:hanging="357"/>
        <w:jc w:val="both"/>
        <w:rPr>
          <w:del w:id="828" w:author="Andrea Bergmannová" w:date="2018-12-11T15:50:00Z"/>
          <w:rFonts w:cs="Arial"/>
          <w:szCs w:val="16"/>
        </w:rPr>
        <w:pPrChange w:id="829" w:author="Andrea Bergmannová" w:date="2018-12-11T15:50:00Z">
          <w:pPr>
            <w:autoSpaceDE w:val="0"/>
            <w:autoSpaceDN w:val="0"/>
            <w:spacing w:before="120"/>
            <w:ind w:left="360"/>
            <w:jc w:val="both"/>
          </w:pPr>
        </w:pPrChange>
      </w:pPr>
      <w:del w:id="830" w:author="Andrea Bergmannová" w:date="2018-12-11T15:50:00Z">
        <w:r w:rsidDel="00D37AEA">
          <w:rPr>
            <w:rFonts w:cs="Arial"/>
            <w:szCs w:val="16"/>
          </w:rPr>
          <w:delText xml:space="preserve">   </w:delText>
        </w:r>
      </w:del>
    </w:p>
    <w:p w14:paraId="5AD5C7A5" w14:textId="43388E63" w:rsidR="00F90A44" w:rsidRPr="0086446D" w:rsidDel="00D37AEA" w:rsidRDefault="00F90A44">
      <w:pPr>
        <w:autoSpaceDE w:val="0"/>
        <w:autoSpaceDN w:val="0"/>
        <w:spacing w:before="120"/>
        <w:ind w:left="714" w:hanging="357"/>
        <w:jc w:val="both"/>
        <w:rPr>
          <w:del w:id="831" w:author="Andrea Bergmannová" w:date="2018-12-11T15:50:00Z"/>
          <w:rFonts w:cs="Arial"/>
          <w:szCs w:val="16"/>
        </w:rPr>
        <w:pPrChange w:id="832" w:author="Andrea Bergmannová" w:date="2018-12-11T15:50:00Z">
          <w:pPr>
            <w:pStyle w:val="Odsekzoznamu"/>
            <w:numPr>
              <w:numId w:val="112"/>
            </w:numPr>
            <w:ind w:hanging="360"/>
            <w:contextualSpacing w:val="0"/>
            <w:jc w:val="both"/>
          </w:pPr>
        </w:pPrChange>
      </w:pPr>
      <w:del w:id="833" w:author="Andrea Bergmannová" w:date="2018-12-11T15:50:00Z">
        <w:r w:rsidRPr="0086446D" w:rsidDel="00D37AEA">
          <w:rPr>
            <w:rFonts w:cs="Arial"/>
            <w:szCs w:val="16"/>
          </w:rPr>
          <w:delText>nepotvrdená ex-ante finančná oprava (neuzatvorený dodatok k zmluve o poskytnutí nenávratného finančného príspevku) – prijímateľ predkladá žiadosť o platbu zahŕňajúcu všetky výdavky vrátane výdavkov za nepotvrdenú ex-ante finančnú opravu a RO zníži oprávnenú sumu v predloženej žiadosti o platbu;</w:delText>
        </w:r>
      </w:del>
    </w:p>
    <w:p w14:paraId="5658EC57" w14:textId="085839B2" w:rsidR="00F90A44" w:rsidRPr="00054418" w:rsidRDefault="00F90A44">
      <w:pPr>
        <w:autoSpaceDE w:val="0"/>
        <w:autoSpaceDN w:val="0"/>
        <w:spacing w:before="120"/>
        <w:ind w:left="714" w:hanging="357"/>
        <w:jc w:val="both"/>
        <w:rPr>
          <w:rFonts w:cs="Arial"/>
          <w:szCs w:val="16"/>
        </w:rPr>
        <w:pPrChange w:id="834" w:author="Andrea Bergmannová" w:date="2018-12-11T15:50:00Z">
          <w:pPr>
            <w:pStyle w:val="Odsekzoznamu"/>
            <w:numPr>
              <w:numId w:val="112"/>
            </w:numPr>
            <w:autoSpaceDE w:val="0"/>
            <w:autoSpaceDN w:val="0"/>
            <w:adjustRightInd w:val="0"/>
            <w:spacing w:before="120"/>
            <w:ind w:hanging="360"/>
            <w:jc w:val="both"/>
          </w:pPr>
        </w:pPrChange>
      </w:pPr>
      <w:del w:id="835" w:author="Andrea Bergmannová" w:date="2018-12-11T15:50:00Z">
        <w:r w:rsidRPr="0086446D" w:rsidDel="00D37AEA">
          <w:rPr>
            <w:rFonts w:cs="Arial"/>
            <w:szCs w:val="16"/>
          </w:rPr>
          <w:delText>potvrdená ex-ante finančná oprava (uzatvorený dodatok k zmluve o poskytnutí nenávratného finančného príspevku) – prijímateľ predkladá žiadosť o platbu zahŕňajúcu všetky výdavky, avšak nárokuje si sumu zníženú o potvrdenú ex-ante finančnú opravu.</w:delText>
        </w:r>
      </w:del>
    </w:p>
    <w:p w14:paraId="2C6FB8EC" w14:textId="77777777" w:rsidR="00F90A44" w:rsidRPr="00AE218A" w:rsidRDefault="00F90A44" w:rsidP="00F90A44">
      <w:pPr>
        <w:spacing w:before="120" w:after="120" w:line="288" w:lineRule="auto"/>
        <w:ind w:left="567" w:hanging="283"/>
        <w:jc w:val="both"/>
        <w:rPr>
          <w:rFonts w:cs="Arial"/>
          <w:szCs w:val="19"/>
        </w:rPr>
      </w:pPr>
    </w:p>
    <w:p w14:paraId="5515FE1D" w14:textId="77777777" w:rsidR="00F90A44" w:rsidRDefault="00F90A44" w:rsidP="00F90A44"/>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38A6E22C" w:rsidR="009D7F63" w:rsidRPr="0073389C" w:rsidRDefault="009D7F63" w:rsidP="009D7F63">
      <w:pPr>
        <w:spacing w:before="120" w:after="120" w:line="288" w:lineRule="auto"/>
        <w:jc w:val="both"/>
      </w:pPr>
      <w:r w:rsidRPr="0073389C">
        <w:t>V prípade ak poskytovateľ identifikuje porušenie pravidiel a postupov VO upravených v ZVO, resp. porušenie</w:t>
      </w:r>
      <w:del w:id="836" w:author="Andrea Bergmannová" w:date="2018-12-11T15:50:00Z">
        <w:r w:rsidRPr="0073389C" w:rsidDel="00D37AEA">
          <w:delText xml:space="preserve"> pravidiel stanovených v</w:delText>
        </w:r>
      </w:del>
      <w:r w:rsidRPr="0073389C">
        <w:t> </w:t>
      </w:r>
      <w:del w:id="837" w:author="Andrea Bergmannová" w:date="2018-12-11T15:50:00Z">
        <w:r w:rsidRPr="0073389C" w:rsidDel="00D37AEA">
          <w:delText xml:space="preserve">legislatíve </w:delText>
        </w:r>
      </w:del>
      <w:ins w:id="838" w:author="Andrea Bergmannová" w:date="2018-12-11T15:50:00Z">
        <w:r w:rsidR="00D37AEA" w:rsidRPr="0073389C">
          <w:t>legislatív</w:t>
        </w:r>
        <w:r w:rsidR="00D37AEA">
          <w:t>y</w:t>
        </w:r>
        <w:r w:rsidR="00D37AEA" w:rsidRPr="0073389C">
          <w:t xml:space="preserve"> </w:t>
        </w:r>
      </w:ins>
      <w:r w:rsidRPr="0073389C">
        <w:t xml:space="preserve">SR a EÚ, ktoré malo alebo mohlo mať vplyv na výsledok VO </w:t>
      </w:r>
      <w:r w:rsidRPr="0073389C">
        <w:rPr>
          <w:b/>
        </w:rPr>
        <w:t>až počas realizácie projektu</w:t>
      </w:r>
      <w:r w:rsidRPr="0073389C">
        <w:t>, po úhrade oprávnených výdavkov v </w:t>
      </w:r>
      <w:proofErr w:type="spellStart"/>
      <w:r w:rsidRPr="0073389C">
        <w:t>ŽoP</w:t>
      </w:r>
      <w:proofErr w:type="spellEnd"/>
      <w:r w:rsidRPr="0073389C">
        <w:t>, vzťahujúcou sa k nákladom projektu, ktoré vyplývajú z realizácie VO</w:t>
      </w:r>
      <w:del w:id="839" w:author="Andrea Bergmannová" w:date="2018-12-11T15:51:00Z">
        <w:r w:rsidRPr="0073389C" w:rsidDel="00D37AEA">
          <w:delText xml:space="preserve"> (napr. na základe výsledkov kontroly na mieste, vládneho auditu, auditu EK a pod.)</w:delText>
        </w:r>
      </w:del>
      <w:r w:rsidRPr="0073389C">
        <w:t xml:space="preserve">, poskytovateľ postupuje v zmysle § 41 </w:t>
      </w:r>
      <w:r w:rsidR="00120FED" w:rsidRPr="00120FED">
        <w:t xml:space="preserve">alebo § 41a </w:t>
      </w:r>
      <w:r w:rsidRPr="0073389C">
        <w:t>zákona o príspevku z</w:t>
      </w:r>
      <w:r w:rsidR="00BE69D2">
        <w:t> </w:t>
      </w:r>
      <w:r w:rsidRPr="0073389C">
        <w:t>EŠIF</w:t>
      </w:r>
      <w:del w:id="840" w:author="Andrea Bergmannová" w:date="2018-12-11T15:51:00Z">
        <w:r w:rsidR="00BE69D2" w:rsidDel="00D37AEA">
          <w:rPr>
            <w:rFonts w:cs="Arial"/>
            <w:szCs w:val="19"/>
          </w:rPr>
          <w:delText xml:space="preserve">, </w:delText>
        </w:r>
        <w:r w:rsidR="00BE69D2" w:rsidRPr="00BE69D2" w:rsidDel="00D37AEA">
          <w:delText>a to so zohľadnením prechodných ustanovení k úpravám účinným od 1. 6. 2017 v § 52 zákona o príspevku z EŠIF (t.j.  postup uvedený v tejto časti bude aplikovaný za podmienok, že poskytovateľ (alebo iný oprávnený orgán) zistí porušenie pravidiel a postupov verejného obstarávania po 31. 5. 2017, pri ktorom bolo oznámenie o vyhlásení verejného obstarávania, oznámenie použité ako výzva na súťaž alebo výzva na predkladanie ponúk odoslaná na uverejnenie po 17. 4. 2016, a porušenie malo alebo mohlo mať vplyv na výsledok verejného obstarávania, inak sa aplikuje postup podľa § 41 zákona o príspevku z EŠIF v znení účinnom do 31. 5. 2017)</w:delText>
        </w:r>
      </w:del>
      <w:r w:rsidR="00BE69D2" w:rsidRPr="00BE69D2">
        <w:t>.</w:t>
      </w:r>
    </w:p>
    <w:p w14:paraId="7A55D322" w14:textId="605AE186"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67E6D38F"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w:t>
      </w:r>
      <w:ins w:id="841" w:author="Andrea Bergmannová" w:date="2018-12-11T15:51:00Z">
        <w:r w:rsidR="00D37AEA" w:rsidRPr="00D37AEA">
          <w:rPr>
            <w:rFonts w:cs="Arial"/>
            <w:szCs w:val="19"/>
          </w:rPr>
          <w:t>Postup poskytovateľa v zmysle príslušných ustanovení § 41 zákona o príspevku EŠIF pri nadlimitných alebo podlimitných zákazkách</w:t>
        </w:r>
      </w:ins>
      <w:del w:id="842" w:author="Andrea Bergmannová" w:date="2018-12-11T15:51:00Z">
        <w:r w:rsidR="00EC5388" w:rsidDel="00D37AEA">
          <w:rPr>
            <w:rFonts w:cs="Arial"/>
            <w:szCs w:val="19"/>
          </w:rPr>
          <w:delText xml:space="preserve">Ak </w:delText>
        </w:r>
        <w:r w:rsidR="00EC5388" w:rsidRPr="0073389C" w:rsidDel="00D37AEA">
          <w:rPr>
            <w:rFonts w:cs="Arial"/>
            <w:szCs w:val="19"/>
          </w:rPr>
          <w:delText xml:space="preserve">poskytovateľ </w:delText>
        </w:r>
        <w:r w:rsidR="00EC5388" w:rsidRPr="00661D53" w:rsidDel="00D37AEA">
          <w:rPr>
            <w:rFonts w:cs="Arial"/>
            <w:b/>
            <w:szCs w:val="19"/>
          </w:rPr>
          <w:delText>nedisponuje</w:delText>
        </w:r>
        <w:r w:rsidR="00EC5388" w:rsidRPr="0073389C" w:rsidDel="00D37AEA">
          <w:rPr>
            <w:rFonts w:cs="Arial"/>
            <w:szCs w:val="19"/>
          </w:rPr>
          <w:delText xml:space="preserve"> v danej veci závermi z kontroly ÚVO, </w:delText>
        </w:r>
        <w:r w:rsidR="00EC5388" w:rsidRPr="00017289" w:rsidDel="00D37AEA">
          <w:rPr>
            <w:rFonts w:cs="Arial"/>
            <w:szCs w:val="19"/>
          </w:rPr>
          <w:delText xml:space="preserve">vykoná opätovnú </w:delText>
        </w:r>
        <w:r w:rsidR="00E911B7" w:rsidDel="00D37AEA">
          <w:rPr>
            <w:rFonts w:cs="Arial"/>
            <w:szCs w:val="19"/>
          </w:rPr>
          <w:delText xml:space="preserve">finančnú </w:delText>
        </w:r>
        <w:r w:rsidR="00EC5388" w:rsidRPr="00017289" w:rsidDel="00D37AEA">
          <w:rPr>
            <w:rFonts w:cs="Arial"/>
            <w:szCs w:val="19"/>
          </w:rPr>
          <w:delText>kontrolu VO</w:delText>
        </w:r>
        <w:r w:rsidR="00EC5388" w:rsidDel="00D37AEA">
          <w:rPr>
            <w:rFonts w:cs="Arial"/>
            <w:szCs w:val="19"/>
          </w:rPr>
          <w:delText xml:space="preserve"> a postupuje nasledovne</w:delText>
        </w:r>
      </w:del>
      <w:r w:rsidR="00EC5388">
        <w:rPr>
          <w:rFonts w:cs="Arial"/>
          <w:szCs w:val="19"/>
        </w:rPr>
        <w:t>:</w:t>
      </w:r>
    </w:p>
    <w:p w14:paraId="1328F86A" w14:textId="77777777" w:rsidR="0006412C" w:rsidRPr="0006412C" w:rsidRDefault="009D7F63" w:rsidP="0006412C">
      <w:pPr>
        <w:pStyle w:val="Odsekzoznamu"/>
        <w:numPr>
          <w:ilvl w:val="0"/>
          <w:numId w:val="42"/>
        </w:numPr>
        <w:spacing w:before="120" w:after="120" w:line="288" w:lineRule="auto"/>
        <w:ind w:left="567" w:hanging="283"/>
        <w:contextualSpacing w:val="0"/>
        <w:jc w:val="both"/>
        <w:rPr>
          <w:ins w:id="843" w:author="Andrea Bergmannová" w:date="2018-12-11T15:54:00Z"/>
        </w:rPr>
      </w:pPr>
      <w:r w:rsidRPr="0073389C">
        <w:t xml:space="preserve">Ak poskytovateľ na základe vlastných zistení alebo na základe iného podnetu (napr. na základe výsledkov </w:t>
      </w:r>
      <w:del w:id="844" w:author="Andrea Bergmannová" w:date="2018-12-11T15:51:00Z">
        <w:r w:rsidRPr="0073389C" w:rsidDel="00D37AEA">
          <w:delText xml:space="preserve">kontroly na mieste, </w:delText>
        </w:r>
      </w:del>
      <w:r w:rsidRPr="0073389C">
        <w:t>vládneho auditu, auditu EK</w:t>
      </w:r>
      <w:ins w:id="845" w:author="Andrea Bergmannová" w:date="2018-12-11T15:51:00Z">
        <w:r w:rsidR="00D37AEA">
          <w:t>, certifikačného overovania, mediálneho podnetu</w:t>
        </w:r>
      </w:ins>
      <w:r w:rsidRPr="0073389C">
        <w:t xml:space="preserve"> a pod.) </w:t>
      </w:r>
      <w:del w:id="846" w:author="Andrea Bergmannová" w:date="2018-12-11T15:52:00Z">
        <w:r w:rsidRPr="0073389C" w:rsidDel="00D37AEA">
          <w:delText>má pochybnosti o dodržaní pravidiel a</w:delText>
        </w:r>
      </w:del>
      <w:ins w:id="847" w:author="Andrea Bergmannová" w:date="2018-12-11T15:52:00Z">
        <w:r w:rsidR="00D37AEA">
          <w:t xml:space="preserve">zistí porušenie </w:t>
        </w:r>
      </w:ins>
      <w:r w:rsidRPr="0073389C">
        <w:t xml:space="preserve"> postupov VO, </w:t>
      </w:r>
      <w:ins w:id="848" w:author="Andrea Bergmannová" w:date="2018-12-11T15:52:00Z">
        <w:r w:rsidR="00D37AEA" w:rsidRPr="00D37AEA">
          <w:t>s vplyvom alebo možným vplyvom na výsledok VO</w:t>
        </w:r>
        <w:r w:rsidR="00D37AEA">
          <w:t>,</w:t>
        </w:r>
        <w:r w:rsidR="00D37AEA" w:rsidRPr="00D37AEA">
          <w:t xml:space="preserve"> </w:t>
        </w:r>
      </w:ins>
      <w:r w:rsidRPr="0073389C">
        <w:t xml:space="preserve">ktoré už bolo zo strany poskytovateľa pripustené do financovania, </w:t>
      </w:r>
      <w:ins w:id="849" w:author="Andrea Bergmannová" w:date="2018-12-11T15:53:00Z">
        <w:r w:rsidR="00D37AEA" w:rsidRPr="00D37AEA">
          <w:t xml:space="preserve">vyzve  prijímateľa na vrátenie poskytnutého príspevku alebo jeho časti. Výzve poskytovateľa predchádza </w:t>
        </w:r>
      </w:ins>
      <w:del w:id="850" w:author="Andrea Bergmannová" w:date="2018-12-11T15:53:00Z">
        <w:r w:rsidRPr="0073389C" w:rsidDel="00D37AEA">
          <w:delText>ten</w:delText>
        </w:r>
      </w:del>
      <w:r w:rsidRPr="0073389C">
        <w:t xml:space="preserve"> vykon</w:t>
      </w:r>
      <w:del w:id="851" w:author="Andrea Bergmannová" w:date="2018-12-11T15:53:00Z">
        <w:r w:rsidRPr="0073389C" w:rsidDel="00D37AEA">
          <w:delText>á</w:delText>
        </w:r>
      </w:del>
      <w:ins w:id="852" w:author="Andrea Bergmannová" w:date="2018-12-11T15:53:00Z">
        <w:r w:rsidR="00D37AEA">
          <w:t>anie</w:t>
        </w:r>
      </w:ins>
      <w:r w:rsidRPr="0073389C">
        <w:t xml:space="preserve"> opätovn</w:t>
      </w:r>
      <w:del w:id="853" w:author="Andrea Bergmannová" w:date="2018-12-11T15:53:00Z">
        <w:r w:rsidRPr="0073389C" w:rsidDel="00D37AEA">
          <w:delText>ú</w:delText>
        </w:r>
      </w:del>
      <w:ins w:id="854" w:author="Andrea Bergmannová" w:date="2018-12-11T15:53:00Z">
        <w:r w:rsidR="00D37AEA">
          <w:t>ej</w:t>
        </w:r>
      </w:ins>
      <w:r w:rsidRPr="0073389C">
        <w:t xml:space="preserve"> </w:t>
      </w:r>
      <w:r w:rsidR="00E911B7">
        <w:t>finančn</w:t>
      </w:r>
      <w:del w:id="855" w:author="Andrea Bergmannová" w:date="2018-12-11T15:53:00Z">
        <w:r w:rsidR="00E911B7" w:rsidDel="00D37AEA">
          <w:delText>ú</w:delText>
        </w:r>
      </w:del>
      <w:ins w:id="856" w:author="Andrea Bergmannová" w:date="2018-12-11T15:53:00Z">
        <w:r w:rsidR="00D37AEA">
          <w:t>ej</w:t>
        </w:r>
      </w:ins>
      <w:r w:rsidR="00E911B7">
        <w:t xml:space="preserve"> </w:t>
      </w:r>
      <w:r w:rsidRPr="0073389C">
        <w:t>kontrol</w:t>
      </w:r>
      <w:del w:id="857" w:author="Andrea Bergmannová" w:date="2018-12-11T15:53:00Z">
        <w:r w:rsidRPr="0073389C" w:rsidDel="00D37AEA">
          <w:delText>u</w:delText>
        </w:r>
      </w:del>
      <w:ins w:id="858" w:author="Andrea Bergmannová" w:date="2018-12-11T15:53:00Z">
        <w:r w:rsidR="00D37AEA">
          <w:t>y</w:t>
        </w:r>
      </w:ins>
      <w:r w:rsidRPr="0073389C">
        <w:t xml:space="preserve"> VO</w:t>
      </w:r>
      <w:r w:rsidR="00120FED" w:rsidRPr="001F7F84">
        <w:rPr>
          <w:rFonts w:cs="Arial"/>
          <w:szCs w:val="19"/>
        </w:rPr>
        <w:t xml:space="preserve"> </w:t>
      </w:r>
      <w:del w:id="859" w:author="Andrea Bergmannová" w:date="2018-12-11T15:53:00Z">
        <w:r w:rsidR="00120FED" w:rsidRPr="00120FED" w:rsidDel="0006412C">
          <w:delText>ako kontrolu na mieste podľa § 9</w:delText>
        </w:r>
      </w:del>
      <w:ins w:id="860" w:author="Andrea Bergmannová" w:date="2018-12-11T15:53:00Z">
        <w:r w:rsidR="0006412C">
          <w:t>v súlade s ustanoveniami</w:t>
        </w:r>
      </w:ins>
      <w:r w:rsidR="00120FED" w:rsidRPr="00120FED">
        <w:t xml:space="preserve"> zákona o finančnej kontrole</w:t>
      </w:r>
      <w:r w:rsidRPr="0073389C">
        <w:t xml:space="preserve">. </w:t>
      </w:r>
      <w:ins w:id="861" w:author="Andrea Bergmannová" w:date="2018-12-11T15:54:00Z">
        <w:r w:rsidR="0006412C" w:rsidRPr="0006412C">
          <w:t xml:space="preserve">Z tejto kontroly vyhotovuje poskytovateľ návrh správy z kontroly a po vysporiadaní sa s prípadnými námietkami prijímateľa (na podanie námietok poskytne poskytovateľ prijímateľovi lehotu min. 5 a max. 10 pracovných dní), následne vyhotovuje správu z kontroly a sprievodný list, ktorý obsahuje aj: </w:t>
        </w:r>
      </w:ins>
    </w:p>
    <w:p w14:paraId="25CEAF7C" w14:textId="77777777" w:rsidR="0006412C" w:rsidRPr="0006412C" w:rsidRDefault="0006412C">
      <w:pPr>
        <w:pStyle w:val="Odsekzoznamu"/>
        <w:numPr>
          <w:ilvl w:val="0"/>
          <w:numId w:val="124"/>
        </w:numPr>
        <w:spacing w:before="120" w:after="120" w:line="288" w:lineRule="auto"/>
        <w:contextualSpacing w:val="0"/>
        <w:jc w:val="both"/>
        <w:rPr>
          <w:ins w:id="862" w:author="Andrea Bergmannová" w:date="2018-12-11T15:54:00Z"/>
        </w:rPr>
        <w:pPrChange w:id="863" w:author="Andrea Bergmannová" w:date="2018-12-11T15:54:00Z">
          <w:pPr>
            <w:pStyle w:val="Odsekzoznamu"/>
            <w:numPr>
              <w:numId w:val="42"/>
            </w:numPr>
            <w:spacing w:before="120" w:after="120" w:line="288" w:lineRule="auto"/>
            <w:ind w:hanging="360"/>
            <w:contextualSpacing w:val="0"/>
            <w:jc w:val="both"/>
          </w:pPr>
        </w:pPrChange>
      </w:pPr>
      <w:ins w:id="864" w:author="Andrea Bergmannová" w:date="2018-12-11T15:54:00Z">
        <w:r w:rsidRPr="0006412C">
          <w:t>informáciu, že prijímateľ bude v zmysle záverov z opätovnej  finančnej kontroly VO vyzvaný na vrátenie NFP alebo jeho časti,</w:t>
        </w:r>
      </w:ins>
    </w:p>
    <w:p w14:paraId="052EEBA3" w14:textId="77777777" w:rsidR="0006412C" w:rsidRPr="0006412C" w:rsidRDefault="0006412C">
      <w:pPr>
        <w:pStyle w:val="Odsekzoznamu"/>
        <w:numPr>
          <w:ilvl w:val="0"/>
          <w:numId w:val="124"/>
        </w:numPr>
        <w:spacing w:before="120" w:after="120" w:line="288" w:lineRule="auto"/>
        <w:contextualSpacing w:val="0"/>
        <w:jc w:val="both"/>
        <w:rPr>
          <w:ins w:id="865" w:author="Andrea Bergmannová" w:date="2018-12-11T15:54:00Z"/>
        </w:rPr>
        <w:pPrChange w:id="866" w:author="Andrea Bergmannová" w:date="2018-12-11T15:54:00Z">
          <w:pPr>
            <w:pStyle w:val="Odsekzoznamu"/>
            <w:numPr>
              <w:numId w:val="42"/>
            </w:numPr>
            <w:spacing w:before="120" w:after="120" w:line="288" w:lineRule="auto"/>
            <w:ind w:hanging="360"/>
            <w:contextualSpacing w:val="0"/>
            <w:jc w:val="both"/>
          </w:pPr>
        </w:pPrChange>
      </w:pPr>
      <w:ins w:id="867" w:author="Andrea Bergmannová" w:date="2018-12-11T15:54:00Z">
        <w:r w:rsidRPr="0006412C">
          <w:t>poučenie pre prijímateľa, že v prípade, ak neuhradí uvedenú výšku NFP v stanovenej lehote, bude poskytovateľ postupovať v zmysle § 41 alebo § 41a zákona o príspevku z EŠIF..</w:t>
        </w:r>
      </w:ins>
    </w:p>
    <w:p w14:paraId="7A55D323" w14:textId="7412798B" w:rsidR="009D7F63" w:rsidRPr="0073389C" w:rsidRDefault="0006412C">
      <w:pPr>
        <w:pStyle w:val="Odsekzoznamu"/>
        <w:spacing w:before="120" w:after="120" w:line="288" w:lineRule="auto"/>
        <w:ind w:left="567"/>
        <w:contextualSpacing w:val="0"/>
        <w:jc w:val="both"/>
        <w:pPrChange w:id="868" w:author="Andrea Bergmannová" w:date="2018-12-11T15:54:00Z">
          <w:pPr>
            <w:pStyle w:val="Odsekzoznamu"/>
            <w:numPr>
              <w:numId w:val="42"/>
            </w:numPr>
            <w:spacing w:before="120" w:after="120" w:line="288" w:lineRule="auto"/>
            <w:ind w:left="567" w:hanging="283"/>
            <w:contextualSpacing w:val="0"/>
            <w:jc w:val="both"/>
          </w:pPr>
        </w:pPrChange>
      </w:pPr>
      <w:ins w:id="869" w:author="Andrea Bergmannová" w:date="2018-12-11T15:54:00Z">
        <w:r w:rsidRPr="0006412C">
          <w:t>Ak iný orgán ako poskytovateľ zistí porušenie pravidiel a postupov VO a poskytovateľ s týmto zistením nesúhlasí, podá podnet na ÚVO podľa § 169 ods. 3 písm. c) ZVO alebo 179a ZVO.</w:t>
        </w:r>
      </w:ins>
    </w:p>
    <w:p w14:paraId="7A55D324" w14:textId="56888521" w:rsidR="009D7F63" w:rsidRPr="0073389C" w:rsidDel="0006412C" w:rsidRDefault="009D7F63" w:rsidP="00151D4D">
      <w:pPr>
        <w:pStyle w:val="Odsekzoznamu"/>
        <w:numPr>
          <w:ilvl w:val="0"/>
          <w:numId w:val="42"/>
        </w:numPr>
        <w:tabs>
          <w:tab w:val="left" w:pos="1014"/>
        </w:tabs>
        <w:spacing w:before="120" w:after="120" w:line="288" w:lineRule="auto"/>
        <w:ind w:left="567" w:hanging="283"/>
        <w:contextualSpacing w:val="0"/>
        <w:jc w:val="both"/>
        <w:rPr>
          <w:del w:id="870" w:author="Andrea Bergmannová" w:date="2018-12-11T15:55:00Z"/>
        </w:rPr>
      </w:pPr>
      <w:del w:id="871" w:author="Andrea Bergmannová" w:date="2018-12-11T15:55:00Z">
        <w:r w:rsidRPr="0073389C" w:rsidDel="0006412C">
          <w:delText xml:space="preserve">Ak poskytovateľ identifikuje v rámci záverov opätovnej </w:delText>
        </w:r>
        <w:r w:rsidR="00E911B7" w:rsidDel="0006412C">
          <w:delText xml:space="preserve">finančnej </w:delText>
        </w:r>
        <w:r w:rsidRPr="0073389C" w:rsidDel="0006412C">
          <w:delText xml:space="preserve">kontroly </w:delText>
        </w:r>
        <w:r w:rsidR="005D0624" w:rsidDel="0006412C">
          <w:rPr>
            <w:rFonts w:cs="Arial"/>
            <w:szCs w:val="19"/>
          </w:rPr>
          <w:delText xml:space="preserve">VO </w:delText>
        </w:r>
        <w:r w:rsidRPr="0073389C" w:rsidDel="0006412C">
          <w:delText>zistenia, ktoré mali alebo mohli mať vplyv na VO, vypracuje návrh správy</w:delText>
        </w:r>
        <w:r w:rsidR="005D0624" w:rsidDel="0006412C">
          <w:rPr>
            <w:rFonts w:cs="Arial"/>
            <w:szCs w:val="19"/>
          </w:rPr>
          <w:delText xml:space="preserve"> z kontroly VO</w:delText>
        </w:r>
        <w:r w:rsidRPr="0073389C" w:rsidDel="0006412C">
          <w:delText>, ktorého súčasťou je okrem zistení aj informácia, že poskytovateľ bude požadovať</w:delText>
        </w:r>
        <w:r w:rsidRPr="0073389C" w:rsidDel="0006412C">
          <w:rPr>
            <w:rStyle w:val="Odkaznapoznmkupodiarou"/>
            <w:sz w:val="19"/>
          </w:rPr>
          <w:footnoteReference w:id="112"/>
        </w:r>
        <w:r w:rsidRPr="0073389C" w:rsidDel="0006412C">
          <w:delText xml:space="preserve"> vrátenie poskytnutého príspevku resp. jeho časti.</w:delText>
        </w:r>
      </w:del>
    </w:p>
    <w:p w14:paraId="7A55D325" w14:textId="129ADCCF" w:rsidR="009D7F63" w:rsidRPr="0073389C" w:rsidDel="0006412C" w:rsidRDefault="009D7F63" w:rsidP="00151D4D">
      <w:pPr>
        <w:pStyle w:val="Odsekzoznamu"/>
        <w:numPr>
          <w:ilvl w:val="0"/>
          <w:numId w:val="42"/>
        </w:numPr>
        <w:tabs>
          <w:tab w:val="left" w:pos="1014"/>
        </w:tabs>
        <w:spacing w:before="120" w:after="120" w:line="288" w:lineRule="auto"/>
        <w:ind w:left="567" w:hanging="283"/>
        <w:contextualSpacing w:val="0"/>
        <w:jc w:val="both"/>
        <w:rPr>
          <w:del w:id="874" w:author="Andrea Bergmannová" w:date="2018-12-11T15:55:00Z"/>
        </w:rPr>
      </w:pPr>
      <w:del w:id="875" w:author="Andrea Bergmannová" w:date="2018-12-11T15:55:00Z">
        <w:r w:rsidRPr="0073389C" w:rsidDel="0006412C">
          <w:lastRenderedPageBreak/>
          <w:delText>Poskytovateľ stanoví v návrhu správy</w:delText>
        </w:r>
        <w:r w:rsidR="005D0624" w:rsidRPr="0073389C" w:rsidDel="0006412C">
          <w:delText xml:space="preserve"> </w:delText>
        </w:r>
        <w:r w:rsidR="005D0624" w:rsidDel="0006412C">
          <w:rPr>
            <w:rFonts w:cs="Arial"/>
            <w:szCs w:val="19"/>
          </w:rPr>
          <w:delText>z kontroly VO</w:delText>
        </w:r>
        <w:r w:rsidRPr="0073389C" w:rsidDel="0006412C">
          <w:rPr>
            <w:rFonts w:cs="Arial"/>
            <w:szCs w:val="19"/>
          </w:rPr>
          <w:delText xml:space="preserve"> </w:delText>
        </w:r>
        <w:r w:rsidRPr="0073389C" w:rsidDel="0006412C">
          <w:delText xml:space="preserve">lehotu na vyjadrenie v rozsahu v závislosti od rozsahu zistení. Po doručení vysvetlenia resp. jeho nedoručení v stanovenej lehote vypracuje poskytovateľ správu </w:delText>
        </w:r>
        <w:r w:rsidR="005D0624" w:rsidDel="0006412C">
          <w:rPr>
            <w:rFonts w:cs="Arial"/>
            <w:szCs w:val="19"/>
          </w:rPr>
          <w:delText xml:space="preserve">z kontroly VO </w:delText>
        </w:r>
        <w:r w:rsidRPr="0073389C" w:rsidDel="0006412C">
          <w:delText xml:space="preserve">a sprievodný list, ktorý obsahuje aj: </w:delText>
        </w:r>
      </w:del>
    </w:p>
    <w:p w14:paraId="7A55D326" w14:textId="23C22A1B" w:rsidR="009D7F63" w:rsidRPr="0073389C" w:rsidDel="0006412C" w:rsidRDefault="009D7F63" w:rsidP="009D7F63">
      <w:pPr>
        <w:pStyle w:val="Bulletslevel2"/>
        <w:spacing w:after="120" w:line="288" w:lineRule="auto"/>
        <w:ind w:left="851" w:hanging="284"/>
        <w:rPr>
          <w:del w:id="876" w:author="Andrea Bergmannová" w:date="2018-12-11T15:55:00Z"/>
          <w:rFonts w:cs="Arial"/>
          <w:szCs w:val="19"/>
          <w:lang w:val="sk-SK"/>
        </w:rPr>
      </w:pPr>
      <w:del w:id="877" w:author="Andrea Bergmannová" w:date="2018-12-11T15:55:00Z">
        <w:r w:rsidRPr="0073389C" w:rsidDel="0006412C">
          <w:rPr>
            <w:rFonts w:cs="Arial"/>
            <w:szCs w:val="19"/>
            <w:lang w:val="sk-SK"/>
          </w:rPr>
          <w:delText xml:space="preserve">informáciu, že prijímateľ bude v zmysle záverov z opätovnej </w:delText>
        </w:r>
        <w:r w:rsidR="00E911B7" w:rsidDel="0006412C">
          <w:rPr>
            <w:rFonts w:cs="Arial"/>
            <w:szCs w:val="19"/>
            <w:lang w:val="sk-SK"/>
          </w:rPr>
          <w:delText xml:space="preserve">finančnej </w:delText>
        </w:r>
        <w:r w:rsidRPr="0073389C" w:rsidDel="0006412C">
          <w:rPr>
            <w:rFonts w:cs="Arial"/>
            <w:szCs w:val="19"/>
            <w:lang w:val="sk-SK"/>
          </w:rPr>
          <w:delText>kontroly VO vyzvaný na vrátenie NFP alebo jeho časti,</w:delText>
        </w:r>
      </w:del>
    </w:p>
    <w:p w14:paraId="7A55D327" w14:textId="5FAA8602" w:rsidR="009D7F63" w:rsidRPr="0073389C" w:rsidDel="0006412C" w:rsidRDefault="009D7F63" w:rsidP="009D7F63">
      <w:pPr>
        <w:pStyle w:val="Bulletslevel2"/>
        <w:spacing w:after="120" w:line="288" w:lineRule="auto"/>
        <w:ind w:left="851" w:hanging="284"/>
        <w:rPr>
          <w:del w:id="878" w:author="Andrea Bergmannová" w:date="2018-12-11T15:55:00Z"/>
          <w:rFonts w:cs="Arial"/>
          <w:szCs w:val="19"/>
          <w:lang w:val="sk-SK"/>
        </w:rPr>
      </w:pPr>
      <w:del w:id="879" w:author="Andrea Bergmannová" w:date="2018-12-11T15:55:00Z">
        <w:r w:rsidRPr="0073389C" w:rsidDel="0006412C">
          <w:rPr>
            <w:rFonts w:cs="Arial"/>
            <w:szCs w:val="19"/>
            <w:lang w:val="sk-SK"/>
          </w:rPr>
          <w:delText xml:space="preserve">poučenie pre prijímateľa, že v prípade, ak neuhradí uvedenú výšku NFP v stanovenej lehote, bude poskytovateľ postupovať v zmysle § 41 </w:delText>
        </w:r>
        <w:r w:rsidR="00120FED" w:rsidRPr="00120FED" w:rsidDel="0006412C">
          <w:rPr>
            <w:rFonts w:cs="Arial"/>
            <w:szCs w:val="19"/>
            <w:lang w:val="sk-SK"/>
          </w:rPr>
          <w:delText xml:space="preserve">alebo § 41a </w:delText>
        </w:r>
        <w:r w:rsidRPr="0073389C" w:rsidDel="0006412C">
          <w:rPr>
            <w:rFonts w:cs="Arial"/>
            <w:szCs w:val="19"/>
            <w:lang w:val="sk-SK"/>
          </w:rPr>
          <w:delText xml:space="preserve">zákona o príspevku z EŠIF. </w:delText>
        </w:r>
      </w:del>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151D4D">
      <w:pPr>
        <w:pStyle w:val="Odsekzoznamu"/>
        <w:numPr>
          <w:ilvl w:val="0"/>
          <w:numId w:val="104"/>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151D4D">
      <w:pPr>
        <w:pStyle w:val="Odsekzoznamu"/>
        <w:numPr>
          <w:ilvl w:val="0"/>
          <w:numId w:val="104"/>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4B81AE62"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w:t>
      </w:r>
      <w:ins w:id="880" w:author="Andrea Bergmannová" w:date="2018-12-11T15:55:00Z">
        <w:r w:rsidR="0006412C" w:rsidRPr="0006412C">
          <w:t>za takéto porušenie vyzval prijímateľa prostredníctvom žiadosti o vrátenie vrátiť poskytnutý príspevok alebo jeho časť vzťahujúci sa na predmet zákazky, poskytovateľ podá podnet správnemu orgánu na konanie podľa § 41 ods. 5 a ods. 6 zákona o príspevku EŠIF. Správny orgán na základe tohto podnetu rozhodne o vrátení sumy</w:t>
        </w:r>
        <w:r w:rsidR="0006412C">
          <w:t xml:space="preserve"> uvedenej v žiadosti o vrátenie</w:t>
        </w:r>
      </w:ins>
      <w:del w:id="881" w:author="Andrea Bergmannová" w:date="2018-12-11T15:55:00Z">
        <w:r w:rsidRPr="0073389C" w:rsidDel="0006412C">
          <w:delText xml:space="preserve">postupuje podľa § 41 ods. </w:delText>
        </w:r>
        <w:r w:rsidR="00120FED" w:rsidDel="0006412C">
          <w:delText>5</w:delText>
        </w:r>
        <w:r w:rsidR="00120FED" w:rsidRPr="0073389C" w:rsidDel="0006412C">
          <w:delText xml:space="preserve"> </w:delText>
        </w:r>
        <w:r w:rsidRPr="0073389C" w:rsidDel="0006412C">
          <w:delText>zákona o príspevku z EŠIF, to znamená, že rozhodne o vrátení sumy stanovenej v predchádzajúcej výzve na úhradu</w:delText>
        </w:r>
      </w:del>
      <w:r w:rsidRPr="0073389C">
        <w:t xml:space="preserve">.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w:t>
      </w:r>
      <w:proofErr w:type="spellStart"/>
      <w:r w:rsidRPr="0073389C">
        <w:t>t.j</w:t>
      </w:r>
      <w:proofErr w:type="spellEnd"/>
      <w:r w:rsidRPr="0073389C">
        <w:t xml:space="preserve">.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w:t>
      </w:r>
      <w:proofErr w:type="spellStart"/>
      <w:r w:rsidRPr="0073389C">
        <w:t>nasl</w:t>
      </w:r>
      <w:proofErr w:type="spellEnd"/>
      <w:r w:rsidRPr="0073389C">
        <w:t xml:space="preserve">. Správneho poriadku. </w:t>
      </w:r>
    </w:p>
    <w:p w14:paraId="7A55D32C" w14:textId="77777777" w:rsidR="009D7F63" w:rsidRDefault="009D7F63" w:rsidP="00151D4D">
      <w:pPr>
        <w:pStyle w:val="Odsekzoznamu"/>
        <w:numPr>
          <w:ilvl w:val="0"/>
          <w:numId w:val="42"/>
        </w:numPr>
        <w:tabs>
          <w:tab w:val="left" w:pos="1014"/>
        </w:tabs>
        <w:spacing w:before="120" w:after="120" w:line="288" w:lineRule="auto"/>
        <w:ind w:left="567" w:hanging="283"/>
        <w:contextualSpacing w:val="0"/>
        <w:jc w:val="both"/>
        <w:rPr>
          <w:ins w:id="882" w:author="Andrea Bergmannová" w:date="2018-12-11T15:56:00Z"/>
        </w:rPr>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490BD52B" w14:textId="5764F29C" w:rsidR="0006412C" w:rsidRDefault="0006412C" w:rsidP="00151D4D">
      <w:pPr>
        <w:pStyle w:val="Odsekzoznamu"/>
        <w:numPr>
          <w:ilvl w:val="0"/>
          <w:numId w:val="42"/>
        </w:numPr>
        <w:tabs>
          <w:tab w:val="left" w:pos="1014"/>
        </w:tabs>
        <w:spacing w:before="120" w:after="120" w:line="288" w:lineRule="auto"/>
        <w:ind w:left="567" w:hanging="283"/>
        <w:contextualSpacing w:val="0"/>
        <w:jc w:val="both"/>
        <w:rPr>
          <w:ins w:id="883" w:author="Andrea Bergmannová" w:date="2018-12-11T15:56:00Z"/>
        </w:rPr>
      </w:pPr>
      <w:ins w:id="884" w:author="Andrea Bergmannová" w:date="2018-12-11T15:56:00Z">
        <w:r w:rsidRPr="0006412C">
          <w:t xml:space="preserve">Ak bolo v zmysle záverov kontroly ÚVO vykonanej na základe podnetu poskytovateľa zistené porušenie pravidiel a postupov VO, ktoré malo alebo mohlo mať vplyv na výsledok VO, poskytovateľ za takéto porušenie nevyzval prijímateľa prostredníctvom žiadosti o vrátenie vrátiť poskytnutý príspevok alebo jeho časť vzťahujúci sa na predmet zákazky, poskytovateľ vykoná opätovnú finančnú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je prijímateľ ich vyhodnotí a v prípade ich úplnej alebo čiastočnej opodstatnenosti, zohľadní ich v správe z kontroly. Ak poskytovateľ námietky vyhodnotí ako neopodstatnené, uvedie ich spolu s odôvodnením v správe z kontroly ako neopodstatnené. V prípade, že námietky prijímateľa neboli podané alebo boli podané po lehote, vypracuje poskytovateľ správu z </w:t>
        </w:r>
        <w:r w:rsidRPr="0006412C">
          <w:lastRenderedPageBreak/>
          <w:t>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ins>
    </w:p>
    <w:p w14:paraId="1E7DB3BC" w14:textId="7A12C678" w:rsidR="0006412C" w:rsidRPr="0073389C" w:rsidRDefault="0006412C" w:rsidP="00151D4D">
      <w:pPr>
        <w:pStyle w:val="Odsekzoznamu"/>
        <w:numPr>
          <w:ilvl w:val="0"/>
          <w:numId w:val="42"/>
        </w:numPr>
        <w:tabs>
          <w:tab w:val="left" w:pos="1014"/>
        </w:tabs>
        <w:spacing w:before="120" w:after="120" w:line="288" w:lineRule="auto"/>
        <w:ind w:left="567" w:hanging="283"/>
        <w:contextualSpacing w:val="0"/>
        <w:jc w:val="both"/>
      </w:pPr>
      <w:ins w:id="885" w:author="Andrea Bergmannová" w:date="2018-12-11T15:56:00Z">
        <w:r w:rsidRPr="0006412C">
          <w:t>V prípade, že ÚVO vykoná kontrolu VO, pričom však táto kontrola nie je vykonaná na základe podnetu poskytovateľa a v prípade, že ÚVO v rozhodnutí uvedie porušenia, ktoré mali alebo mohli mať vplyv na výsledok VO, poskytovateľ vykoná opätovnú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poskytovateľ ich vyhodnotí a v prípade ich úplnej alebo čiastočnej opodstatnenosti, zohľadní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ins>
    </w:p>
    <w:p w14:paraId="671AA64F" w14:textId="0F2D3DEC"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w:t>
      </w:r>
      <w:ins w:id="886" w:author="Andrea Bergmannová" w:date="2018-12-11T15:56:00Z">
        <w:r w:rsidR="0006412C" w:rsidRPr="0006412C">
          <w:rPr>
            <w:rFonts w:cs="Arial"/>
            <w:szCs w:val="19"/>
          </w:rPr>
          <w:t>Postup poskytovateľa v zmysle príslušných ustanovení § 41 zákona o príspevku EŠIF pri zákazkách s nízkou hodnotou</w:t>
        </w:r>
      </w:ins>
      <w:del w:id="887" w:author="Andrea Bergmannová" w:date="2018-12-11T15:56:00Z">
        <w:r w:rsidR="005D0624" w:rsidRPr="004B129C" w:rsidDel="0006412C">
          <w:rPr>
            <w:rFonts w:cs="Arial"/>
            <w:szCs w:val="19"/>
          </w:rPr>
          <w:delText xml:space="preserve">Ak poskytovateľ už </w:delText>
        </w:r>
        <w:r w:rsidR="005D0624" w:rsidRPr="004B129C" w:rsidDel="0006412C">
          <w:rPr>
            <w:rFonts w:cs="Arial"/>
            <w:b/>
            <w:szCs w:val="19"/>
          </w:rPr>
          <w:delText>disponuje</w:delText>
        </w:r>
        <w:r w:rsidR="005D0624" w:rsidRPr="004B129C" w:rsidDel="0006412C">
          <w:rPr>
            <w:rFonts w:cs="Arial"/>
            <w:szCs w:val="19"/>
          </w:rPr>
          <w:delText xml:space="preserve"> v danej veci závermi z kontroly ÚVO , vykoná opätovnú </w:delText>
        </w:r>
        <w:r w:rsidR="00E911B7" w:rsidDel="0006412C">
          <w:rPr>
            <w:rFonts w:cs="Arial"/>
            <w:szCs w:val="19"/>
          </w:rPr>
          <w:delText>finančnú</w:delText>
        </w:r>
        <w:r w:rsidR="005D0624" w:rsidRPr="004B129C" w:rsidDel="0006412C">
          <w:rPr>
            <w:rFonts w:cs="Arial"/>
            <w:szCs w:val="19"/>
          </w:rPr>
          <w:delText xml:space="preserve"> kontrolu VO a postupuje nasledovne</w:delText>
        </w:r>
      </w:del>
      <w:r w:rsidR="005D0624" w:rsidRPr="004B129C">
        <w:rPr>
          <w:rFonts w:cs="Arial"/>
          <w:szCs w:val="19"/>
        </w:rPr>
        <w:t>:</w:t>
      </w:r>
    </w:p>
    <w:p w14:paraId="046B0E5A" w14:textId="163AE08A"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w:t>
      </w:r>
      <w:ins w:id="888" w:author="Andrea Bergmannová" w:date="2018-12-11T15:57:00Z">
        <w:r w:rsidR="0006412C" w:rsidRPr="0006412C">
          <w:rPr>
            <w:rFonts w:cs="Arial"/>
            <w:szCs w:val="19"/>
          </w:rPr>
          <w:t>Ak poskytovateľ na základe vlastného podnetu alebo podnetu iného orgánu zistí porušenie pravidiel a postupov verejného obstarávania, ktoré malo alebo mohlo mať vplyv na výsledok verejného obstarávania, prostredníctvom žiadosti o vrátenie vyzve prijímateľa o vrátenie poskytnutého príspevku alebo jeho časti, ktorá sa vzťahuje na predmet zákazky. Ak prijímateľ nevráti poskytnutý príspevok alebo jeho časť na základe žiadosti o vrátenie, poskytovateľ podá podnet správnemu orgánu na konanie, ktorý na základe podnetu rozhodne o vrátení sumy uvedenej v žiadosti o vrátenie.</w:t>
        </w:r>
      </w:ins>
      <w:del w:id="889" w:author="Andrea Bergmannová" w:date="2018-12-11T15:57:00Z">
        <w:r w:rsidRPr="004B129C" w:rsidDel="0006412C">
          <w:rPr>
            <w:rFonts w:cs="Arial"/>
            <w:szCs w:val="19"/>
          </w:rPr>
          <w:delText xml:space="preserve">Ak poskytovateľ identifikuje v rámci záverov opätovnej </w:delText>
        </w:r>
        <w:r w:rsidR="00E911B7" w:rsidDel="0006412C">
          <w:rPr>
            <w:rFonts w:cs="Arial"/>
            <w:szCs w:val="19"/>
          </w:rPr>
          <w:delText xml:space="preserve">finančnej </w:delText>
        </w:r>
        <w:r w:rsidRPr="004B129C" w:rsidDel="0006412C">
          <w:rPr>
            <w:rFonts w:cs="Arial"/>
            <w:szCs w:val="19"/>
          </w:rPr>
          <w:delText xml:space="preserve">kontroly </w:delText>
        </w:r>
        <w:r w:rsidDel="0006412C">
          <w:rPr>
            <w:rFonts w:cs="Arial"/>
            <w:szCs w:val="19"/>
          </w:rPr>
          <w:delText xml:space="preserve">VO </w:delText>
        </w:r>
        <w:r w:rsidRPr="004B129C" w:rsidDel="0006412C">
          <w:rPr>
            <w:rFonts w:cs="Arial"/>
            <w:szCs w:val="19"/>
          </w:rPr>
          <w:delText>zistenia, ktoré mali alebo mohli mať vplyv na VO, vypracuje návrh správy</w:delText>
        </w:r>
        <w:r w:rsidDel="0006412C">
          <w:rPr>
            <w:rFonts w:cs="Arial"/>
            <w:szCs w:val="19"/>
          </w:rPr>
          <w:delText xml:space="preserve"> z kontroly</w:delText>
        </w:r>
        <w:r w:rsidRPr="004B129C" w:rsidDel="0006412C">
          <w:rPr>
            <w:rFonts w:cs="Arial"/>
            <w:szCs w:val="19"/>
          </w:rPr>
          <w:delText>, ktorého súčasťou je okrem zistení aj informácia, že poskytovateľ bude požadovať  vrátenie poskytnutého príspevku resp. jeho časti.</w:delText>
        </w:r>
      </w:del>
    </w:p>
    <w:p w14:paraId="1A124A85" w14:textId="59B44080" w:rsidR="005D0624" w:rsidRPr="004B129C" w:rsidDel="0006412C" w:rsidRDefault="005D0624" w:rsidP="0006412C">
      <w:pPr>
        <w:tabs>
          <w:tab w:val="left" w:pos="1014"/>
        </w:tabs>
        <w:spacing w:before="120" w:after="120" w:line="288" w:lineRule="auto"/>
        <w:ind w:left="567" w:hanging="283"/>
        <w:jc w:val="both"/>
        <w:rPr>
          <w:del w:id="890" w:author="Andrea Bergmannová" w:date="2018-12-11T15:57:00Z"/>
          <w:rFonts w:cs="Arial"/>
          <w:szCs w:val="19"/>
        </w:rPr>
      </w:pPr>
      <w:del w:id="891" w:author="Andrea Bergmannová" w:date="2018-12-11T15:57:00Z">
        <w:r w:rsidRPr="004B129C" w:rsidDel="0006412C">
          <w:rPr>
            <w:rFonts w:cs="Arial"/>
            <w:szCs w:val="19"/>
          </w:rPr>
          <w:delText>2. Poskytovateľ stanoví v návrhu správy</w:delText>
        </w:r>
        <w:r w:rsidDel="0006412C">
          <w:rPr>
            <w:rFonts w:cs="Arial"/>
            <w:szCs w:val="19"/>
          </w:rPr>
          <w:delText xml:space="preserve"> z kontroly</w:delText>
        </w:r>
        <w:r w:rsidRPr="004B129C" w:rsidDel="0006412C">
          <w:rPr>
            <w:rFonts w:cs="Arial"/>
            <w:szCs w:val="19"/>
          </w:rPr>
          <w:delText xml:space="preserve"> </w:delText>
        </w:r>
        <w:r w:rsidDel="0006412C">
          <w:rPr>
            <w:rFonts w:cs="Arial"/>
            <w:szCs w:val="19"/>
          </w:rPr>
          <w:delText xml:space="preserve">VO </w:delText>
        </w:r>
        <w:r w:rsidRPr="004B129C" w:rsidDel="0006412C">
          <w:rPr>
            <w:rFonts w:cs="Arial"/>
            <w:szCs w:val="19"/>
          </w:rPr>
          <w:delText xml:space="preserve">lehotu na vyjadrenie v  závislosti od rozsahu zistení. Po doručení vysvetlenia resp. jeho nedoručení v stanovenej lehote vypracuje poskytovateľ správu </w:delText>
        </w:r>
        <w:r w:rsidDel="0006412C">
          <w:rPr>
            <w:rFonts w:cs="Arial"/>
            <w:szCs w:val="19"/>
          </w:rPr>
          <w:delText xml:space="preserve">z kontroly VO </w:delText>
        </w:r>
        <w:r w:rsidRPr="004B129C" w:rsidDel="0006412C">
          <w:rPr>
            <w:rFonts w:cs="Arial"/>
            <w:szCs w:val="19"/>
          </w:rPr>
          <w:delText xml:space="preserve">a sprievodný list, ktorý obsahuje aj: </w:delText>
        </w:r>
      </w:del>
    </w:p>
    <w:p w14:paraId="4AC19028" w14:textId="57FE190F" w:rsidR="005D0624" w:rsidRPr="004B129C" w:rsidDel="0006412C" w:rsidRDefault="005D0624">
      <w:pPr>
        <w:tabs>
          <w:tab w:val="left" w:pos="1014"/>
        </w:tabs>
        <w:spacing w:before="120" w:after="120" w:line="288" w:lineRule="auto"/>
        <w:ind w:left="567" w:hanging="283"/>
        <w:jc w:val="both"/>
        <w:rPr>
          <w:del w:id="892" w:author="Andrea Bergmannová" w:date="2018-12-11T15:57:00Z"/>
          <w:rFonts w:cs="Arial"/>
          <w:szCs w:val="19"/>
        </w:rPr>
        <w:pPrChange w:id="893" w:author="Andrea Bergmannová" w:date="2018-12-11T15:57:00Z">
          <w:pPr>
            <w:tabs>
              <w:tab w:val="left" w:pos="1014"/>
            </w:tabs>
            <w:spacing w:before="120" w:after="120" w:line="288" w:lineRule="auto"/>
            <w:ind w:left="851" w:hanging="284"/>
            <w:jc w:val="both"/>
          </w:pPr>
        </w:pPrChange>
      </w:pPr>
      <w:del w:id="894" w:author="Andrea Bergmannová" w:date="2018-12-11T15:57:00Z">
        <w:r w:rsidRPr="004B129C" w:rsidDel="0006412C">
          <w:rPr>
            <w:rFonts w:cs="Arial"/>
            <w:b/>
            <w:szCs w:val="19"/>
          </w:rPr>
          <w:delText>•</w:delText>
        </w:r>
        <w:r w:rsidRPr="004B129C" w:rsidDel="0006412C">
          <w:rPr>
            <w:rFonts w:cs="Arial"/>
            <w:szCs w:val="19"/>
          </w:rPr>
          <w:tab/>
          <w:delText xml:space="preserve">informáciu, že prijímateľ bude v zmysle záverov z opätovnej </w:delText>
        </w:r>
        <w:r w:rsidR="00E911B7" w:rsidDel="0006412C">
          <w:rPr>
            <w:rFonts w:cs="Arial"/>
            <w:szCs w:val="19"/>
          </w:rPr>
          <w:delText xml:space="preserve">finančnej </w:delText>
        </w:r>
        <w:r w:rsidRPr="004B129C" w:rsidDel="0006412C">
          <w:rPr>
            <w:rFonts w:cs="Arial"/>
            <w:szCs w:val="19"/>
          </w:rPr>
          <w:delText>kontroly VO vyzvaný na vrátenie NFP alebo jeho časti,</w:delText>
        </w:r>
      </w:del>
    </w:p>
    <w:p w14:paraId="7EC41F13" w14:textId="7065C497" w:rsidR="005D0624" w:rsidRPr="004B129C" w:rsidDel="0006412C" w:rsidRDefault="005D0624">
      <w:pPr>
        <w:tabs>
          <w:tab w:val="left" w:pos="1014"/>
        </w:tabs>
        <w:spacing w:before="120" w:after="120" w:line="288" w:lineRule="auto"/>
        <w:ind w:left="567" w:hanging="283"/>
        <w:jc w:val="both"/>
        <w:rPr>
          <w:del w:id="895" w:author="Andrea Bergmannová" w:date="2018-12-11T15:57:00Z"/>
          <w:rFonts w:cs="Arial"/>
          <w:szCs w:val="19"/>
        </w:rPr>
        <w:pPrChange w:id="896" w:author="Andrea Bergmannová" w:date="2018-12-11T15:57:00Z">
          <w:pPr>
            <w:tabs>
              <w:tab w:val="left" w:pos="1014"/>
            </w:tabs>
            <w:spacing w:before="120" w:after="120" w:line="288" w:lineRule="auto"/>
            <w:ind w:left="851" w:hanging="284"/>
            <w:jc w:val="both"/>
          </w:pPr>
        </w:pPrChange>
      </w:pPr>
      <w:del w:id="897" w:author="Andrea Bergmannová" w:date="2018-12-11T15:57:00Z">
        <w:r w:rsidRPr="004B129C" w:rsidDel="0006412C">
          <w:rPr>
            <w:rFonts w:cs="Arial"/>
            <w:b/>
            <w:szCs w:val="19"/>
          </w:rPr>
          <w:delText>•</w:delText>
        </w:r>
        <w:r w:rsidRPr="004B129C" w:rsidDel="0006412C">
          <w:rPr>
            <w:rFonts w:cs="Arial"/>
            <w:szCs w:val="19"/>
          </w:rPr>
          <w:tab/>
          <w:delText xml:space="preserve">poučenie pre prijímateľa, že v prípade, ak neuhradí uvedenú výšku NFP v stanovenej lehote, bude poskytovateľ postupovať v zmysle § 41 zákona o príspevku z EŠIF. </w:delText>
        </w:r>
      </w:del>
    </w:p>
    <w:p w14:paraId="44E92638" w14:textId="5911553F" w:rsidR="005D0624" w:rsidRPr="004B129C" w:rsidDel="0006412C" w:rsidRDefault="005D0624" w:rsidP="0006412C">
      <w:pPr>
        <w:tabs>
          <w:tab w:val="left" w:pos="1014"/>
        </w:tabs>
        <w:spacing w:before="120" w:after="120" w:line="288" w:lineRule="auto"/>
        <w:ind w:left="567" w:hanging="283"/>
        <w:jc w:val="both"/>
        <w:rPr>
          <w:del w:id="898" w:author="Andrea Bergmannová" w:date="2018-12-11T15:57:00Z"/>
          <w:rFonts w:cs="Arial"/>
          <w:szCs w:val="19"/>
        </w:rPr>
      </w:pPr>
      <w:del w:id="899" w:author="Andrea Bergmannová" w:date="2018-12-11T15:57:00Z">
        <w:r w:rsidRPr="004B129C" w:rsidDel="0006412C">
          <w:rPr>
            <w:rFonts w:cs="Arial"/>
            <w:szCs w:val="19"/>
          </w:rPr>
          <w:delText xml:space="preserve">3. Ak v lehote splatnosti prijímateľ stanovenú </w:delText>
        </w:r>
        <w:r w:rsidR="00D519DF" w:rsidDel="0006412C">
          <w:rPr>
            <w:rFonts w:cs="Arial"/>
            <w:szCs w:val="19"/>
          </w:rPr>
          <w:delText>finančnú opravu</w:delText>
        </w:r>
        <w:r w:rsidRPr="004B129C" w:rsidDel="0006412C">
          <w:rPr>
            <w:rFonts w:cs="Arial"/>
            <w:szCs w:val="19"/>
          </w:rPr>
          <w:delText xml:space="preserve"> neuhradí v plnej výške, poskytovateľ v súlade s</w:delText>
        </w:r>
        <w:r w:rsidR="00120FED" w:rsidDel="0006412C">
          <w:rPr>
            <w:rFonts w:cs="Arial"/>
            <w:szCs w:val="19"/>
          </w:rPr>
          <w:delText xml:space="preserve"> </w:delText>
        </w:r>
        <w:r w:rsidRPr="004B129C" w:rsidDel="0006412C">
          <w:rPr>
            <w:rFonts w:cs="Arial"/>
            <w:szCs w:val="19"/>
          </w:rPr>
          <w:delText xml:space="preserve">§ 41 ods. 5 zákona o príspevku z EŠIF rozhodne v správnom konaní o vrátení sumy stanovenej v predchádzajúcej výzve na úhradu. </w:delText>
        </w:r>
      </w:del>
    </w:p>
    <w:p w14:paraId="3F6C182C" w14:textId="583D0C5F" w:rsidR="005D0624" w:rsidRPr="004B129C" w:rsidDel="0006412C" w:rsidRDefault="005D0624" w:rsidP="0006412C">
      <w:pPr>
        <w:tabs>
          <w:tab w:val="left" w:pos="1014"/>
        </w:tabs>
        <w:spacing w:before="120" w:after="120" w:line="288" w:lineRule="auto"/>
        <w:ind w:left="567" w:hanging="283"/>
        <w:jc w:val="both"/>
        <w:rPr>
          <w:del w:id="900" w:author="Andrea Bergmannová" w:date="2018-12-11T15:57:00Z"/>
          <w:rFonts w:cs="Arial"/>
          <w:szCs w:val="19"/>
        </w:rPr>
      </w:pPr>
      <w:del w:id="901" w:author="Andrea Bergmannová" w:date="2018-12-11T15:57:00Z">
        <w:r w:rsidRPr="004B129C" w:rsidDel="0006412C">
          <w:rPr>
            <w:rFonts w:cs="Arial"/>
            <w:szCs w:val="19"/>
          </w:rPr>
          <w:delTex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w:delText>
        </w:r>
        <w:r w:rsidRPr="004B129C" w:rsidDel="0006412C">
          <w:rPr>
            <w:rFonts w:cs="Arial"/>
            <w:szCs w:val="19"/>
          </w:rPr>
          <w:lastRenderedPageBreak/>
          <w:delText xml:space="preserve">jeho nedoručení v stanovenej lehote, vypracuje poskytovateľ Rozhodnutie v zmysle § 46 a nasl. Správneho poriadku. </w:delText>
        </w:r>
      </w:del>
    </w:p>
    <w:p w14:paraId="7A55D32D" w14:textId="7EA4D6A5" w:rsidR="009D7F63" w:rsidRPr="0073389C" w:rsidDel="0006412C" w:rsidRDefault="005D0624" w:rsidP="0006412C">
      <w:pPr>
        <w:tabs>
          <w:tab w:val="left" w:pos="1014"/>
        </w:tabs>
        <w:spacing w:before="120" w:after="120" w:line="288" w:lineRule="auto"/>
        <w:ind w:left="567" w:hanging="283"/>
        <w:jc w:val="both"/>
        <w:rPr>
          <w:del w:id="902" w:author="Andrea Bergmannová" w:date="2018-12-11T15:57:00Z"/>
        </w:rPr>
      </w:pPr>
      <w:del w:id="903" w:author="Andrea Bergmannová" w:date="2018-12-11T15:57:00Z">
        <w:r w:rsidRPr="004B129C" w:rsidDel="0006412C">
          <w:rPr>
            <w:rFonts w:cs="Arial"/>
            <w:szCs w:val="19"/>
          </w:rPr>
          <w:delText>5. V prípade, že prijímateľ podal včas voči Rozhodnutiu podľa bodu 3 tejto časti rozklad, o rozklade rozhoduje v zmysle § 61 Správneho poriadku štatutárny orgán MV SR, na základe návrhu ním ustanovenej osobitnej komisie. Proti tomuto rozhodnutiu sa nemožno odvolať.</w:delText>
        </w:r>
      </w:del>
    </w:p>
    <w:p w14:paraId="7A55D32E" w14:textId="77777777" w:rsidR="009D7F63" w:rsidRPr="0073389C" w:rsidRDefault="009D7F63" w:rsidP="009D7F63">
      <w:pPr>
        <w:pStyle w:val="Nadpis3"/>
        <w:ind w:left="567" w:firstLine="0"/>
        <w:rPr>
          <w:lang w:val="sk-SK"/>
        </w:rPr>
      </w:pPr>
      <w:bookmarkStart w:id="904" w:name="_Toc440372885"/>
      <w:bookmarkStart w:id="905" w:name="_Toc440636396"/>
      <w:r w:rsidRPr="0073389C">
        <w:rPr>
          <w:lang w:val="sk-SK"/>
        </w:rPr>
        <w:t>Postupy vo verejnom obstarávaní</w:t>
      </w:r>
      <w:bookmarkEnd w:id="904"/>
      <w:bookmarkEnd w:id="905"/>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Kontrola VO realizovaného postupom nadlimitnej verejnej súťaže zadávanej prostredníctvom elektronického trhoviska sa vykonáva analogicky ku kontrole zadávania nadlimitných zákaziek zadávaných postupom verejnej súťaže (prvá ex-</w:t>
      </w:r>
      <w:proofErr w:type="spellStart"/>
      <w:r w:rsidRPr="00AE02EE">
        <w:rPr>
          <w:rFonts w:cs="Arial"/>
          <w:szCs w:val="19"/>
        </w:rPr>
        <w:t>ante</w:t>
      </w:r>
      <w:proofErr w:type="spellEnd"/>
      <w:r w:rsidRPr="00AE02EE">
        <w:rPr>
          <w:rFonts w:cs="Arial"/>
          <w:szCs w:val="19"/>
        </w:rPr>
        <w:t xml:space="preserve"> kontrola, druhá ex-</w:t>
      </w:r>
      <w:proofErr w:type="spellStart"/>
      <w:r w:rsidRPr="00AE02EE">
        <w:rPr>
          <w:rFonts w:cs="Arial"/>
          <w:szCs w:val="19"/>
        </w:rPr>
        <w:t>ante</w:t>
      </w:r>
      <w:proofErr w:type="spellEnd"/>
      <w:r w:rsidRPr="00AE02EE">
        <w:rPr>
          <w:rFonts w:cs="Arial"/>
          <w:szCs w:val="19"/>
        </w:rPr>
        <w:t xml:space="preserv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w:t>
      </w:r>
      <w:proofErr w:type="spellStart"/>
      <w:r w:rsidRPr="00AE02EE">
        <w:rPr>
          <w:rFonts w:cs="Arial"/>
          <w:szCs w:val="19"/>
        </w:rPr>
        <w:t>ante</w:t>
      </w:r>
      <w:proofErr w:type="spellEnd"/>
      <w:r w:rsidRPr="00AE02EE">
        <w:rPr>
          <w:rFonts w:cs="Arial"/>
          <w:szCs w:val="19"/>
        </w:rPr>
        <w:t xml:space="preserv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w:t>
      </w:r>
      <w:proofErr w:type="spellStart"/>
      <w:r w:rsidRPr="00AE02EE">
        <w:rPr>
          <w:rFonts w:cs="Arial"/>
          <w:szCs w:val="19"/>
        </w:rPr>
        <w:t>ante</w:t>
      </w:r>
      <w:proofErr w:type="spellEnd"/>
      <w:r w:rsidRPr="00AE02EE">
        <w:rPr>
          <w:rFonts w:cs="Arial"/>
          <w:szCs w:val="19"/>
        </w:rPr>
        <w:t xml:space="preserve"> kontrola“:</w:t>
      </w:r>
    </w:p>
    <w:p w14:paraId="6E8FC2D5" w14:textId="77777777" w:rsidR="00AE02EE" w:rsidRPr="00AE02EE" w:rsidRDefault="00AE02EE" w:rsidP="00151D4D">
      <w:pPr>
        <w:numPr>
          <w:ilvl w:val="0"/>
          <w:numId w:val="87"/>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208F5C1D"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w:t>
      </w:r>
      <w:del w:id="906" w:author="Andrea Bergmannová" w:date="2018-12-11T15:58:00Z">
        <w:r w:rsidRPr="0073389C" w:rsidDel="0006412C">
          <w:rPr>
            <w:rFonts w:cs="Arial"/>
            <w:szCs w:val="19"/>
            <w:u w:val="single"/>
          </w:rPr>
          <w:delText>rovnaká alebo vyššia</w:delText>
        </w:r>
      </w:del>
      <w:ins w:id="907" w:author="Andrea Bergmannová" w:date="2018-12-11T15:58:00Z">
        <w:r w:rsidR="0006412C">
          <w:rPr>
            <w:rFonts w:cs="Arial"/>
            <w:szCs w:val="19"/>
            <w:u w:val="single"/>
          </w:rPr>
          <w:t>nižšia</w:t>
        </w:r>
      </w:ins>
      <w:r w:rsidRPr="0073389C">
        <w:rPr>
          <w:rFonts w:cs="Arial"/>
          <w:szCs w:val="19"/>
          <w:u w:val="single"/>
        </w:rPr>
        <w:t xml:space="preserve"> ako </w:t>
      </w:r>
      <w:ins w:id="908" w:author="Andrea Bergmannová" w:date="2018-12-11T15:58:00Z">
        <w:r w:rsidR="0006412C" w:rsidRPr="0006412C">
          <w:rPr>
            <w:rFonts w:cs="Arial"/>
            <w:szCs w:val="19"/>
            <w:u w:val="single"/>
          </w:rPr>
          <w:t>pre nich relevantný finančný limit pre nadlimitnú zákazku</w:t>
        </w:r>
      </w:ins>
      <w:del w:id="909" w:author="Andrea Bergmannová" w:date="2018-12-11T15:58:00Z">
        <w:r w:rsidR="00120FED" w:rsidDel="0006412C">
          <w:rPr>
            <w:rFonts w:cs="Arial"/>
            <w:szCs w:val="19"/>
            <w:u w:val="single"/>
          </w:rPr>
          <w:delText>1</w:delText>
        </w:r>
        <w:r w:rsidR="002C5B49" w:rsidDel="0006412C">
          <w:rPr>
            <w:rFonts w:cs="Arial"/>
            <w:szCs w:val="19"/>
            <w:u w:val="single"/>
          </w:rPr>
          <w:delText>5</w:delText>
        </w:r>
        <w:r w:rsidR="00120FED" w:rsidDel="0006412C">
          <w:rPr>
            <w:rFonts w:cs="Arial"/>
            <w:szCs w:val="19"/>
            <w:u w:val="single"/>
          </w:rPr>
          <w:delText xml:space="preserve"> </w:delText>
        </w:r>
        <w:r w:rsidRPr="0073389C" w:rsidDel="0006412C">
          <w:rPr>
            <w:rFonts w:cs="Arial"/>
            <w:szCs w:val="19"/>
            <w:u w:val="single"/>
          </w:rPr>
          <w:delText>000 EUR (bez DPH)</w:delText>
        </w:r>
        <w:r w:rsidR="00662B41" w:rsidRPr="00662B41" w:rsidDel="0006412C">
          <w:rPr>
            <w:rFonts w:cs="Arial"/>
            <w:szCs w:val="19"/>
            <w:u w:val="single"/>
          </w:rPr>
          <w:delText xml:space="preserve"> )</w:delText>
        </w:r>
      </w:del>
      <w:r w:rsidR="00662B41" w:rsidRPr="00662B41">
        <w:rPr>
          <w:rFonts w:cs="Arial"/>
          <w:szCs w:val="19"/>
          <w:u w:val="single"/>
        </w:rPr>
        <w:t>.</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w:t>
      </w:r>
      <w:ins w:id="910" w:author="Andrea Bergmannová" w:date="2018-12-11T15:59:00Z">
        <w:r w:rsidR="0006412C" w:rsidRPr="0006412C">
          <w:rPr>
            <w:rFonts w:cs="Arial"/>
            <w:szCs w:val="19"/>
          </w:rPr>
          <w:t>(len do 31.12.2018 - do nadobudnutia účinnosti novely ZVO)</w:t>
        </w:r>
        <w:r w:rsidR="0006412C">
          <w:rPr>
            <w:rFonts w:cs="Arial"/>
            <w:szCs w:val="19"/>
          </w:rPr>
          <w:t xml:space="preserve"> </w:t>
        </w:r>
      </w:ins>
      <w:r w:rsidRPr="0073389C">
        <w:rPr>
          <w:rFonts w:cs="Arial"/>
          <w:szCs w:val="19"/>
        </w:rPr>
        <w:t>alebo poskytnutie služby bežne dostupných na trhu</w:t>
      </w:r>
      <w:ins w:id="911" w:author="Andrea Bergmannová" w:date="2018-12-11T15:59:00Z">
        <w:r w:rsidR="0006412C" w:rsidRPr="0006412C">
          <w:rPr>
            <w:rFonts w:cs="Arial"/>
            <w:szCs w:val="19"/>
          </w:rPr>
          <w:t xml:space="preserve"> okrem služby, ktorej predmetom je intelektuálne plnenie</w:t>
        </w:r>
      </w:ins>
      <w:r w:rsidRPr="0073389C">
        <w:rPr>
          <w:rFonts w:cs="Arial"/>
          <w:szCs w:val="19"/>
        </w:rPr>
        <w:t xml:space="preserve">.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lastRenderedPageBreak/>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w:t>
      </w:r>
      <w:proofErr w:type="spellStart"/>
      <w:r w:rsidRPr="008A2C57">
        <w:rPr>
          <w:rFonts w:cs="Arial"/>
          <w:szCs w:val="19"/>
          <w:lang w:eastAsia="sk-SK"/>
        </w:rPr>
        <w:t>VO</w:t>
      </w:r>
      <w:proofErr w:type="spellEnd"/>
      <w:r w:rsidRPr="008A2C57">
        <w:rPr>
          <w:rFonts w:cs="Arial"/>
          <w:szCs w:val="19"/>
          <w:lang w:eastAsia="sk-SK"/>
        </w:rPr>
        <w:t xml:space="preserve">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03C97470"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lastRenderedPageBreak/>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w:t>
      </w:r>
      <w:ins w:id="912" w:author="Andrea Bergmannová" w:date="2018-12-11T16:00:00Z">
        <w:r w:rsidR="0006412C">
          <w:rPr>
            <w:rFonts w:cs="Arial"/>
            <w:szCs w:val="19"/>
          </w:rPr>
          <w:t>vy</w:t>
        </w:r>
      </w:ins>
      <w:r w:rsidRPr="00672FF6">
        <w:rPr>
          <w:rFonts w:cs="Arial"/>
          <w:szCs w:val="19"/>
        </w:rPr>
        <w:t xml:space="preserve">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w:t>
      </w:r>
      <w:proofErr w:type="spellStart"/>
      <w:r w:rsidRPr="00927D81">
        <w:rPr>
          <w:rFonts w:cs="Arial"/>
          <w:szCs w:val="19"/>
        </w:rPr>
        <w:t>položkovitého</w:t>
      </w:r>
      <w:proofErr w:type="spellEnd"/>
      <w:r w:rsidRPr="00927D81">
        <w:rPr>
          <w:rFonts w:cs="Arial"/>
          <w:szCs w:val="19"/>
        </w:rPr>
        <w:t xml:space="preserve"> rozpočtu s uvedením jednotkových cien) tovarov, služieb a prác zo strany úspešného uchádzača, ktorým preukáže splnenie požiadaviek na predmet zákazky. Uvedený opis (</w:t>
      </w:r>
      <w:proofErr w:type="spellStart"/>
      <w:r w:rsidRPr="00927D81">
        <w:rPr>
          <w:rFonts w:cs="Arial"/>
          <w:szCs w:val="19"/>
        </w:rPr>
        <w:t>položkovitý</w:t>
      </w:r>
      <w:proofErr w:type="spellEnd"/>
      <w:r w:rsidRPr="00927D81">
        <w:rPr>
          <w:rFonts w:cs="Arial"/>
          <w:szCs w:val="19"/>
        </w:rPr>
        <w:t xml:space="preserve">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74404C0E" w14:textId="3035896F" w:rsidR="00A57973" w:rsidDel="0006412C" w:rsidRDefault="00A57973" w:rsidP="00A57973">
      <w:pPr>
        <w:tabs>
          <w:tab w:val="left" w:pos="1014"/>
        </w:tabs>
        <w:spacing w:before="120" w:after="120" w:line="288" w:lineRule="auto"/>
        <w:jc w:val="both"/>
        <w:rPr>
          <w:del w:id="913" w:author="Andrea Bergmannová" w:date="2018-12-11T16:00:00Z"/>
          <w:rFonts w:cs="Arial"/>
          <w:szCs w:val="19"/>
        </w:rPr>
      </w:pPr>
      <w:del w:id="914" w:author="Andrea Bergmannová" w:date="2018-12-11T16:00:00Z">
        <w:r w:rsidRPr="00672FF6" w:rsidDel="0006412C">
          <w:rPr>
            <w:rFonts w:cs="Arial"/>
            <w:szCs w:val="19"/>
          </w:rPr>
          <w:delText>Nakoľko účinnosť zmlúv uzavretých cez elektronické trhovisko, ktoré budú spolufinancované z fondov EÚ, je prepojená na výsledky kontroly VO zo strany poskytovateľa</w:delText>
        </w:r>
        <w:r w:rsidR="005E0D17" w:rsidDel="0006412C">
          <w:rPr>
            <w:rFonts w:cs="Arial"/>
            <w:szCs w:val="19"/>
          </w:rPr>
          <w:delText xml:space="preserve"> </w:delText>
        </w:r>
        <w:r w:rsidR="005E0D17" w:rsidRPr="005E0D17" w:rsidDel="0006412C">
          <w:rPr>
            <w:rFonts w:cs="Arial"/>
            <w:szCs w:val="19"/>
          </w:rPr>
          <w:delText>(</w:delText>
        </w:r>
        <w:r w:rsidR="005E0D17" w:rsidRPr="005E0D17" w:rsidDel="0006412C">
          <w:rPr>
            <w:rFonts w:cs="Arial"/>
            <w:b/>
            <w:szCs w:val="19"/>
          </w:rPr>
          <w:delText>uvedené neplatí v prípade zákazky, ktorej výdavky sú vykazované systémom zjednodušeného vykazovania výdavkov</w:delText>
        </w:r>
        <w:r w:rsidR="00AF619C" w:rsidDel="0006412C">
          <w:rPr>
            <w:rFonts w:cs="Arial"/>
            <w:b/>
            <w:szCs w:val="19"/>
          </w:rPr>
          <w:delText xml:space="preserve"> </w:delText>
        </w:r>
        <w:r w:rsidR="00AF619C" w:rsidRPr="00AF619C" w:rsidDel="0006412C">
          <w:rPr>
            <w:rFonts w:cs="Arial"/>
            <w:b/>
            <w:szCs w:val="19"/>
          </w:rPr>
          <w:delText>a pre zákazky vyhlásené podľa Obchodných podmienok elektronického trhoviska (OPET) verzia 3.3 a vyššie</w:delText>
        </w:r>
        <w:r w:rsidR="005E0D17" w:rsidRPr="00AF619C" w:rsidDel="0006412C">
          <w:rPr>
            <w:rFonts w:cs="Arial"/>
            <w:szCs w:val="19"/>
          </w:rPr>
          <w:delText>)</w:delText>
        </w:r>
        <w:r w:rsidRPr="00672FF6" w:rsidDel="0006412C">
          <w:rPr>
            <w:rFonts w:cs="Arial"/>
            <w:szCs w:val="19"/>
          </w:rPr>
          <w:delText xml:space="preserve">,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delText>
        </w:r>
      </w:del>
    </w:p>
    <w:p w14:paraId="0ABAB576" w14:textId="2BF3703A"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p>
    <w:p w14:paraId="57DC4D0D" w14:textId="77777777" w:rsidR="00B51264" w:rsidRPr="00672FF6" w:rsidRDefault="00B51264" w:rsidP="00A57973">
      <w:pPr>
        <w:tabs>
          <w:tab w:val="left" w:pos="1014"/>
        </w:tabs>
        <w:spacing w:before="120" w:after="120" w:line="288" w:lineRule="auto"/>
        <w:jc w:val="both"/>
        <w:rPr>
          <w:rFonts w:cs="Arial"/>
          <w:szCs w:val="19"/>
        </w:rPr>
      </w:pP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4FF3DBDF"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w:t>
      </w:r>
      <w:proofErr w:type="spellStart"/>
      <w:r w:rsidRPr="0073389C">
        <w:rPr>
          <w:rFonts w:cs="Arial"/>
          <w:szCs w:val="19"/>
        </w:rPr>
        <w:t>ante</w:t>
      </w:r>
      <w:proofErr w:type="spellEnd"/>
      <w:r w:rsidRPr="0073389C">
        <w:rPr>
          <w:rFonts w:cs="Arial"/>
          <w:szCs w:val="19"/>
        </w:rPr>
        <w:t xml:space="preserve"> kontrola“) a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(„štandardná ex-post kontrola“)</w:t>
      </w:r>
      <w:del w:id="915" w:author="Andrea Bergmannová" w:date="2018-12-11T16:00:00Z">
        <w:r w:rsidRPr="0073389C" w:rsidDel="0006412C">
          <w:rPr>
            <w:rFonts w:cs="Arial"/>
            <w:szCs w:val="19"/>
          </w:rPr>
          <w:delText xml:space="preserve"> a po jej zverejnení v </w:delText>
        </w:r>
        <w:r w:rsidR="00130936" w:rsidDel="0006412C">
          <w:rPr>
            <w:rFonts w:cs="Arial"/>
            <w:szCs w:val="19"/>
          </w:rPr>
          <w:delText>CRZ</w:delText>
        </w:r>
      </w:del>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w:t>
      </w:r>
      <w:proofErr w:type="spellStart"/>
      <w:r w:rsidRPr="0073389C">
        <w:rPr>
          <w:rFonts w:cs="Arial"/>
          <w:szCs w:val="19"/>
        </w:rPr>
        <w:t>ante</w:t>
      </w:r>
      <w:proofErr w:type="spellEnd"/>
      <w:r w:rsidRPr="0073389C">
        <w:rPr>
          <w:rFonts w:cs="Arial"/>
          <w:szCs w:val="19"/>
        </w:rPr>
        <w:t xml:space="preserv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lastRenderedPageBreak/>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w:t>
      </w:r>
      <w:proofErr w:type="spellStart"/>
      <w:r w:rsidRPr="0073389C">
        <w:rPr>
          <w:rFonts w:eastAsia="Times New Roman" w:cs="Arial"/>
          <w:color w:val="auto"/>
          <w:szCs w:val="19"/>
          <w:lang w:val="sk-SK" w:eastAsia="cs-CZ"/>
        </w:rPr>
        <w:t>print</w:t>
      </w:r>
      <w:proofErr w:type="spellEnd"/>
      <w:r w:rsidRPr="0073389C">
        <w:rPr>
          <w:rFonts w:eastAsia="Times New Roman" w:cs="Arial"/>
          <w:color w:val="auto"/>
          <w:szCs w:val="19"/>
          <w:lang w:val="sk-SK" w:eastAsia="cs-CZ"/>
        </w:rPr>
        <w:t xml:space="preserve"> </w:t>
      </w:r>
      <w:proofErr w:type="spellStart"/>
      <w:r w:rsidRPr="0073389C">
        <w:rPr>
          <w:rFonts w:eastAsia="Times New Roman" w:cs="Arial"/>
          <w:color w:val="auto"/>
          <w:szCs w:val="19"/>
          <w:lang w:val="sk-SK" w:eastAsia="cs-CZ"/>
        </w:rPr>
        <w:t>screen</w:t>
      </w:r>
      <w:proofErr w:type="spellEnd"/>
      <w:r w:rsidRPr="0073389C">
        <w:rPr>
          <w:rFonts w:eastAsia="Times New Roman" w:cs="Arial"/>
          <w:color w:val="auto"/>
          <w:szCs w:val="19"/>
          <w:lang w:val="sk-SK" w:eastAsia="cs-CZ"/>
        </w:rPr>
        <w:t>“).</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44E42A2"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ex-</w:t>
      </w:r>
      <w:proofErr w:type="spellStart"/>
      <w:r w:rsidR="00D519DF">
        <w:rPr>
          <w:rFonts w:cs="Arial"/>
          <w:szCs w:val="19"/>
        </w:rPr>
        <w:t>ante</w:t>
      </w:r>
      <w:proofErr w:type="spellEnd"/>
      <w:r w:rsidR="00D519DF">
        <w:rPr>
          <w:rFonts w:cs="Arial"/>
          <w:szCs w:val="19"/>
        </w:rPr>
        <w:t xml:space="preserv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1EF975D5"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tovar, stavebn</w:t>
      </w:r>
      <w:r w:rsidR="005E0D17">
        <w:rPr>
          <w:rFonts w:cs="Arial"/>
          <w:szCs w:val="19"/>
        </w:rPr>
        <w:t>á</w:t>
      </w:r>
      <w:r w:rsidRPr="005F329C">
        <w:rPr>
          <w:rFonts w:cs="Arial"/>
          <w:szCs w:val="19"/>
        </w:rPr>
        <w:t xml:space="preserve"> </w:t>
      </w:r>
      <w:r w:rsidR="005E0D17" w:rsidRPr="005F329C">
        <w:rPr>
          <w:rFonts w:cs="Arial"/>
          <w:szCs w:val="19"/>
        </w:rPr>
        <w:t>prác</w:t>
      </w:r>
      <w:r w:rsidR="005E0D17">
        <w:rPr>
          <w:rFonts w:cs="Arial"/>
          <w:szCs w:val="19"/>
        </w:rPr>
        <w:t>a</w:t>
      </w:r>
      <w:r w:rsidR="005E0D17" w:rsidRPr="005F329C">
        <w:rPr>
          <w:rFonts w:cs="Arial"/>
          <w:szCs w:val="19"/>
        </w:rPr>
        <w:t xml:space="preserve"> </w:t>
      </w:r>
      <w:r w:rsidRPr="005F329C">
        <w:rPr>
          <w:rFonts w:cs="Arial"/>
          <w:szCs w:val="19"/>
        </w:rPr>
        <w:t xml:space="preserve">alebo </w:t>
      </w:r>
      <w:r w:rsidR="005E0D17" w:rsidRPr="005F329C">
        <w:rPr>
          <w:rFonts w:cs="Arial"/>
          <w:szCs w:val="19"/>
        </w:rPr>
        <w:t>služb</w:t>
      </w:r>
      <w:r w:rsidR="005E0D17">
        <w:rPr>
          <w:rFonts w:cs="Arial"/>
          <w:szCs w:val="19"/>
        </w:rPr>
        <w:t>a</w:t>
      </w:r>
      <w:r w:rsidRPr="005F329C">
        <w:rPr>
          <w:rFonts w:cs="Arial"/>
          <w:szCs w:val="19"/>
        </w:rPr>
        <w:t xml:space="preserve">, ktorá </w:t>
      </w:r>
      <w:r w:rsidR="005E0D17">
        <w:rPr>
          <w:rFonts w:cs="Arial"/>
          <w:szCs w:val="19"/>
        </w:rPr>
        <w:t xml:space="preserve">je alebo </w:t>
      </w:r>
      <w:r w:rsidRPr="005F329C">
        <w:rPr>
          <w:rFonts w:cs="Arial"/>
          <w:szCs w:val="19"/>
        </w:rPr>
        <w:t>nie je bežne dostupná na trhu. V prípade, že predmetom obstarávania je tovar,</w:t>
      </w:r>
      <w:r>
        <w:rPr>
          <w:rFonts w:cs="Arial"/>
          <w:szCs w:val="19"/>
        </w:rPr>
        <w:t xml:space="preserve"> </w:t>
      </w:r>
      <w:r w:rsidRPr="005F329C">
        <w:rPr>
          <w:rFonts w:cs="Arial"/>
          <w:szCs w:val="19"/>
        </w:rPr>
        <w:t xml:space="preserve">stavebná práca alebo služba, ktorá je bežne dostupná na trhu, prijímateľ </w:t>
      </w:r>
      <w:r w:rsidR="005E0D17" w:rsidRPr="005E0D17">
        <w:rPr>
          <w:rFonts w:cs="Arial"/>
          <w:szCs w:val="19"/>
        </w:rPr>
        <w:t xml:space="preserve">má možnosť </w:t>
      </w:r>
      <w:r w:rsidRPr="005F329C">
        <w:rPr>
          <w:rFonts w:cs="Arial"/>
          <w:szCs w:val="19"/>
        </w:rPr>
        <w:t>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1B889D61"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iba v prípade, ak boli dodržané pravidlá a povinnosti uvádzané v tejto príručke a subsidiárne v SR EŠIF, ako aj v metodickom pokyne CKO č. 14 k zadávaniu zákaziek v hodnote nad </w:t>
      </w:r>
      <w:r w:rsidR="00474893">
        <w:rPr>
          <w:rFonts w:cs="Arial"/>
          <w:szCs w:val="19"/>
        </w:rPr>
        <w:t>1</w:t>
      </w:r>
      <w:r w:rsidRPr="00A57E12">
        <w:rPr>
          <w:rFonts w:cs="Arial"/>
          <w:szCs w:val="19"/>
        </w:rPr>
        <w:t>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r w:rsidR="005E0D17" w:rsidRPr="005E0D17">
        <w:rPr>
          <w:rFonts w:cs="Arial"/>
          <w:szCs w:val="19"/>
        </w:rPr>
        <w:t>postupovať podľa metodického pokynu CKO č. 5, ktorý upravuje postup pri určení finančných opráv za porušenie pravidiel a postupov VO</w:t>
      </w:r>
      <w:r w:rsidRPr="00A57E12">
        <w:rPr>
          <w:rFonts w:cs="Arial"/>
          <w:szCs w:val="19"/>
        </w:rPr>
        <w:t>.</w:t>
      </w:r>
    </w:p>
    <w:p w14:paraId="3FBB75E1" w14:textId="41DEE878" w:rsidR="005408C4" w:rsidRPr="005408C4" w:rsidDel="0006412C"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916" w:author="Andrea Bergmannová" w:date="2018-12-11T16:00:00Z"/>
          <w:rFonts w:cs="Arial"/>
          <w:szCs w:val="19"/>
        </w:rPr>
      </w:pPr>
      <w:del w:id="917" w:author="Andrea Bergmannová" w:date="2018-12-11T16:00:00Z">
        <w:r w:rsidRPr="005408C4" w:rsidDel="0006412C">
          <w:rPr>
            <w:rFonts w:cs="Arial"/>
            <w:szCs w:val="19"/>
          </w:rPr>
          <w:delText>(</w:delText>
        </w:r>
        <w:r w:rsidR="003C7C88" w:rsidDel="0006412C">
          <w:rPr>
            <w:rFonts w:cs="Arial"/>
            <w:szCs w:val="19"/>
          </w:rPr>
          <w:delText>P</w:delText>
        </w:r>
        <w:r w:rsidRPr="005408C4" w:rsidDel="0006412C">
          <w:rPr>
            <w:rFonts w:cs="Arial"/>
            <w:szCs w:val="19"/>
          </w:rPr>
          <w:delText xml:space="preserve">ríklad: </w:delText>
        </w:r>
        <w:r w:rsidR="004C7CA3" w:rsidDel="0006412C">
          <w:rPr>
            <w:rFonts w:cs="Arial"/>
            <w:szCs w:val="19"/>
          </w:rPr>
          <w:delText>P</w:delText>
        </w:r>
        <w:r w:rsidRPr="005408C4" w:rsidDel="0006412C">
          <w:rPr>
            <w:rFonts w:cs="Arial"/>
            <w:szCs w:val="19"/>
          </w:rPr>
          <w:delText>rijímateľ zverejnil výzvu na predkladanie ponúk na svojom webovom sídle, ale nezaslal informáciu o tomto zverejnení na osobitný mailový kontakt zakazkycko@vlada.gov.sk, poskytovateľ uplatní finančnú opravu 25 % podľa typu porušenia č. 1 z prílohy č. 2 k metodickému pokynu CKO č. 5).</w:delText>
        </w:r>
      </w:del>
    </w:p>
    <w:p w14:paraId="3D47A78A" w14:textId="15A5FE59"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Určenie finančných opráv sa riadi pravidlami, ktoré sú platné v čase vypracovania návrhu správy z kontroly, resp. návrhu čiastkovej správy z kontroly.</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4DF8E31E" w:rsidR="001B3386" w:rsidDel="0006412C" w:rsidRDefault="001B3386" w:rsidP="001B3386">
      <w:pPr>
        <w:tabs>
          <w:tab w:val="left" w:pos="1014"/>
        </w:tabs>
        <w:spacing w:before="120" w:after="120" w:line="288" w:lineRule="auto"/>
        <w:jc w:val="both"/>
        <w:rPr>
          <w:del w:id="918" w:author="Andrea Bergmannová" w:date="2018-12-11T16:00:00Z"/>
          <w:rFonts w:cs="Arial"/>
          <w:szCs w:val="19"/>
        </w:rPr>
      </w:pPr>
      <w:del w:id="919" w:author="Andrea Bergmannová" w:date="2018-12-11T16:00:00Z">
        <w:r w:rsidRPr="00770764" w:rsidDel="0006412C">
          <w:rPr>
            <w:rFonts w:cs="Arial"/>
            <w:szCs w:val="19"/>
          </w:rPr>
          <w:delText>Lehota na výkon kontroly VO je 20 pracovných dní od doručenia dokumentácie prijímateľom.</w:delText>
        </w:r>
      </w:del>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033B2019"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w:t>
      </w:r>
      <w:r w:rsidRPr="00FF3561">
        <w:rPr>
          <w:rFonts w:cs="Arial"/>
          <w:szCs w:val="19"/>
        </w:rPr>
        <w:lastRenderedPageBreak/>
        <w:t xml:space="preserve">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B8687C">
        <w:rPr>
          <w:rFonts w:cs="Arial"/>
          <w:szCs w:val="19"/>
        </w:rPr>
        <w:t>ŽoP</w:t>
      </w:r>
      <w:proofErr w:type="spellEnd"/>
      <w:r w:rsidRPr="00B8687C">
        <w:rPr>
          <w:rFonts w:cs="Arial"/>
          <w:szCs w:val="19"/>
        </w:rPr>
        <w:t>.</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Nepripustenie do financovania znamená, že všetky výdavky v prípade, že budú zahrnuté v </w:t>
      </w:r>
      <w:proofErr w:type="spellStart"/>
      <w:r w:rsidRPr="00703E20">
        <w:rPr>
          <w:rFonts w:cs="Arial"/>
          <w:szCs w:val="19"/>
          <w:lang w:eastAsia="x-none"/>
        </w:rPr>
        <w:t>ŽoP</w:t>
      </w:r>
      <w:proofErr w:type="spellEnd"/>
      <w:r w:rsidRPr="00703E20">
        <w:rPr>
          <w:rFonts w:cs="Arial"/>
          <w:szCs w:val="19"/>
          <w:lang w:eastAsia="x-none"/>
        </w:rPr>
        <w:t xml:space="preserve">,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061C3B6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ins w:id="920" w:author="Andrea Bergmannová" w:date="2018-12-11T16:01:00Z">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ins>
      <w:r w:rsidRPr="0073389C">
        <w:rPr>
          <w:rFonts w:cs="Arial"/>
          <w:szCs w:val="19"/>
          <w:lang w:val="sk-SK"/>
        </w:rPr>
        <w:t xml:space="preserve">, ktorých predpokladaná hodnota bez DPH sa rovná, alebo presahuje </w:t>
      </w:r>
      <w:r w:rsidR="005E0D17">
        <w:rPr>
          <w:rFonts w:cs="Arial"/>
          <w:szCs w:val="19"/>
          <w:lang w:val="sk-SK"/>
        </w:rPr>
        <w:t>1</w:t>
      </w:r>
      <w:r w:rsidRPr="0073389C">
        <w:rPr>
          <w:rFonts w:cs="Arial"/>
          <w:szCs w:val="19"/>
          <w:lang w:val="sk-SK"/>
        </w:rPr>
        <w:t xml:space="preserve">5 000 EUR (ďalej len „zákazky nad </w:t>
      </w:r>
      <w:r w:rsidR="005E0D17">
        <w:rPr>
          <w:rFonts w:cs="Arial"/>
          <w:szCs w:val="19"/>
          <w:lang w:val="sk-SK"/>
        </w:rPr>
        <w:t>1</w:t>
      </w:r>
      <w:r w:rsidRPr="0073389C">
        <w:rPr>
          <w:rFonts w:cs="Arial"/>
          <w:szCs w:val="19"/>
          <w:lang w:val="sk-SK"/>
        </w:rPr>
        <w:t xml:space="preserve">5 000 EUR“); </w:t>
      </w:r>
    </w:p>
    <w:p w14:paraId="7A55D332" w14:textId="2064B12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ins w:id="921" w:author="Andrea Bergmannová" w:date="2018-12-11T16:01:00Z">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ins>
      <w:r w:rsidRPr="0073389C">
        <w:rPr>
          <w:rFonts w:cs="Arial"/>
          <w:szCs w:val="19"/>
          <w:lang w:val="sk-SK"/>
        </w:rPr>
        <w:t xml:space="preserve">, ktorých predpokladaná hodnota bez DPH je nižšia ako </w:t>
      </w:r>
      <w:r w:rsidR="005E0D17">
        <w:rPr>
          <w:rFonts w:cs="Arial"/>
          <w:szCs w:val="19"/>
          <w:lang w:val="sk-SK"/>
        </w:rPr>
        <w:t>1</w:t>
      </w:r>
      <w:r w:rsidRPr="0073389C">
        <w:rPr>
          <w:rFonts w:cs="Arial"/>
          <w:szCs w:val="19"/>
          <w:lang w:val="sk-SK"/>
        </w:rPr>
        <w:t xml:space="preserve">5 000 EUR (ďalej len „zákazky do </w:t>
      </w:r>
      <w:r w:rsidR="005E0D17">
        <w:rPr>
          <w:rFonts w:cs="Arial"/>
          <w:szCs w:val="19"/>
          <w:lang w:val="sk-SK"/>
        </w:rPr>
        <w:t>1</w:t>
      </w:r>
      <w:r w:rsidRPr="0073389C">
        <w:rPr>
          <w:rFonts w:cs="Arial"/>
          <w:szCs w:val="19"/>
          <w:lang w:val="sk-SK"/>
        </w:rPr>
        <w:t>5 000 EUR“)</w:t>
      </w:r>
      <w:r w:rsidR="000E2751">
        <w:rPr>
          <w:rFonts w:cs="Arial"/>
          <w:szCs w:val="19"/>
          <w:lang w:val="sk-SK"/>
        </w:rPr>
        <w:t>.</w:t>
      </w:r>
      <w:r w:rsidRPr="0073389C">
        <w:rPr>
          <w:rFonts w:cs="Arial"/>
          <w:szCs w:val="19"/>
          <w:lang w:val="sk-SK"/>
        </w:rPr>
        <w:t xml:space="preserve"> </w:t>
      </w:r>
    </w:p>
    <w:p w14:paraId="15FB5CE2" w14:textId="10300C1C" w:rsidR="009F4290" w:rsidRDefault="00A238CC" w:rsidP="009D7F63">
      <w:pPr>
        <w:tabs>
          <w:tab w:val="left" w:pos="1014"/>
        </w:tabs>
        <w:spacing w:before="120" w:after="120" w:line="288" w:lineRule="auto"/>
        <w:jc w:val="both"/>
        <w:rPr>
          <w:ins w:id="922" w:author="Andrea Bergmannová" w:date="2018-12-11T16:01:00Z"/>
          <w:b/>
        </w:rPr>
      </w:pPr>
      <w:r w:rsidRPr="00A238CC">
        <w:rPr>
          <w:b/>
        </w:rPr>
        <w:t>Delenie zákaziek s nízkou hodnotou na zákazky nad 15 000 EUR a zákazky do 15 000 EUR je platné a účinné od 08.09.2017 na základe plošnej výnimky, ktorú vydal CKO.</w:t>
      </w:r>
    </w:p>
    <w:p w14:paraId="6D27D528" w14:textId="77777777" w:rsidR="0006412C" w:rsidRPr="0006412C" w:rsidRDefault="0006412C" w:rsidP="0006412C">
      <w:pPr>
        <w:tabs>
          <w:tab w:val="left" w:pos="1014"/>
        </w:tabs>
        <w:spacing w:before="120" w:after="120" w:line="288" w:lineRule="auto"/>
        <w:jc w:val="both"/>
        <w:rPr>
          <w:ins w:id="923" w:author="Andrea Bergmannová" w:date="2018-12-11T16:01:00Z"/>
          <w:b/>
        </w:rPr>
      </w:pPr>
      <w:ins w:id="924" w:author="Andrea Bergmannová" w:date="2018-12-11T16:01:00Z">
        <w:r w:rsidRPr="0006412C">
          <w:rPr>
            <w:rPrChange w:id="925" w:author="Andrea Bergmannová" w:date="2018-12-11T16:01:00Z">
              <w:rPr>
                <w:b/>
              </w:rPr>
            </w:rPrChange>
          </w:rPr>
          <w:t>Lehota na výkon kontroly VO je</w:t>
        </w:r>
        <w:r w:rsidRPr="0006412C">
          <w:rPr>
            <w:b/>
          </w:rPr>
          <w:t xml:space="preserve"> 20 pracovných dní </w:t>
        </w:r>
        <w:r w:rsidRPr="0006412C">
          <w:rPr>
            <w:rPrChange w:id="926" w:author="Andrea Bergmannová" w:date="2018-12-11T16:02:00Z">
              <w:rPr>
                <w:b/>
              </w:rPr>
            </w:rPrChange>
          </w:rPr>
          <w:t>v prípade zákaziek nad 15 000 EUR</w:t>
        </w:r>
        <w:r w:rsidRPr="0006412C">
          <w:rPr>
            <w:b/>
          </w:rPr>
          <w:t xml:space="preserve"> a 15 pracovných dní v prípade </w:t>
        </w:r>
        <w:r w:rsidRPr="0006412C">
          <w:rPr>
            <w:rPrChange w:id="927" w:author="Andrea Bergmannová" w:date="2018-12-11T16:02:00Z">
              <w:rPr>
                <w:b/>
              </w:rPr>
            </w:rPrChange>
          </w:rPr>
          <w:t>zákaziek do 15 000 EUR.</w:t>
        </w:r>
      </w:ins>
    </w:p>
    <w:p w14:paraId="09FD0CAD" w14:textId="73C0476D" w:rsidR="0006412C" w:rsidDel="0006412C" w:rsidRDefault="0006412C" w:rsidP="009D7F63">
      <w:pPr>
        <w:tabs>
          <w:tab w:val="left" w:pos="1014"/>
        </w:tabs>
        <w:spacing w:before="120" w:after="120" w:line="288" w:lineRule="auto"/>
        <w:jc w:val="both"/>
        <w:rPr>
          <w:del w:id="928" w:author="Andrea Bergmannová" w:date="2018-12-11T16:02:00Z"/>
          <w:b/>
        </w:rPr>
      </w:pPr>
    </w:p>
    <w:p w14:paraId="5EB168E4" w14:textId="7F350860"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w:t>
      </w:r>
      <w:r w:rsidRPr="009F4290">
        <w:lastRenderedPageBreak/>
        <w:t xml:space="preserve">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w:t>
      </w:r>
      <w:ins w:id="929" w:author="Andrea Bergmannová" w:date="2018-12-11T16:02:00Z">
        <w:r w:rsidR="0006412C" w:rsidRPr="0006412C">
          <w:t>kód projektu v ITMS2014+ (ak relevantné)</w:t>
        </w:r>
        <w:r w:rsidR="0006412C">
          <w:t xml:space="preserve">, </w:t>
        </w:r>
      </w:ins>
      <w:r w:rsidRPr="009F4290">
        <w:t>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0C28BE57" w14:textId="77777777" w:rsidR="0006412C" w:rsidRPr="0006412C" w:rsidRDefault="0006412C" w:rsidP="0006412C">
      <w:pPr>
        <w:tabs>
          <w:tab w:val="left" w:pos="1014"/>
        </w:tabs>
        <w:spacing w:before="120" w:after="120" w:line="288" w:lineRule="auto"/>
        <w:jc w:val="both"/>
        <w:rPr>
          <w:ins w:id="930" w:author="Andrea Bergmannová" w:date="2018-12-11T16:06:00Z"/>
        </w:rPr>
      </w:pPr>
      <w:ins w:id="931" w:author="Andrea Bergmannová" w:date="2018-12-11T16:06:00Z">
        <w:r w:rsidRPr="0006412C">
          <w:t xml:space="preserve">V rámci finančnej kontroly zákaziek nad 15 000 EUR môže poskytovateľ vykonať kontrolu VO ako súčasť kontroly predmetného výdavku v rámci </w:t>
        </w:r>
        <w:proofErr w:type="spellStart"/>
        <w:r w:rsidRPr="0006412C">
          <w:t>ŽoP</w:t>
        </w:r>
        <w:proofErr w:type="spellEnd"/>
        <w:r w:rsidRPr="0006412C">
          <w:t xml:space="preserve">, kde poskytovateľ overí dodržanie pravidiel na zadávanie tohto typu zákazky v zmysle tejto kapitoly. Uvedeným nie je dotknutá povinnosť kontroly oprávnenosti výdavku v rámci kontroly deklarovaných výdavkov prijímateľa vo fáze </w:t>
        </w:r>
        <w:proofErr w:type="spellStart"/>
        <w:r w:rsidRPr="0006412C">
          <w:t>ŽoP</w:t>
        </w:r>
        <w:proofErr w:type="spellEnd"/>
        <w:r w:rsidRPr="0006412C">
          <w:t>.</w:t>
        </w:r>
      </w:ins>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0ACC49DB" w:rsidR="009D7F63" w:rsidRPr="0073389C" w:rsidRDefault="009D7F63" w:rsidP="009D7F63">
      <w:pPr>
        <w:tabs>
          <w:tab w:val="left" w:pos="1014"/>
        </w:tabs>
        <w:spacing w:before="120" w:after="120" w:line="288" w:lineRule="auto"/>
        <w:jc w:val="both"/>
        <w:rPr>
          <w:b/>
        </w:rPr>
      </w:pPr>
      <w:r w:rsidRPr="0073389C">
        <w:rPr>
          <w:b/>
        </w:rPr>
        <w:t xml:space="preserve">Zákazky nad </w:t>
      </w:r>
      <w:r w:rsidR="004A5C0C">
        <w:rPr>
          <w:b/>
        </w:rPr>
        <w:t>1</w:t>
      </w:r>
      <w:r w:rsidRPr="0073389C">
        <w:rPr>
          <w:b/>
        </w:rPr>
        <w:t>5 000 EUR</w:t>
      </w:r>
    </w:p>
    <w:p w14:paraId="4C8B1BB2" w14:textId="3D86295A" w:rsidR="004A5C0C" w:rsidDel="0006412C" w:rsidRDefault="004A5C0C" w:rsidP="009D7F63">
      <w:pPr>
        <w:tabs>
          <w:tab w:val="left" w:pos="1014"/>
        </w:tabs>
        <w:spacing w:before="120" w:after="120" w:line="288" w:lineRule="auto"/>
        <w:jc w:val="both"/>
        <w:rPr>
          <w:del w:id="932" w:author="Andrea Bergmannová" w:date="2018-12-11T16:06:00Z"/>
        </w:rPr>
      </w:pPr>
      <w:del w:id="933" w:author="Andrea Bergmannová" w:date="2018-12-11T16:06:00Z">
        <w:r w:rsidRPr="004A5C0C" w:rsidDel="0006412C">
          <w:delText xml:space="preserve">Zákazky nad 15 000 </w:delText>
        </w:r>
        <w:r w:rsidR="00A15E8E" w:rsidDel="0006412C">
          <w:delText>EUR</w:delText>
        </w:r>
        <w:r w:rsidR="00A15E8E" w:rsidRPr="004A5C0C" w:rsidDel="0006412C">
          <w:delText xml:space="preserve"> </w:delText>
        </w:r>
        <w:r w:rsidRPr="004A5C0C" w:rsidDel="0006412C">
          <w:delText>na účely tejto kapitoly sú zákazky s nízkymi hodnotami podľa § 117 ZVO na tovary, stavebné práce alebo služby</w:delText>
        </w:r>
      </w:del>
    </w:p>
    <w:p w14:paraId="7A55D335" w14:textId="73227FBB" w:rsidR="009D7F63" w:rsidRPr="0073389C" w:rsidRDefault="009D7F63" w:rsidP="009D7F63">
      <w:pPr>
        <w:tabs>
          <w:tab w:val="left" w:pos="1014"/>
        </w:tabs>
        <w:spacing w:before="120" w:after="120" w:line="288" w:lineRule="auto"/>
        <w:jc w:val="both"/>
      </w:pPr>
      <w:r w:rsidRPr="0073389C">
        <w:t xml:space="preserve">Ak ide o zákazky nad </w:t>
      </w:r>
      <w:r w:rsidR="004A5C0C">
        <w:t>1</w:t>
      </w:r>
      <w:r w:rsidRPr="0073389C">
        <w:t xml:space="preserve">5 000 EUR a zároveň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D090E95" w14:textId="4500F382" w:rsidR="00F877F0" w:rsidDel="0006412C" w:rsidRDefault="00F877F0" w:rsidP="0006412C">
      <w:pPr>
        <w:tabs>
          <w:tab w:val="left" w:pos="1014"/>
        </w:tabs>
        <w:spacing w:before="120" w:after="120" w:line="288" w:lineRule="auto"/>
        <w:jc w:val="both"/>
        <w:rPr>
          <w:del w:id="934" w:author="Andrea Bergmannová" w:date="2018-12-11T16:06:00Z"/>
        </w:rPr>
      </w:pPr>
      <w:r w:rsidRPr="0073389C">
        <w:rPr>
          <w:color w:val="FF0000"/>
        </w:rPr>
        <w:t xml:space="preserve"> </w:t>
      </w:r>
      <w:del w:id="935" w:author="Andrea Bergmannová" w:date="2018-12-11T16:06:00Z">
        <w:r w:rsidRPr="0073389C" w:rsidDel="0006412C">
          <w:delText xml:space="preserve">V prípade, že </w:delText>
        </w:r>
        <w:r w:rsidR="004A5C0C" w:rsidRPr="004A5C0C" w:rsidDel="0006412C">
          <w:delText xml:space="preserve">ide o zákazky nad 15 000 EUR, ktorých </w:delText>
        </w:r>
        <w:r w:rsidRPr="0073389C" w:rsidDel="0006412C">
          <w:delText xml:space="preserve">predmetom obstarávania je tovar, stavebná práca alebo služba, ktorá je bežne dostupná na trhu, prijímateľ </w:delText>
        </w:r>
        <w:r w:rsidR="004A5C0C" w:rsidDel="0006412C">
          <w:delText>môže</w:delText>
        </w:r>
        <w:r w:rsidRPr="0073389C" w:rsidDel="0006412C">
          <w:delText xml:space="preserve"> zadávať zákazku prostredníctvom elektronického trhoviska podľa § </w:delText>
        </w:r>
        <w:r w:rsidR="0058112B" w:rsidDel="0006412C">
          <w:delText>108</w:delText>
        </w:r>
        <w:r w:rsidR="0058112B" w:rsidRPr="0073389C" w:rsidDel="0006412C">
          <w:delText xml:space="preserve"> </w:delText>
        </w:r>
        <w:r w:rsidRPr="0073389C" w:rsidDel="0006412C">
          <w:delText>ods. 1 písm. a) ZVO a</w:delText>
        </w:r>
        <w:r w:rsidR="004A5C0C" w:rsidDel="0006412C">
          <w:delText>lebo</w:delText>
        </w:r>
        <w:r w:rsidRPr="0073389C" w:rsidDel="0006412C">
          <w:delText xml:space="preserve"> </w:delText>
        </w:r>
        <w:r w:rsidR="004A5C0C" w:rsidRPr="004A5C0C" w:rsidDel="0006412C">
          <w:delText>podľa § 113 až 116 ZVO</w:delText>
        </w:r>
        <w:r w:rsidRPr="0073389C" w:rsidDel="0006412C">
          <w:delText xml:space="preserve"> nie postupmi uvedenými v tejto kapitole.</w:delText>
        </w:r>
      </w:del>
    </w:p>
    <w:p w14:paraId="29E98F48" w14:textId="700DA1FE" w:rsidR="00A238CC" w:rsidRPr="0073389C" w:rsidDel="0006412C" w:rsidRDefault="00A238CC" w:rsidP="0006412C">
      <w:pPr>
        <w:tabs>
          <w:tab w:val="left" w:pos="1014"/>
        </w:tabs>
        <w:spacing w:before="120" w:after="120" w:line="288" w:lineRule="auto"/>
        <w:jc w:val="both"/>
        <w:rPr>
          <w:del w:id="936" w:author="Andrea Bergmannová" w:date="2018-12-11T16:06:00Z"/>
        </w:rPr>
      </w:pPr>
      <w:del w:id="937" w:author="Andrea Bergmannová" w:date="2018-12-11T16:06:00Z">
        <w:r w:rsidRPr="00A238CC" w:rsidDel="0006412C">
          <w:delText>Pravidlá pre zadávanie zákaziek nad 15 000 EUR sa týkajú aj zákaziek s nízkou hodnotou na dodanie tovaru, uskutočnenie stavebných prác a poskytnutie služieb, ktoré sú bežne dostupné na trhu, ak sú zadávané prijímateľom podľa § 8 ZVO a ich predpokladaná hodnota je rovnaká alebo vyššia ako 15 000 EUR.</w:delText>
        </w:r>
      </w:del>
    </w:p>
    <w:p w14:paraId="7A55D336" w14:textId="239723F5" w:rsidR="009D7F63" w:rsidRPr="004A5C0C" w:rsidRDefault="004A5C0C">
      <w:pPr>
        <w:tabs>
          <w:tab w:val="left" w:pos="1014"/>
        </w:tabs>
        <w:spacing w:before="120" w:after="120" w:line="288" w:lineRule="auto"/>
        <w:jc w:val="both"/>
        <w:rPr>
          <w:rFonts w:cs="Arial"/>
          <w:szCs w:val="19"/>
        </w:rPr>
        <w:pPrChange w:id="938" w:author="Andrea Bergmannová" w:date="2018-12-11T16:06:00Z">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pPrChange>
      </w:pPr>
      <w:del w:id="939" w:author="Andrea Bergmannová" w:date="2018-12-11T16:06:00Z">
        <w:r w:rsidRPr="004A5C0C" w:rsidDel="0006412C">
          <w:rPr>
            <w:rFonts w:cs="Arial"/>
            <w:b/>
            <w:i/>
            <w:szCs w:val="19"/>
          </w:rPr>
          <w:delText xml:space="preserve">Dôležité upozornenie: </w:delText>
        </w:r>
        <w:r w:rsidRPr="004A5C0C" w:rsidDel="0006412C">
          <w:rPr>
            <w:rFonts w:cs="Arial"/>
            <w:szCs w:val="19"/>
          </w:rPr>
          <w:delText xml:space="preserve">Pri zákazke bežne dostupnej na trhu (na </w:delText>
        </w:r>
        <w:r w:rsidRPr="00487653" w:rsidDel="0006412C">
          <w:rPr>
            <w:rFonts w:cs="Arial"/>
            <w:szCs w:val="19"/>
          </w:rPr>
          <w:delText>náklade testu bežnej dostupnosti), bez ohľadu na to, či sa použije elektronické trhovisko alebo „papierové“ zadávanie podlimitnej zákazky cez Vestník verejného obstarávania, je spoločný spodný limit 15 000 EUR bez DPH. Rozdiel je v tom, že do 31.10.2017 bol prijímateľ pri zákazkách bežne dostupných na trhu s predpokladanou hodnotou rovnakou alebo vyššou ako 15 000 EUR bez DPH povinný použiť elektronické trhovisko. Po 01.11.2017 sa prijímateľ môže rozhodnúť medzi 2 postupmi, pričom alternatívou voči zadávaniu zákazky s využitím elektronického trhoviska je zadávanie podlimitnej zákazky bez využitia elektronického trhoviska.</w:delText>
        </w:r>
      </w:del>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62A6B95D" w14:textId="1941D307" w:rsidR="00890AFF"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del w:id="940" w:author="Andrea Bergmannová" w:date="2018-12-11T16:07:00Z">
        <w:r w:rsidR="00B32509" w:rsidDel="0006412C">
          <w:delText xml:space="preserve">predloženie </w:delText>
        </w:r>
      </w:del>
      <w:ins w:id="941" w:author="Andrea Bergmannová" w:date="2018-12-11T16:07:00Z">
        <w:r w:rsidR="0006412C">
          <w:t xml:space="preserve">predkladanie </w:t>
        </w:r>
      </w:ins>
      <w:del w:id="942" w:author="Andrea Bergmannová" w:date="2018-12-11T16:07:00Z">
        <w:r w:rsidR="00B32509" w:rsidDel="0006412C">
          <w:delText>ponuky</w:delText>
        </w:r>
        <w:r w:rsidR="00B32509" w:rsidRPr="0073389C" w:rsidDel="0006412C">
          <w:delText xml:space="preserve"> </w:delText>
        </w:r>
      </w:del>
      <w:ins w:id="943" w:author="Andrea Bergmannová" w:date="2018-12-11T16:07:00Z">
        <w:r w:rsidR="0006412C">
          <w:t>ponúk</w:t>
        </w:r>
        <w:r w:rsidR="0006412C" w:rsidRPr="0073389C">
          <w:t xml:space="preserve"> </w:t>
        </w:r>
      </w:ins>
      <w:del w:id="944" w:author="Andrea Bergmannová" w:date="2018-12-11T16:07:00Z">
        <w:r w:rsidRPr="0073389C" w:rsidDel="0006412C">
          <w:delText xml:space="preserve">zverejní </w:delText>
        </w:r>
      </w:del>
      <w:ins w:id="945" w:author="Andrea Bergmannová" w:date="2018-12-11T16:07:00Z">
        <w:r w:rsidR="0006412C">
          <w:t>je</w:t>
        </w:r>
        <w:r w:rsidR="0006412C" w:rsidRPr="0073389C">
          <w:t xml:space="preserve"> </w:t>
        </w:r>
      </w:ins>
      <w:r w:rsidRPr="0073389C">
        <w:t xml:space="preserve">prijímateľ </w:t>
      </w:r>
      <w:ins w:id="946" w:author="Andrea Bergmannová" w:date="2018-12-11T16:07:00Z">
        <w:r w:rsidR="0006412C">
          <w:t xml:space="preserve">povinný zverejniť </w:t>
        </w:r>
      </w:ins>
      <w:r w:rsidRPr="0073389C">
        <w:t xml:space="preserve">na svojom webovom sídle </w:t>
      </w:r>
      <w:r w:rsidR="00B32509" w:rsidRPr="00B32509">
        <w:t xml:space="preserve">alebo inom vhodnom webovom sídle </w:t>
      </w:r>
      <w:ins w:id="947" w:author="Andrea Bergmannová" w:date="2018-12-11T16:08:00Z">
        <w:r w:rsidR="0006412C" w:rsidRPr="0006412C">
          <w:t xml:space="preserve">(ak nedisponuje vlastným webovým </w:t>
        </w:r>
        <w:r w:rsidR="0006412C" w:rsidRPr="0006412C">
          <w:lastRenderedPageBreak/>
          <w:t>sídlom). Minimálna lehota na predkladanie ponúk je</w:t>
        </w:r>
        <w:r w:rsidR="0006412C" w:rsidRPr="0006412C" w:rsidDel="0006412C">
          <w:t xml:space="preserve"> </w:t>
        </w:r>
      </w:ins>
      <w:del w:id="948" w:author="Andrea Bergmannová" w:date="2018-12-11T16:08:00Z">
        <w:r w:rsidR="00B32509" w:rsidRPr="00B32509" w:rsidDel="0006412C">
          <w:delText>alebo v printových médiách</w:delText>
        </w:r>
        <w:r w:rsidR="00B32509" w:rsidRPr="00B32509" w:rsidDel="0006412C">
          <w:rPr>
            <w:b/>
          </w:rPr>
          <w:delText xml:space="preserve"> </w:delText>
        </w:r>
      </w:del>
      <w:r w:rsidRPr="0073389C">
        <w:rPr>
          <w:b/>
        </w:rPr>
        <w:t>minimálne 5</w:t>
      </w:r>
      <w:r w:rsidR="00275D14" w:rsidRPr="00275D14">
        <w:t xml:space="preserve"> </w:t>
      </w:r>
      <w:del w:id="949" w:author="Andrea Bergmannová" w:date="2018-12-11T16:08:00Z">
        <w:r w:rsidR="00275D14" w:rsidRPr="00275D14" w:rsidDel="0006412C">
          <w:rPr>
            <w:b/>
          </w:rPr>
          <w:delText>celých</w:delText>
        </w:r>
        <w:r w:rsidRPr="0073389C" w:rsidDel="0006412C">
          <w:rPr>
            <w:b/>
          </w:rPr>
          <w:delText xml:space="preserve"> </w:delText>
        </w:r>
      </w:del>
      <w:r w:rsidRPr="0073389C">
        <w:rPr>
          <w:b/>
        </w:rPr>
        <w:t xml:space="preserve">pracovných dní </w:t>
      </w:r>
      <w:ins w:id="950" w:author="Andrea Bergmannová" w:date="2018-12-11T16:08:00Z">
        <w:r w:rsidR="0006412C" w:rsidRPr="0006412C">
          <w:rPr>
            <w:b/>
          </w:rPr>
          <w:t>odo dňa zverejnenia výzvy na predkladanie ponúk na webovom sídle prijímateľa alebo inom vhodnom webovom sídle</w:t>
        </w:r>
        <w:r w:rsidR="0006412C">
          <w:rPr>
            <w:b/>
          </w:rPr>
          <w:t>,</w:t>
        </w:r>
      </w:ins>
      <w:del w:id="951" w:author="Andrea Bergmannová" w:date="2018-12-11T16:08:00Z">
        <w:r w:rsidRPr="0073389C" w:rsidDel="0006412C">
          <w:rPr>
            <w:b/>
          </w:rPr>
          <w:delText xml:space="preserve">pred dňom </w:delText>
        </w:r>
        <w:r w:rsidR="00950C3C" w:rsidDel="0006412C">
          <w:rPr>
            <w:b/>
          </w:rPr>
          <w:delText xml:space="preserve">uplynutia lehoty na </w:delText>
        </w:r>
        <w:r w:rsidRPr="0073389C" w:rsidDel="0006412C">
          <w:rPr>
            <w:b/>
          </w:rPr>
          <w:delText>predkladani</w:delText>
        </w:r>
        <w:r w:rsidR="00950C3C" w:rsidDel="0006412C">
          <w:rPr>
            <w:b/>
          </w:rPr>
          <w:delText>e</w:delText>
        </w:r>
        <w:r w:rsidRPr="0073389C" w:rsidDel="0006412C">
          <w:rPr>
            <w:b/>
          </w:rPr>
          <w:delText xml:space="preserve"> ponúk</w:delText>
        </w:r>
        <w:r w:rsidR="00B1362E" w:rsidRPr="00B1362E" w:rsidDel="0006412C">
          <w:rPr>
            <w:b/>
          </w:rPr>
          <w:delText>,</w:delText>
        </w:r>
      </w:del>
      <w:r w:rsidR="00B1362E" w:rsidRPr="00B1362E">
        <w:rPr>
          <w:b/>
        </w:rPr>
        <w:t xml:space="preserve"> pričom</w:t>
      </w:r>
      <w:r w:rsidRPr="0073389C">
        <w:t xml:space="preserve"> </w:t>
      </w:r>
      <w:del w:id="952" w:author="Andrea Bergmannová" w:date="2018-12-11T16:09:00Z">
        <w:r w:rsidR="00B1362E" w:rsidRPr="00B1362E" w:rsidDel="0006412C">
          <w:delText>(príklad: ak prijímateľ zverejní výzvu na predkladanie ponúk v utorok, minimálna lehota na predkladanie ponúk uplynie budúci týždeň v stredu za predpokladu, že nejde o pracovný týždeň, v rámci ktorého je štátny sviatok)</w:delText>
        </w:r>
        <w:r w:rsidR="00B1362E" w:rsidDel="0006412C">
          <w:delText xml:space="preserve"> </w:delText>
        </w:r>
      </w:del>
      <w:r w:rsidRPr="0073389C">
        <w:t xml:space="preserve">do lehoty sa nezapočítava deň zverejnenia a zdokumentuje </w:t>
      </w:r>
      <w:r w:rsidR="00B1362E" w:rsidRPr="00B1362E">
        <w:t xml:space="preserve">a archivuje </w:t>
      </w:r>
      <w:r w:rsidRPr="0073389C">
        <w:t>toto zverejnenie hodnoverným spôsobom</w:t>
      </w:r>
      <w:r w:rsidR="00890AFF">
        <w:t xml:space="preserve"> </w:t>
      </w:r>
      <w:r w:rsidR="00890AFF" w:rsidRPr="00890AFF">
        <w:t xml:space="preserve">(spravidla </w:t>
      </w:r>
      <w:proofErr w:type="spellStart"/>
      <w:r w:rsidR="00890AFF" w:rsidRPr="00890AFF">
        <w:t>printscreen</w:t>
      </w:r>
      <w:proofErr w:type="spellEnd"/>
      <w:r w:rsidR="00890AFF" w:rsidRPr="00890AFF">
        <w:t xml:space="preserve"> tej časti webového sídla, kde bola výzva na predkladanie ponúk zverejnená). Lehota na predkladanie ponúk musí byť primeraná a musí zohľadniť zložitosť a charakter predmetu zákazky, čas nevyhnutne potrebný na vypracovanie a doručenie ponuky.</w:t>
      </w:r>
    </w:p>
    <w:p w14:paraId="7A55D33A" w14:textId="407A82C4" w:rsidR="009D7F63" w:rsidRPr="0073389C" w:rsidRDefault="00890AFF" w:rsidP="009D7F63">
      <w:pPr>
        <w:tabs>
          <w:tab w:val="left" w:pos="1014"/>
        </w:tabs>
        <w:spacing w:before="120" w:after="120" w:line="288" w:lineRule="auto"/>
        <w:jc w:val="both"/>
      </w:pPr>
      <w:del w:id="953" w:author="Andrea Bergmannová" w:date="2018-12-11T16:09:00Z">
        <w:r w:rsidDel="0006412C">
          <w:delText xml:space="preserve"> </w:delText>
        </w:r>
        <w:r w:rsidR="009D7F63" w:rsidRPr="0073389C" w:rsidDel="0006412C">
          <w:delText xml:space="preserve"> </w:delText>
        </w:r>
      </w:del>
      <w:r>
        <w:t xml:space="preserve">Prijímateľ </w:t>
      </w:r>
      <w:r w:rsidR="009D7F63" w:rsidRPr="0073389C">
        <w:t xml:space="preserve">v deň zverejnenia </w:t>
      </w:r>
      <w:r w:rsidR="00D76DD9">
        <w:t>v</w:t>
      </w:r>
      <w:r w:rsidR="009D7F63" w:rsidRPr="0073389C">
        <w:t xml:space="preserve">ýzvy na </w:t>
      </w:r>
      <w:del w:id="954" w:author="Andrea Bergmannová" w:date="2018-12-11T16:09:00Z">
        <w:r w:rsidR="00950C3C" w:rsidDel="0006412C">
          <w:delText>predloženie ponuky</w:delText>
        </w:r>
      </w:del>
      <w:ins w:id="955" w:author="Andrea Bergmannová" w:date="2018-12-11T16:09:00Z">
        <w:r w:rsidR="0006412C">
          <w:t>predkladanie ponúk</w:t>
        </w:r>
      </w:ins>
      <w:r w:rsidR="00950C3C" w:rsidRPr="0073389C">
        <w:t xml:space="preserve"> </w:t>
      </w:r>
      <w:r w:rsidR="009D7F63" w:rsidRPr="0073389C">
        <w:t>na svojom alebo inom vhodnom webovom sídle</w:t>
      </w:r>
      <w:r w:rsidR="00950C3C">
        <w:t xml:space="preserve"> </w:t>
      </w:r>
      <w:del w:id="956" w:author="Andrea Bergmannová" w:date="2018-12-11T16:09:00Z">
        <w:r w:rsidR="00950C3C" w:rsidDel="0006412C">
          <w:delText>alebo v printových médiách</w:delText>
        </w:r>
        <w:r w:rsidR="009D7F63" w:rsidRPr="0073389C" w:rsidDel="0006412C">
          <w:delText xml:space="preserve"> </w:delText>
        </w:r>
      </w:del>
      <w:r w:rsidR="009D7F63" w:rsidRPr="0073389C">
        <w:t>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5"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6" w:history="1">
        <w:r w:rsidR="000E5863" w:rsidRPr="004063F2">
          <w:rPr>
            <w:rStyle w:val="Hypertextovprepojenie"/>
            <w:color w:val="auto"/>
          </w:rPr>
          <w:t>vo.sep@minv.sk</w:t>
        </w:r>
      </w:hyperlink>
      <w:r w:rsidR="000E5863" w:rsidRPr="00DD30A9">
        <w:rPr>
          <w:u w:val="single"/>
        </w:rPr>
        <w:t>, nebude to dôvodom na vylúčenie výdavkov, týkajúcich sa obstarávanej zákazky, z financovania v plnej miere.</w:t>
      </w:r>
      <w:r w:rsidR="000E5863" w:rsidRPr="00DD30A9">
        <w:rPr>
          <w:b/>
        </w:rPr>
        <w:t xml:space="preserve"> </w:t>
      </w:r>
      <w:r w:rsidR="009D7F63"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58A4452F" w14:textId="5587B4AC" w:rsidR="004B2E39"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w:t>
      </w:r>
      <w:r w:rsidR="00890AFF">
        <w:t> </w:t>
      </w:r>
      <w:r w:rsidRPr="0073389C">
        <w:t>prípade</w:t>
      </w:r>
      <w:r w:rsidR="00890AFF" w:rsidRPr="00890AFF">
        <w:t xml:space="preserve"> ak Prijímateľ nedodrží povinnosť zaslania informácie o zverejnení zákazky na osobitný e-mailový kontakt zakazkycko@vlada.gov.sk v ten istý deň ako zverejní výzvu na súťaž (výzvu na predkladanie ponúk)</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14:paraId="78E4FE70" w14:textId="4B5EDD30" w:rsidR="004B2E39" w:rsidRDefault="004B2E39" w:rsidP="009D7F63">
      <w:pPr>
        <w:tabs>
          <w:tab w:val="left" w:pos="1014"/>
        </w:tabs>
        <w:spacing w:before="120" w:after="120" w:line="288" w:lineRule="auto"/>
        <w:jc w:val="both"/>
      </w:pPr>
      <w:r w:rsidRPr="004B2E39">
        <w:t>Toto predĺženie sa musí rovnako vykonať aj v ostatných dokumentoch, ktoré prijímateľ vypracoval za účelom vyhlásenia zadávania zákazky, najmä vo výzve na súťaž zverejnenej na webovom sídle prijímateľa alebo inom vhodnom webovom sídle</w:t>
      </w:r>
      <w:del w:id="957" w:author="Andrea Bergmannová" w:date="2018-12-11T16:10:00Z">
        <w:r w:rsidRPr="004B2E39" w:rsidDel="0006412C">
          <w:delText xml:space="preserve"> alebo printových médiách</w:delText>
        </w:r>
      </w:del>
      <w:r w:rsidRPr="004B2E39">
        <w:t>.</w:t>
      </w:r>
    </w:p>
    <w:p w14:paraId="7A55D33B" w14:textId="522B06F2"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porušenie princípu transparentnosti a </w:t>
      </w:r>
      <w:r w:rsidR="004B2E39" w:rsidRPr="004B2E39">
        <w:t xml:space="preserve">na </w:t>
      </w:r>
      <w:r w:rsidRPr="0073389C">
        <w:t xml:space="preserve">výdavky z predmetného VO </w:t>
      </w:r>
      <w:r w:rsidR="004B2E39" w:rsidRPr="004B2E39">
        <w:t>uplatniť finančnú opravu.</w:t>
      </w:r>
      <w:r w:rsidR="004B2E39">
        <w:t xml:space="preserve"> </w:t>
      </w:r>
    </w:p>
    <w:p w14:paraId="61D72B69" w14:textId="1AFB9E11" w:rsidR="00AA1C85"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DA0B7D" w:rsidRPr="00DA0B7D">
        <w:t xml:space="preserve">v ten istý deň ako zverejní výzvu </w:t>
      </w:r>
      <w:del w:id="958" w:author="Andrea Bergmannová" w:date="2018-12-11T16:10:00Z">
        <w:r w:rsidR="00DA0B7D" w:rsidRPr="00DA0B7D" w:rsidDel="0006412C">
          <w:delText xml:space="preserve">na súťaž (výzvu </w:delText>
        </w:r>
      </w:del>
      <w:r w:rsidR="00DA0B7D" w:rsidRPr="00DA0B7D">
        <w:t xml:space="preserve">na predkladanie ponúk) </w:t>
      </w:r>
      <w:ins w:id="959" w:author="Andrea Bergmannová" w:date="2018-12-11T16:11:00Z">
        <w:r w:rsidR="0006412C" w:rsidRPr="0006412C">
          <w:t>na svojom webovom sídle alebo inom vhodnom webovom sídle</w:t>
        </w:r>
        <w:r w:rsidR="0006412C" w:rsidRPr="0006412C" w:rsidDel="0006412C">
          <w:t xml:space="preserve"> </w:t>
        </w:r>
      </w:ins>
      <w:del w:id="960" w:author="Andrea Bergmannová" w:date="2018-12-11T16:10:00Z">
        <w:r w:rsidR="00DA0B7D" w:rsidRPr="00DA0B7D" w:rsidDel="0006412C">
          <w:delText xml:space="preserve">a </w:delText>
        </w:r>
      </w:del>
      <w:r w:rsidR="00DA0B7D" w:rsidRPr="00DA0B7D">
        <w:t xml:space="preserve">zašle informácie o zverejnení zákazky na osobitný e-mailový kontakt </w:t>
      </w:r>
      <w:hyperlink r:id="rId27" w:history="1">
        <w:r w:rsidR="00DA0B7D" w:rsidRPr="008F0EC1">
          <w:rPr>
            <w:rStyle w:val="Hypertextovprepojenie"/>
          </w:rPr>
          <w:t>zakazkycko@vlada.gov.sk</w:t>
        </w:r>
      </w:hyperlink>
      <w:r w:rsidR="00DA0B7D">
        <w:t xml:space="preserve"> </w:t>
      </w:r>
      <w:r w:rsidRPr="0073389C">
        <w:t xml:space="preserve">povinný zaslať túto výzvu minimálne </w:t>
      </w:r>
      <w:r w:rsidR="000E2751">
        <w:t>3</w:t>
      </w:r>
      <w:r w:rsidR="000E2751" w:rsidRPr="0073389C">
        <w:t xml:space="preserve"> </w:t>
      </w:r>
      <w:r w:rsidRPr="0073389C">
        <w:t>vybraným záujemcom</w:t>
      </w:r>
      <w:r w:rsidR="00AA1C85" w:rsidRPr="00AA1C85">
        <w:t xml:space="preserve"> formou mailovej komunikácie</w:t>
      </w:r>
      <w:r w:rsidRPr="0073389C">
        <w:t xml:space="preserve">. </w:t>
      </w:r>
    </w:p>
    <w:p w14:paraId="28F767D9" w14:textId="0C908183" w:rsidR="00AA1C85" w:rsidDel="0006412C" w:rsidRDefault="00AA1C85" w:rsidP="00AA1C85">
      <w:pPr>
        <w:tabs>
          <w:tab w:val="left" w:pos="1014"/>
        </w:tabs>
        <w:spacing w:before="120" w:after="120" w:line="288" w:lineRule="auto"/>
        <w:jc w:val="both"/>
        <w:rPr>
          <w:del w:id="961" w:author="Andrea Bergmannová" w:date="2018-12-11T16:11:00Z"/>
        </w:rPr>
      </w:pPr>
      <w:del w:id="962" w:author="Andrea Bergmannová" w:date="2018-12-11T16:11:00Z">
        <w:r w:rsidDel="0006412C">
          <w:delText>Vyššie uvedené úkony (zverejnenie výzvy, zaslanie informácie o zverejnení výzvy a zaslanie výzvy minimálne 3 vybraným záujemcom) musia byť prijímateľom realizované v rovnaký deň.</w:delText>
        </w:r>
      </w:del>
    </w:p>
    <w:p w14:paraId="76034677" w14:textId="3AB1B2C1" w:rsidR="00AA1C85" w:rsidRDefault="00AA1C85" w:rsidP="00AA1C85">
      <w:pPr>
        <w:tabs>
          <w:tab w:val="left" w:pos="1014"/>
        </w:tabs>
        <w:spacing w:before="120" w:after="120" w:line="288" w:lineRule="auto"/>
        <w:jc w:val="both"/>
      </w:pPr>
      <w:r>
        <w:t xml:space="preserve">Pokiaľ prijímateľ nedodrží povinnosť zaslať túto výzvu </w:t>
      </w:r>
      <w:ins w:id="963" w:author="Andrea Bergmannová" w:date="2018-12-11T16:18:00Z">
        <w:r w:rsidR="00FD5A49">
          <w:t xml:space="preserve">minimálne 3 </w:t>
        </w:r>
      </w:ins>
      <w:r>
        <w:t xml:space="preserve">vybraným záujemcom v tom istom dni ako o nej informuje zaslaním informácie na osobitný e-mailový kontakt zakazkycko@vlada.gov.sk, je povinný </w:t>
      </w:r>
      <w:ins w:id="964" w:author="Andrea Bergmannová" w:date="2018-12-11T16:18:00Z">
        <w:r w:rsidR="00FD5A49" w:rsidRPr="00FD5A49">
          <w:t xml:space="preserve">splniť túto povinnosť bezodkladne po zistení tejto skutočnosti, a to ešte pred uplynutím pôvodnej lehoty na predkladanie ponúk a zároveň </w:t>
        </w:r>
      </w:ins>
      <w:r>
        <w:t>pristúpiť k primeranému predĺženiu lehoty na predkladanie ponúk</w:t>
      </w:r>
      <w:ins w:id="965" w:author="Andrea Bergmannová" w:date="2018-12-11T16:19:00Z">
        <w:r w:rsidR="00FD5A49">
          <w:t xml:space="preserve">, </w:t>
        </w:r>
        <w:r w:rsidR="00FD5A49" w:rsidRPr="00FD5A49">
          <w:t>aby bola zachovaná jej pôvodne určená dĺžka aj pre oslovených vybraných potenciálnych záujemcov</w:t>
        </w:r>
      </w:ins>
      <w:r>
        <w:t>.</w:t>
      </w:r>
    </w:p>
    <w:p w14:paraId="7A55D33C" w14:textId="011E752C" w:rsidR="009D7F63" w:rsidRDefault="009D7F63" w:rsidP="009D7F63">
      <w:pPr>
        <w:tabs>
          <w:tab w:val="left" w:pos="1014"/>
        </w:tabs>
        <w:spacing w:before="120" w:after="120" w:line="288" w:lineRule="auto"/>
        <w:jc w:val="both"/>
        <w:rPr>
          <w:ins w:id="966" w:author="Andrea Bergmannová" w:date="2018-12-11T16:20:00Z"/>
        </w:rPr>
      </w:pPr>
      <w:r w:rsidRPr="0073389C">
        <w:t>Oslovení záujemcovia musia byť subjekty, ktoré sú oprávnené dodávať</w:t>
      </w:r>
      <w:r w:rsidR="00D53C88">
        <w:t xml:space="preserve"> </w:t>
      </w:r>
      <w:r w:rsidR="00D53C88" w:rsidRPr="00D53C88">
        <w:t>tovar, uskutočňovať stavebné práce alebo poskytovať služby</w:t>
      </w:r>
      <w:r w:rsidRPr="0073389C">
        <w:t xml:space="preserve">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w:t>
      </w:r>
      <w:ins w:id="967" w:author="Andrea Bergmannová" w:date="2018-12-11T16:19:00Z">
        <w:r w:rsidR="00FD5A49" w:rsidRPr="00FD5A49">
          <w:t xml:space="preserve">Oslovenie minimálne troch záujemcov, ktorí sú oprávnení dodávať tovary, uskutočňovať stavebné práce alebo poskytovať služby v rozsahu predmetu zákazky neznamená, že prijímateľ musí v lehote na predkladanie ponúk </w:t>
        </w:r>
        <w:proofErr w:type="spellStart"/>
        <w:r w:rsidR="00FD5A49" w:rsidRPr="00FD5A49">
          <w:t>obdržať</w:t>
        </w:r>
        <w:proofErr w:type="spellEnd"/>
        <w:r w:rsidR="00FD5A49" w:rsidRPr="00FD5A49">
          <w:t xml:space="preserve"> ponuky záujemcov, ktorých priamo oslovil. Zákazka môže byť realizovaná aj v prípade predloženia 1 alebo 2 ponúk. </w:t>
        </w:r>
      </w:ins>
      <w:r w:rsidRPr="0073389C">
        <w:t xml:space="preserve">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w:t>
      </w:r>
      <w:ins w:id="968" w:author="Andrea Bergmannová" w:date="2018-12-11T16:20:00Z">
        <w:r w:rsidR="00FD5A49" w:rsidRPr="00FD5A49">
          <w:t xml:space="preserve">vypracovaná ešte </w:t>
        </w:r>
        <w:r w:rsidR="00FD5A49" w:rsidRPr="00FD5A49">
          <w:lastRenderedPageBreak/>
          <w:t>pred vyhlásením zákazky</w:t>
        </w:r>
      </w:ins>
      <w:del w:id="969" w:author="Andrea Bergmannová" w:date="2018-12-11T16:20:00Z">
        <w:r w:rsidRPr="0073389C" w:rsidDel="00FD5A49">
          <w:delText>podložená</w:delText>
        </w:r>
      </w:del>
      <w:r w:rsidR="00D53C88" w:rsidRPr="00D53C88">
        <w:t xml:space="preserve"> a dôkazné bremeno preukázania skutočnosti, že na relevantnom trhu neexistuje viac ako 1 alebo 2 dodávatelia znáša prijímateľ. </w:t>
      </w:r>
      <w:ins w:id="970" w:author="Andrea Bergmannová" w:date="2018-12-11T16:20:00Z">
        <w:r w:rsidR="00FD5A49" w:rsidRPr="00FD5A49">
          <w:t>Odôvodnenie k jedinečnému predmetu zákazky, resp. k predmetu zákazky, v rámci ktorého nie je možné vykonať prieskum trhu, musí byť súčasťou dokumentácie k zákazke.</w:t>
        </w:r>
        <w:r w:rsidR="00FD5A49">
          <w:t xml:space="preserve"> </w:t>
        </w:r>
      </w:ins>
      <w:r w:rsidR="00D53C88" w:rsidRPr="00D53C88">
        <w:t>Aj v tomto výnimočnom prípade je však povinnosťou prijímateľa zverejniť zákazku na webovom sídle a zaslať informáciu o tomto zverejnení na osobitný mailový kontakt</w:t>
      </w:r>
      <w:r w:rsidR="00EF4612">
        <w:t xml:space="preserve"> </w:t>
      </w:r>
      <w:r w:rsidR="00EF4612" w:rsidRPr="00EF4612">
        <w:t>zakazkycko@vlada.gov.sk</w:t>
      </w:r>
      <w:r w:rsidR="00EF4612">
        <w:t>.</w:t>
      </w:r>
      <w:r w:rsidR="00D53C88">
        <w:t xml:space="preserve"> </w:t>
      </w:r>
      <w:r w:rsidRPr="0073389C">
        <w:t xml:space="preserve"> </w:t>
      </w:r>
    </w:p>
    <w:p w14:paraId="36DA08EB" w14:textId="0851F9CD" w:rsidR="00FD5A49" w:rsidRPr="0073389C" w:rsidRDefault="00FD5A49" w:rsidP="009D7F63">
      <w:pPr>
        <w:tabs>
          <w:tab w:val="left" w:pos="1014"/>
        </w:tabs>
        <w:spacing w:before="120" w:after="120" w:line="288" w:lineRule="auto"/>
        <w:jc w:val="both"/>
      </w:pPr>
      <w:ins w:id="971" w:author="Andrea Bergmannová" w:date="2018-12-11T16:20:00Z">
        <w:r w:rsidRPr="00FD5A49">
          <w:t>Celý postup prijímateľa pri zadávaní zákazky bude zhrnutý v zápise z prieskumu trhu (vzor príloha č. 6), ktorého minimálne náležitosti sú nasledovné: identifikácia prijímateľa, názov zákazky, kód CPV, predmet zákazky, určenie kritéria/kritérií na vyhodnocovanie ponúk, spôsob vykonania prieskumu a identifikovanie podkladov, na základe ktorých boli ponuky vyhodnocované, zoznam oslovených záujemcov a dátum ich oslovenia, informácia o skutočnosti, či sú oslovení záujemcovia oprávnení dodávať službu, tovar alebo prácu v rozsahu predmetu zákazky, dátum vyhodnotenia ponúk, zoznam uchádzačov, ktorí predložili ponuku, identifikácia a vyhodnotenie splnenia jednotlivých podmienok účasti a návrhov na plnenie kritérií, identifikácia úspešného dodávateľa/poskytovateľa/zhotoviteľa, konečná zmluvná cena ponuky úspešného uchádzača (uviesť s DPH aj bez DPH; v prípade, že dodávateľ nie je platca DPH, uvedie sa konečná cena), spôsob vzniku záväzku (zmluva, objednávka...), meno, funkcia, dátum a podpis zodpovednej osoby/osôb, ktoré vykonali prieskum.</w:t>
        </w:r>
      </w:ins>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26B6F17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A5C0C">
        <w:t>1</w:t>
      </w:r>
      <w:r w:rsidRPr="0073389C">
        <w:t>5 000 EUR upravuje Metodický pokyn CKO č. 14</w:t>
      </w:r>
      <w:r w:rsidR="005C00EC">
        <w:t xml:space="preserve"> </w:t>
      </w:r>
      <w:r w:rsidR="005C00EC" w:rsidRPr="005C00EC">
        <w:t xml:space="preserve">k zadávaniu zákaziek v hodnote nad </w:t>
      </w:r>
      <w:r w:rsidR="00EF4612">
        <w:t>1</w:t>
      </w:r>
      <w:r w:rsidR="005C00EC" w:rsidRPr="005C00EC">
        <w:t>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EE8AB27" w:rsidR="009D7F63" w:rsidRPr="0073389C" w:rsidRDefault="009D7F63" w:rsidP="009D7F63">
      <w:pPr>
        <w:tabs>
          <w:tab w:val="left" w:pos="1014"/>
        </w:tabs>
        <w:spacing w:before="120" w:after="120" w:line="288" w:lineRule="auto"/>
        <w:jc w:val="both"/>
        <w:rPr>
          <w:b/>
        </w:rPr>
      </w:pPr>
      <w:r w:rsidRPr="0073389C">
        <w:rPr>
          <w:b/>
        </w:rPr>
        <w:t xml:space="preserve">Zákazky do </w:t>
      </w:r>
      <w:r w:rsidR="004A5C0C">
        <w:rPr>
          <w:b/>
        </w:rPr>
        <w:t>1</w:t>
      </w:r>
      <w:r w:rsidRPr="0073389C">
        <w:rPr>
          <w:b/>
        </w:rPr>
        <w:t>5 000 EUR</w:t>
      </w:r>
    </w:p>
    <w:p w14:paraId="7A55D341" w14:textId="27B2C00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4A5C0C">
        <w:t>1</w:t>
      </w:r>
      <w:r w:rsidRPr="0073389C">
        <w:t xml:space="preserve">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012F6F72"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 xml:space="preserve">(prijímateľ predloží poskytovateľovi podľa spôsobu vykonania prieskumu trhu </w:t>
      </w:r>
      <w:proofErr w:type="spellStart"/>
      <w:r w:rsidR="00C12A2D" w:rsidRPr="00F659B0">
        <w:t>printscreeny</w:t>
      </w:r>
      <w:proofErr w:type="spellEnd"/>
      <w:r w:rsidR="00C12A2D" w:rsidRPr="00F659B0">
        <w:t>,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w:t>
      </w:r>
      <w:ins w:id="972" w:author="Andrea Bergmannová" w:date="2018-12-11T16:21:00Z">
        <w:r w:rsidR="00FD5A49" w:rsidRPr="00FD5A49">
          <w:t xml:space="preserve">vypracovaná ešte pred vyhlásením zákazky a dôkazné bremeno preukázania skutočnosti, že na relevantnom trhu neexistuje viac ako 1 alebo 2 </w:t>
        </w:r>
        <w:r w:rsidR="00FD5A49" w:rsidRPr="00FD5A49">
          <w:lastRenderedPageBreak/>
          <w:t xml:space="preserve">dodávatelia znáša prijímateľ. Odôvodnenie k jedinečnému predmetu zákazky, </w:t>
        </w:r>
        <w:bookmarkStart w:id="973" w:name="_Hlk526716467"/>
        <w:r w:rsidR="00FD5A49" w:rsidRPr="00FD5A49">
          <w:t>resp. k predmetu zákazky, v rámci ktorého nie je možné vykonať prieskum trhu,</w:t>
        </w:r>
        <w:bookmarkEnd w:id="973"/>
        <w:r w:rsidR="00FD5A49" w:rsidRPr="00FD5A49">
          <w:t xml:space="preserve"> musí byť súčasťou dokumentácie k zákazke.</w:t>
        </w:r>
      </w:ins>
      <w:del w:id="974" w:author="Andrea Bergmannová" w:date="2018-12-11T16:21:00Z">
        <w:r w:rsidRPr="0073389C" w:rsidDel="00FD5A49">
          <w:delText>podložená</w:delText>
        </w:r>
      </w:del>
      <w:r w:rsidRPr="0073389C">
        <w:t xml:space="preserve">. </w:t>
      </w:r>
    </w:p>
    <w:p w14:paraId="265AB634" w14:textId="2FC5B291"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37B36504"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w:t>
      </w:r>
      <w:ins w:id="975" w:author="Andrea Bergmannová" w:date="2018-12-11T16:21:00Z">
        <w:r w:rsidR="00FD5A49">
          <w:rPr>
            <w:b/>
          </w:rPr>
          <w:t>1</w:t>
        </w:r>
      </w:ins>
      <w:r w:rsidRPr="004A5C0C">
        <w:rPr>
          <w:b/>
        </w:rPr>
        <w:t xml:space="preserve">5 000 </w:t>
      </w:r>
      <w:r w:rsidR="00A15E8E">
        <w:rPr>
          <w:b/>
        </w:rPr>
        <w:t>EUR</w:t>
      </w:r>
      <w:r w:rsidR="00A15E8E" w:rsidRPr="004A5C0C">
        <w:rPr>
          <w:b/>
        </w:rPr>
        <w:t xml:space="preserve"> </w:t>
      </w:r>
      <w:r w:rsidRPr="004A5C0C">
        <w:rPr>
          <w:b/>
        </w:rPr>
        <w:t xml:space="preserve">bez DPH, </w:t>
      </w:r>
      <w:r w:rsidRPr="00DD30A9">
        <w:t>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ins w:id="976" w:author="Andrea Bergmannová" w:date="2018-12-11T16:21:00Z">
        <w:r w:rsidR="00FD5A49" w:rsidRPr="00FD5A49">
          <w:rPr>
            <w:rFonts w:cs="Arial"/>
            <w:szCs w:val="19"/>
          </w:rPr>
          <w:t xml:space="preserve"> </w:t>
        </w:r>
        <w:r w:rsidR="00FD5A49" w:rsidRPr="00FD5A49">
          <w:t>V prípade voľby tohto postupu musí prijímateľ disponovať minimálne tromi ponukami, nakoľko okrem úspešného uchádzača určuje zároveň predpokladanú hodnotu zákazky. Z uvedeného dôvodu sa prijímateľovi odporúča osloviť aj viac ako troch potenciálnych dodávateľov. Ak prijímateľovi neboli predložené tri cenové ponuky, je možné pre účely určenia predpokladanej hodnoty zákazky použiť aj cenové ponuky identifikované cez webové rozhranie, alebo určiť predpokladanú hodnotu zákazky aj na základe dvoch cenových ponúk.</w:t>
        </w:r>
      </w:ins>
    </w:p>
    <w:p w14:paraId="4F78C592" w14:textId="14262708" w:rsidR="00A15E8E" w:rsidRPr="00DD30A9" w:rsidRDefault="00A15E8E" w:rsidP="009D7F63">
      <w:pPr>
        <w:tabs>
          <w:tab w:val="left" w:pos="1014"/>
        </w:tabs>
        <w:spacing w:before="120" w:after="120" w:line="288" w:lineRule="auto"/>
        <w:jc w:val="both"/>
      </w:pPr>
      <w:r w:rsidRPr="00A15E8E">
        <w:rPr>
          <w:b/>
        </w:rPr>
        <w:t xml:space="preserve">V prípade zákaziek s nízkou hodnotou, ktorých hodnota je do </w:t>
      </w:r>
      <w:del w:id="977" w:author="Andrea Bergmannová" w:date="2018-12-11T16:21:00Z">
        <w:r w:rsidRPr="00A15E8E" w:rsidDel="00FD5A49">
          <w:rPr>
            <w:b/>
          </w:rPr>
          <w:delText>1 </w:delText>
        </w:r>
      </w:del>
      <w:ins w:id="978" w:author="Andrea Bergmannová" w:date="2018-12-11T16:21:00Z">
        <w:r w:rsidR="00FD5A49">
          <w:rPr>
            <w:b/>
          </w:rPr>
          <w:t>5</w:t>
        </w:r>
        <w:r w:rsidR="00FD5A49" w:rsidRPr="00A15E8E">
          <w:rPr>
            <w:b/>
          </w:rPr>
          <w:t> </w:t>
        </w:r>
      </w:ins>
      <w:r w:rsidRPr="00A15E8E">
        <w:rPr>
          <w:b/>
        </w:rPr>
        <w:t>000 EUR bez DPH</w:t>
      </w:r>
      <w:r w:rsidRPr="00A15E8E">
        <w:t xml:space="preserve">, je možné určiť úspešného uchádzača priamym zadaním, ak poskytovateľ vo vzťahu k predmetu zákazky určil na dané výdavky finančné limity, ktoré zohľadňujú dodržanie pravidiel hospodárnosti v súlade s metodickým pokynom </w:t>
      </w:r>
      <w:hyperlink r:id="rId28" w:history="1">
        <w:r w:rsidRPr="00A15E8E">
          <w:rPr>
            <w:rStyle w:val="Hypertextovprepojenie"/>
          </w:rPr>
          <w:t>k overovaniu hospodárnosti výdavkov</w:t>
        </w:r>
      </w:hyperlink>
      <w:r w:rsidRPr="00A15E8E">
        <w:rPr>
          <w:vertAlign w:val="superscript"/>
        </w:rPr>
        <w:footnoteReference w:id="113"/>
      </w:r>
      <w:r w:rsidRPr="00A15E8E">
        <w:t>.</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 xml:space="preserve">V súvislosti s vydaním výkladového stanoviska ÚVO k stanoveniu lehoty na prijímanie žiadostí o súťažné podklady, upozorňujeme prijímateľov, že nemôžu obmedzovať lehotu na prijímanie žiadostí o súťažné podklady, </w:t>
      </w:r>
      <w:proofErr w:type="spellStart"/>
      <w:r w:rsidRPr="00A57E12">
        <w:t>t.j</w:t>
      </w:r>
      <w:proofErr w:type="spellEnd"/>
      <w:r w:rsidRPr="00A57E12">
        <w:t>. sú povinní ponechať lehotu na prijímanie žiadostí o súťažné podklady totožnú s lehotou na predkladanie ponúk.</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979" w:name="_Toc440372886"/>
      <w:bookmarkStart w:id="980" w:name="_Toc440636397"/>
      <w:r w:rsidRPr="0073389C">
        <w:rPr>
          <w:lang w:val="sk-SK"/>
        </w:rPr>
        <w:t>Zákazky nespadajúce pod zákon o verejnom obstarávaní</w:t>
      </w:r>
      <w:bookmarkEnd w:id="979"/>
      <w:bookmarkEnd w:id="980"/>
    </w:p>
    <w:p w14:paraId="7A55D364" w14:textId="1F542212"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Aj v prípadoch, kedy zadávanie zákaziek na dodanie tovarov, prác alebo služieb nespadá pod ZVO, postupuje prijímateľ pri ich obstarávaní v súlade so Zmluvou o fungovaní EÚ a to najmä v súlade s jej princípmi</w:t>
      </w:r>
      <w:ins w:id="981" w:author="Andrea Bergmannová" w:date="2018-12-11T16:21:00Z">
        <w:r w:rsidR="00FD5A49">
          <w:t>,</w:t>
        </w:r>
      </w:ins>
      <w:r w:rsidRPr="0073389C">
        <w:t xml:space="preserve"> ktorými sú - voľný pohyb tovaru, právo usadenia, voľný pohyb služieb, zákaz diskriminácie, rovnaké zaobchádzanie, transparentnosť, proporcionalita a vzájomné uznávanie dokladov. Rovnako dodržiava aj princíp zákonnosti. </w:t>
      </w:r>
    </w:p>
    <w:p w14:paraId="7A55D365" w14:textId="379FC7F5"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ZVO (ďalej len „zákazky z výnimky“)</w:t>
      </w:r>
      <w:ins w:id="982" w:author="Andrea Bergmannová" w:date="2018-12-11T16:22:00Z">
        <w:r w:rsidR="00FD5A49" w:rsidRPr="00FD5A49">
          <w:rPr>
            <w:szCs w:val="19"/>
          </w:rPr>
          <w:t xml:space="preserve"> </w:t>
        </w:r>
        <w:r w:rsidR="00FD5A49" w:rsidRPr="00FD5A49">
          <w:t xml:space="preserve">o postupy pri obstarávaní zákazky vyhlásenej osobou, ktorej verejný obstarávateľ poskytne 50% a menej finančných prostriedkov na dodanie tovaru, uskutočnenie stavebných prác, poskytnutie služieb z NFP, ďalej o zákazky týkajúce sa určitých kategórií osôb  definovaných v § 8 ods. 2 ZVO. Výnimka pre osoby podľa § 8 ods. 2 ZVO neplatí, ak ide o zákazku na uskutočnenie stavebných prác alebo zákazku na poskytnutie služby, </w:t>
        </w:r>
        <w:r w:rsidR="00FD5A49" w:rsidRPr="00FD5A49">
          <w:lastRenderedPageBreak/>
          <w:t>ktorá súvisí s týmito stavebnými prácami, ktorej predpokladaná hodnota je vyššia ako finančný limit podľa § 5 ods. 2 ZVO a na ktorú verejný obstarávateľ poskytne viac ako 50% finančných prostriedkov</w:t>
        </w:r>
        <w:r w:rsidR="00FD5A49">
          <w:t>.</w:t>
        </w:r>
      </w:ins>
      <w:del w:id="983" w:author="Andrea Bergmannová" w:date="2018-12-11T16:22:00Z">
        <w:r w:rsidR="009D7F63" w:rsidRPr="0073389C" w:rsidDel="00FD5A49">
          <w:delText>;</w:delText>
        </w:r>
      </w:del>
      <w:r w:rsidR="009D7F63" w:rsidRPr="0073389C">
        <w:t xml:space="preserve">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4321FFA"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xml:space="preserve">, </w:t>
      </w:r>
      <w:ins w:id="984" w:author="Andrea Bergmannová" w:date="2018-12-11T16:22:00Z">
        <w:r w:rsidR="00FD5A49" w:rsidRPr="00FD5A49">
          <w:t>postupuje poskytovateľ v súlade s metodickým pokynom CKO č. 5. V prípade, že poskytovateľ identifikuje pri finančnej kontrole obstarávania nesplnenie podmienok na uplatnenie výnimky spod pôsobnosti ZVO, vylúči výdavky takéhoto obstarávania z financovania v plnom rozsahu a poskytovateľ odporučí prijímateľovi postupovať pri opakovanom zadaní predmetnej zákazky v zmysle postupov a pravidiel ZVO.</w:t>
        </w:r>
      </w:ins>
      <w:del w:id="985" w:author="Andrea Bergmannová" w:date="2018-12-11T16:22:00Z">
        <w:r w:rsidRPr="0073389C" w:rsidDel="00FD5A49">
          <w:delText>poskytovateľ je povinný vylúčiť výdavky vyplývajúce z takéhoto obstarávania v plnom rozsahu</w:delText>
        </w:r>
      </w:del>
      <w:r w:rsidRPr="0073389C">
        <w:t>.</w:t>
      </w:r>
    </w:p>
    <w:p w14:paraId="7A55D369" w14:textId="0ED8E53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w:t>
      </w:r>
      <w:ins w:id="986" w:author="Andrea Bergmannová" w:date="2018-12-11T16:23:00Z">
        <w:r w:rsidR="00FD5A49">
          <w:t>,</w:t>
        </w:r>
        <w:r w:rsidR="00FD5A49" w:rsidRPr="00FD5A49">
          <w:rPr>
            <w:rFonts w:cs="Arial"/>
            <w:szCs w:val="19"/>
          </w:rPr>
          <w:t xml:space="preserve"> </w:t>
        </w:r>
        <w:r w:rsidR="00FD5A49" w:rsidRPr="00FD5A49">
          <w:t>pričom zákonná možnosť uplatnenia výnimky spod pôsobnosti ZVO sa vykladá reštriktívne</w:t>
        </w:r>
      </w:ins>
      <w:r w:rsidRPr="0073389C">
        <w:t xml:space="preserve">. </w:t>
      </w:r>
      <w:del w:id="987" w:author="Andrea Bergmannová" w:date="2018-12-11T16:23:00Z">
        <w:r w:rsidRPr="0073389C" w:rsidDel="00FD5A49">
          <w:delText>V prípade, že poskytovateľ identifikuje takéto neoprávnené použitie zadávania zákaziek, výdavky vyplývajúce z takéhoto obstarávania vylúči z financovania v plnom rozsahu.</w:delText>
        </w:r>
      </w:del>
    </w:p>
    <w:p w14:paraId="0FD8FD58" w14:textId="77777777" w:rsidR="00FD5A49" w:rsidRDefault="00FD5A49">
      <w:pPr>
        <w:pStyle w:val="Odsekzoznamu"/>
        <w:spacing w:before="120" w:after="120" w:line="288" w:lineRule="auto"/>
        <w:ind w:left="0"/>
        <w:contextualSpacing w:val="0"/>
        <w:jc w:val="both"/>
        <w:rPr>
          <w:ins w:id="988" w:author="Andrea Bergmannová" w:date="2018-12-11T16:24:00Z"/>
        </w:rPr>
        <w:pPrChange w:id="989" w:author="Andrea Bergmannová" w:date="2018-12-11T16:23:00Z">
          <w:pPr>
            <w:pStyle w:val="Odsekzoznamu"/>
            <w:numPr>
              <w:numId w:val="43"/>
            </w:numPr>
            <w:tabs>
              <w:tab w:val="left" w:pos="1014"/>
            </w:tabs>
            <w:spacing w:before="120" w:after="120" w:line="288" w:lineRule="auto"/>
            <w:ind w:left="0" w:hanging="360"/>
            <w:contextualSpacing w:val="0"/>
            <w:jc w:val="both"/>
          </w:pPr>
        </w:pPrChange>
      </w:pPr>
    </w:p>
    <w:p w14:paraId="47263F22" w14:textId="39C22150" w:rsidR="00FD5A49" w:rsidRPr="00FD5A49" w:rsidRDefault="00FD5A49">
      <w:pPr>
        <w:pStyle w:val="Odsekzoznamu"/>
        <w:spacing w:before="120" w:after="120" w:line="288" w:lineRule="auto"/>
        <w:ind w:left="0"/>
        <w:contextualSpacing w:val="0"/>
        <w:jc w:val="both"/>
        <w:rPr>
          <w:ins w:id="990" w:author="Andrea Bergmannová" w:date="2018-12-11T16:24:00Z"/>
          <w:rPrChange w:id="991" w:author="Andrea Bergmannová" w:date="2018-12-11T16:24:00Z">
            <w:rPr>
              <w:ins w:id="992" w:author="Andrea Bergmannová" w:date="2018-12-11T16:24:00Z"/>
              <w:b/>
            </w:rPr>
          </w:rPrChange>
        </w:rPr>
        <w:pPrChange w:id="993" w:author="Andrea Bergmannová" w:date="2018-12-11T16:23:00Z">
          <w:pPr>
            <w:pStyle w:val="Odsekzoznamu"/>
            <w:numPr>
              <w:numId w:val="43"/>
            </w:numPr>
            <w:tabs>
              <w:tab w:val="left" w:pos="1014"/>
            </w:tabs>
            <w:spacing w:before="120" w:after="120" w:line="288" w:lineRule="auto"/>
            <w:ind w:left="0" w:hanging="360"/>
            <w:contextualSpacing w:val="0"/>
            <w:jc w:val="both"/>
          </w:pPr>
        </w:pPrChange>
      </w:pPr>
      <w:ins w:id="994" w:author="Andrea Bergmannová" w:date="2018-12-11T16:24:00Z">
        <w:r w:rsidRPr="00FD5A49">
          <w:rPr>
            <w:rPrChange w:id="995" w:author="Andrea Bergmannová" w:date="2018-12-11T16:24:00Z">
              <w:rPr>
                <w:b/>
              </w:rPr>
            </w:rPrChange>
          </w:rPr>
          <w:t>Na zákazky, ktoré nespadajú pod pôsobnosť ZVO, vrátane zákaziek vyhlásených osobou, ktorej verejný obstarávateľ poskytne 50% a menej finančných prostriedkov na dodanie tovaru, uskutočnenie stavebných prác, poskytnutie služieb z NFP sa primerane vzťahuje kapitola 2.5.</w:t>
        </w:r>
      </w:ins>
      <w:ins w:id="996" w:author="Andrea Bergmannová" w:date="2018-12-11T16:26:00Z">
        <w:r>
          <w:t>10</w:t>
        </w:r>
      </w:ins>
      <w:ins w:id="997" w:author="Andrea Bergmannová" w:date="2018-12-11T16:24:00Z">
        <w:r w:rsidRPr="00FD5A49">
          <w:rPr>
            <w:rPrChange w:id="998" w:author="Andrea Bergmannová" w:date="2018-12-11T16:24:00Z">
              <w:rPr>
                <w:b/>
              </w:rPr>
            </w:rPrChange>
          </w:rPr>
          <w:t xml:space="preserve"> tejto Príručky, ako aj metodický pokyn CKO č. 13 k posudzovaniu konfliktu záujmov v procese VO vrátane jeho príloh v aktuálnom znení.</w:t>
        </w:r>
      </w:ins>
    </w:p>
    <w:p w14:paraId="33E1B80E" w14:textId="77777777" w:rsidR="00FD5A49" w:rsidRDefault="00FD5A49">
      <w:pPr>
        <w:pStyle w:val="Odsekzoznamu"/>
        <w:tabs>
          <w:tab w:val="left" w:pos="1014"/>
        </w:tabs>
        <w:spacing w:before="120" w:after="120" w:line="288" w:lineRule="auto"/>
        <w:ind w:left="0"/>
        <w:contextualSpacing w:val="0"/>
        <w:jc w:val="both"/>
        <w:rPr>
          <w:ins w:id="999" w:author="Andrea Bergmannová" w:date="2018-12-11T16:24:00Z"/>
          <w:b/>
        </w:rPr>
        <w:pPrChange w:id="1000" w:author="Andrea Bergmannová" w:date="2018-12-11T16:23:00Z">
          <w:pPr>
            <w:pStyle w:val="Odsekzoznamu"/>
            <w:numPr>
              <w:numId w:val="43"/>
            </w:numPr>
            <w:tabs>
              <w:tab w:val="left" w:pos="1014"/>
            </w:tabs>
            <w:spacing w:before="120" w:after="120" w:line="288" w:lineRule="auto"/>
            <w:ind w:left="0" w:hanging="360"/>
            <w:contextualSpacing w:val="0"/>
            <w:jc w:val="both"/>
          </w:pPr>
        </w:pPrChange>
      </w:pPr>
    </w:p>
    <w:p w14:paraId="7A55D36A" w14:textId="2150CD53" w:rsidR="009D7F63" w:rsidRPr="0073389C" w:rsidRDefault="009D7F63">
      <w:pPr>
        <w:pStyle w:val="Odsekzoznamu"/>
        <w:numPr>
          <w:ilvl w:val="0"/>
          <w:numId w:val="125"/>
        </w:numPr>
        <w:tabs>
          <w:tab w:val="left" w:pos="1014"/>
        </w:tabs>
        <w:spacing w:before="120" w:after="120" w:line="288" w:lineRule="auto"/>
        <w:contextualSpacing w:val="0"/>
        <w:jc w:val="both"/>
        <w:rPr>
          <w:b/>
        </w:rPr>
        <w:pPrChange w:id="1001" w:author="Andrea Bergmannová" w:date="2018-12-11T16:24:00Z">
          <w:pPr>
            <w:pStyle w:val="Odsekzoznamu"/>
            <w:numPr>
              <w:numId w:val="43"/>
            </w:numPr>
            <w:tabs>
              <w:tab w:val="left" w:pos="1014"/>
            </w:tabs>
            <w:spacing w:before="120" w:after="120" w:line="288" w:lineRule="auto"/>
            <w:ind w:left="0" w:hanging="360"/>
            <w:contextualSpacing w:val="0"/>
            <w:jc w:val="both"/>
          </w:pPr>
        </w:pPrChange>
      </w:pPr>
      <w:r w:rsidRPr="0073389C">
        <w:rPr>
          <w:b/>
        </w:rPr>
        <w:t>Pravidlá uplatňujúce sa pri zadávaní a kontrole zákaziek z výnimky</w:t>
      </w:r>
    </w:p>
    <w:p w14:paraId="7A55D36B" w14:textId="29E4EAE8"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del w:id="1002" w:author="Andrea Bergmannová" w:date="2018-12-11T16:27:00Z">
        <w:r w:rsidR="00081D9F" w:rsidDel="00280BB0">
          <w:delText>12</w:delText>
        </w:r>
        <w:r w:rsidR="00081D9F" w:rsidRPr="0073389C" w:rsidDel="00280BB0">
          <w:delText xml:space="preserve"> </w:delText>
        </w:r>
      </w:del>
      <w:ins w:id="1003" w:author="Andrea Bergmannová" w:date="2018-12-11T16:27:00Z">
        <w:r w:rsidR="00280BB0">
          <w:t>13</w:t>
        </w:r>
        <w:r w:rsidR="00280BB0" w:rsidRPr="0073389C">
          <w:t xml:space="preserve"> </w:t>
        </w:r>
      </w:ins>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7676B567" w14:textId="77777777" w:rsidR="00280BB0" w:rsidRPr="00280BB0" w:rsidRDefault="009D7F63" w:rsidP="00280BB0">
      <w:pPr>
        <w:tabs>
          <w:tab w:val="left" w:pos="1014"/>
        </w:tabs>
        <w:spacing w:before="120" w:after="120" w:line="288" w:lineRule="auto"/>
        <w:jc w:val="both"/>
        <w:rPr>
          <w:ins w:id="1004" w:author="Andrea Bergmannová" w:date="2018-12-11T16:27:00Z"/>
        </w:rPr>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ins w:id="1005" w:author="Andrea Bergmannová" w:date="2018-12-11T16:27:00Z">
        <w:r w:rsidR="00280BB0" w:rsidRPr="00280BB0">
          <w:t>Vo výnimočných prípadoch, kedy môže ísť o jedinečný predmet zákazky, môže prijímateľ osloviť/identifikovať aj menej ako troch záujemcov, pričom táto výnimka musí byť zo strany prijímateľa riadne zdôvodnená a vypracovaná ešte pred vyhlásením zákazky a dôkazné bremeno preukázania skutočnosti, že na relevantnom trhu neexistuje viac ako 1 alebo 2 dodávatelia znáša prijímateľ. Odôvodnenie k jedinečnému predmetu zákazky, resp. k predmetu zákazky, v rámci ktorého nie je možné vykonať prieskum trhu, musí byť súčasťou dokumentácie k zákazke.</w:t>
        </w:r>
      </w:ins>
    </w:p>
    <w:p w14:paraId="2958E783" w14:textId="4A90EEE5" w:rsidR="00111724" w:rsidRDefault="00111724" w:rsidP="009D7F63">
      <w:pPr>
        <w:tabs>
          <w:tab w:val="left" w:pos="1014"/>
        </w:tabs>
        <w:spacing w:before="120" w:after="120" w:line="288" w:lineRule="auto"/>
        <w:jc w:val="both"/>
      </w:pPr>
    </w:p>
    <w:p w14:paraId="7A55D36C" w14:textId="7C494C17" w:rsidR="009D7F63" w:rsidRPr="0073389C" w:rsidDel="00280BB0" w:rsidRDefault="00111724" w:rsidP="00280BB0">
      <w:pPr>
        <w:tabs>
          <w:tab w:val="left" w:pos="1014"/>
        </w:tabs>
        <w:spacing w:before="120" w:after="120" w:line="288" w:lineRule="auto"/>
        <w:jc w:val="both"/>
        <w:rPr>
          <w:del w:id="1006" w:author="Andrea Bergmannová" w:date="2018-12-11T16:29:00Z"/>
        </w:rPr>
      </w:pPr>
      <w:r>
        <w:lastRenderedPageBreak/>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w:t>
      </w:r>
      <w:ins w:id="1007" w:author="Andrea Bergmannová" w:date="2018-12-11T16:28:00Z">
        <w:r w:rsidR="00280BB0" w:rsidRPr="00280BB0">
          <w:t xml:space="preserve">Prijímateľ môže pre tento účel využiť vzor prílohy </w:t>
        </w:r>
      </w:ins>
      <w:ins w:id="1008" w:author="Andrea Bergmannová" w:date="2018-12-11T16:29:00Z">
        <w:r w:rsidR="00280BB0">
          <w:t xml:space="preserve">č. 24 </w:t>
        </w:r>
      </w:ins>
      <w:r w:rsidR="009D7F63" w:rsidRPr="0073389C">
        <w:t xml:space="preserve">Výzva na predloženie ponuky </w:t>
      </w:r>
      <w:del w:id="1009" w:author="Andrea Bergmannová" w:date="2018-12-11T16:29:00Z">
        <w:r w:rsidR="009D7F63" w:rsidRPr="0073389C" w:rsidDel="00280BB0">
          <w:delText xml:space="preserve">(príloha č. </w:delText>
        </w:r>
        <w:r w:rsidR="001A6E82" w:rsidRPr="0073389C" w:rsidDel="00280BB0">
          <w:delText>2</w:delText>
        </w:r>
        <w:r w:rsidR="001A6E82" w:rsidDel="00280BB0">
          <w:delText>4</w:delText>
        </w:r>
        <w:r w:rsidR="009D7F63" w:rsidRPr="0073389C" w:rsidDel="00280BB0">
          <w:delText>) obsahuje najmä:</w:delText>
        </w:r>
      </w:del>
    </w:p>
    <w:p w14:paraId="7A55D36D" w14:textId="09F47815" w:rsidR="009D7F63" w:rsidRPr="0073389C" w:rsidDel="00280BB0" w:rsidRDefault="009D7F63">
      <w:pPr>
        <w:tabs>
          <w:tab w:val="left" w:pos="1014"/>
        </w:tabs>
        <w:spacing w:before="120" w:after="120" w:line="288" w:lineRule="auto"/>
        <w:jc w:val="both"/>
        <w:rPr>
          <w:del w:id="1010" w:author="Andrea Bergmannová" w:date="2018-12-11T16:29:00Z"/>
        </w:rPr>
        <w:pPrChange w:id="1011" w:author="Andrea Bergmannová" w:date="2018-12-11T16:29:00Z">
          <w:pPr>
            <w:pStyle w:val="Odsekzoznamu"/>
            <w:numPr>
              <w:numId w:val="56"/>
            </w:numPr>
            <w:tabs>
              <w:tab w:val="num" w:pos="1070"/>
              <w:tab w:val="num" w:pos="1276"/>
            </w:tabs>
            <w:autoSpaceDE w:val="0"/>
            <w:autoSpaceDN w:val="0"/>
            <w:adjustRightInd w:val="0"/>
            <w:spacing w:before="120" w:after="120" w:line="288" w:lineRule="auto"/>
            <w:ind w:left="567" w:hanging="284"/>
            <w:contextualSpacing w:val="0"/>
          </w:pPr>
        </w:pPrChange>
      </w:pPr>
      <w:del w:id="1012" w:author="Andrea Bergmannová" w:date="2018-12-11T16:29:00Z">
        <w:r w:rsidRPr="0073389C" w:rsidDel="00280BB0">
          <w:delText>identifikačné údaje prijímateľa,</w:delText>
        </w:r>
      </w:del>
    </w:p>
    <w:p w14:paraId="7A55D36E" w14:textId="02AF7980" w:rsidR="009D7F63" w:rsidRPr="0073389C" w:rsidDel="00280BB0" w:rsidRDefault="009D7F63">
      <w:pPr>
        <w:tabs>
          <w:tab w:val="left" w:pos="1014"/>
        </w:tabs>
        <w:spacing w:before="120" w:after="120" w:line="288" w:lineRule="auto"/>
        <w:jc w:val="both"/>
        <w:rPr>
          <w:del w:id="1013" w:author="Andrea Bergmannová" w:date="2018-12-11T16:29:00Z"/>
        </w:rPr>
        <w:pPrChange w:id="1014" w:author="Andrea Bergmannová" w:date="2018-12-11T16:29:00Z">
          <w:pPr>
            <w:pStyle w:val="Odsekzoznamu"/>
            <w:numPr>
              <w:numId w:val="56"/>
            </w:numPr>
            <w:tabs>
              <w:tab w:val="num" w:pos="1070"/>
              <w:tab w:val="num" w:pos="1276"/>
            </w:tabs>
            <w:autoSpaceDE w:val="0"/>
            <w:autoSpaceDN w:val="0"/>
            <w:adjustRightInd w:val="0"/>
            <w:spacing w:before="120" w:after="120" w:line="288" w:lineRule="auto"/>
            <w:ind w:left="567" w:hanging="284"/>
            <w:contextualSpacing w:val="0"/>
            <w:jc w:val="both"/>
          </w:pPr>
        </w:pPrChange>
      </w:pPr>
      <w:del w:id="1015" w:author="Andrea Bergmannová" w:date="2018-12-11T16:29:00Z">
        <w:r w:rsidRPr="0073389C" w:rsidDel="00280BB0">
          <w:delText>opis predmetu zákazky,</w:delText>
        </w:r>
      </w:del>
    </w:p>
    <w:p w14:paraId="7A55D36F" w14:textId="20D4DC00" w:rsidR="009D7F63" w:rsidRPr="0073389C" w:rsidDel="00280BB0" w:rsidRDefault="009D7F63">
      <w:pPr>
        <w:tabs>
          <w:tab w:val="left" w:pos="1014"/>
        </w:tabs>
        <w:spacing w:before="120" w:after="120" w:line="288" w:lineRule="auto"/>
        <w:jc w:val="both"/>
        <w:rPr>
          <w:del w:id="1016" w:author="Andrea Bergmannová" w:date="2018-12-11T16:29:00Z"/>
        </w:rPr>
        <w:pPrChange w:id="1017" w:author="Andrea Bergmannová" w:date="2018-12-11T16:29:00Z">
          <w:pPr>
            <w:pStyle w:val="Odsekzoznamu"/>
            <w:numPr>
              <w:numId w:val="56"/>
            </w:numPr>
            <w:tabs>
              <w:tab w:val="num" w:pos="1070"/>
              <w:tab w:val="num" w:pos="1276"/>
            </w:tabs>
            <w:autoSpaceDE w:val="0"/>
            <w:autoSpaceDN w:val="0"/>
            <w:adjustRightInd w:val="0"/>
            <w:spacing w:before="120" w:after="120" w:line="288" w:lineRule="auto"/>
            <w:ind w:left="567" w:hanging="284"/>
            <w:contextualSpacing w:val="0"/>
            <w:jc w:val="both"/>
          </w:pPr>
        </w:pPrChange>
      </w:pPr>
      <w:del w:id="1018" w:author="Andrea Bergmannová" w:date="2018-12-11T16:29:00Z">
        <w:r w:rsidRPr="0073389C" w:rsidDel="00280BB0">
          <w:delText xml:space="preserve">kritérium na vyhodnotenie ponúk (najnižšia cena alebo ekonomicky najvýhodnejšia ponuka), </w:delText>
        </w:r>
      </w:del>
    </w:p>
    <w:p w14:paraId="7A55D370" w14:textId="629BB6D7" w:rsidR="009D7F63" w:rsidRPr="0073389C" w:rsidDel="00280BB0" w:rsidRDefault="009D7F63">
      <w:pPr>
        <w:tabs>
          <w:tab w:val="left" w:pos="1014"/>
        </w:tabs>
        <w:spacing w:before="120" w:after="120" w:line="288" w:lineRule="auto"/>
        <w:jc w:val="both"/>
        <w:rPr>
          <w:del w:id="1019" w:author="Andrea Bergmannová" w:date="2018-12-11T16:29:00Z"/>
        </w:rPr>
        <w:pPrChange w:id="1020" w:author="Andrea Bergmannová" w:date="2018-12-11T16:29:00Z">
          <w:pPr>
            <w:pStyle w:val="Odsekzoznamu"/>
            <w:numPr>
              <w:numId w:val="56"/>
            </w:numPr>
            <w:tabs>
              <w:tab w:val="num" w:pos="1070"/>
              <w:tab w:val="num" w:pos="1276"/>
            </w:tabs>
            <w:autoSpaceDE w:val="0"/>
            <w:autoSpaceDN w:val="0"/>
            <w:adjustRightInd w:val="0"/>
            <w:spacing w:before="120" w:after="120" w:line="288" w:lineRule="auto"/>
            <w:ind w:left="567" w:hanging="284"/>
            <w:contextualSpacing w:val="0"/>
            <w:jc w:val="both"/>
          </w:pPr>
        </w:pPrChange>
      </w:pPr>
      <w:del w:id="1021" w:author="Andrea Bergmannová" w:date="2018-12-11T16:29:00Z">
        <w:r w:rsidRPr="0073389C" w:rsidDel="00280BB0">
          <w:delText xml:space="preserve">podmienky účasti (pre takýto typ zákazky postačuje kópia dokladu o oprávnení dodať, poskytovať  alebo uskutočňovať predmet zákazky), </w:delText>
        </w:r>
      </w:del>
    </w:p>
    <w:p w14:paraId="7A55D371" w14:textId="0F7A436F" w:rsidR="009D7F63" w:rsidRPr="0073389C" w:rsidDel="00280BB0" w:rsidRDefault="00E8739A">
      <w:pPr>
        <w:tabs>
          <w:tab w:val="left" w:pos="1014"/>
        </w:tabs>
        <w:spacing w:before="120" w:after="120" w:line="288" w:lineRule="auto"/>
        <w:jc w:val="both"/>
        <w:rPr>
          <w:del w:id="1022" w:author="Andrea Bergmannová" w:date="2018-12-11T16:29:00Z"/>
        </w:rPr>
        <w:pPrChange w:id="1023" w:author="Andrea Bergmannová" w:date="2018-12-11T16:29:00Z">
          <w:pPr>
            <w:pStyle w:val="Odsekzoznamu"/>
            <w:numPr>
              <w:numId w:val="56"/>
            </w:numPr>
            <w:tabs>
              <w:tab w:val="num" w:pos="1070"/>
              <w:tab w:val="num" w:pos="1276"/>
            </w:tabs>
            <w:autoSpaceDE w:val="0"/>
            <w:autoSpaceDN w:val="0"/>
            <w:adjustRightInd w:val="0"/>
            <w:spacing w:before="120" w:after="120" w:line="288" w:lineRule="auto"/>
            <w:ind w:left="567" w:hanging="284"/>
            <w:contextualSpacing w:val="0"/>
            <w:jc w:val="both"/>
          </w:pPr>
        </w:pPrChange>
      </w:pPr>
      <w:del w:id="1024" w:author="Andrea Bergmannová" w:date="2018-12-11T16:29:00Z">
        <w:r w:rsidRPr="00E8739A" w:rsidDel="00280BB0">
          <w:delText>lehotu na predkladanie ponúk s uvedením adresy, na ktorú je ponuku potrebné predložiť.  Lehota na predkladanie ponúk musí byť primeraná predmetu zákazky a nesmie byť kratšia ako 3 pracovné dni odo dňa odoslania výzvy na predloženie ponuky</w:delText>
        </w:r>
        <w:r w:rsidR="009D7F63" w:rsidRPr="0073389C" w:rsidDel="00280BB0">
          <w:delText>,</w:delText>
        </w:r>
      </w:del>
    </w:p>
    <w:p w14:paraId="7A55D372" w14:textId="26657B87" w:rsidR="009D7F63" w:rsidRPr="0073389C" w:rsidDel="00280BB0" w:rsidRDefault="009D7F63">
      <w:pPr>
        <w:tabs>
          <w:tab w:val="left" w:pos="1014"/>
        </w:tabs>
        <w:spacing w:before="120" w:after="120" w:line="288" w:lineRule="auto"/>
        <w:jc w:val="both"/>
        <w:rPr>
          <w:del w:id="1025" w:author="Andrea Bergmannová" w:date="2018-12-11T16:29:00Z"/>
        </w:rPr>
        <w:pPrChange w:id="1026" w:author="Andrea Bergmannová" w:date="2018-12-11T16:29:00Z">
          <w:pPr>
            <w:pStyle w:val="Odsekzoznamu"/>
            <w:numPr>
              <w:numId w:val="56"/>
            </w:numPr>
            <w:tabs>
              <w:tab w:val="num" w:pos="1070"/>
              <w:tab w:val="num" w:pos="1276"/>
            </w:tabs>
            <w:autoSpaceDE w:val="0"/>
            <w:autoSpaceDN w:val="0"/>
            <w:adjustRightInd w:val="0"/>
            <w:spacing w:before="120" w:after="120" w:line="288" w:lineRule="auto"/>
            <w:ind w:left="567" w:hanging="284"/>
            <w:contextualSpacing w:val="0"/>
            <w:jc w:val="both"/>
          </w:pPr>
        </w:pPrChange>
      </w:pPr>
      <w:del w:id="1027" w:author="Andrea Bergmannová" w:date="2018-12-11T16:29:00Z">
        <w:r w:rsidRPr="0073389C" w:rsidDel="00280BB0">
          <w:delText xml:space="preserve">spôsob označenia obalu s ponukou (adresa </w:delText>
        </w:r>
        <w:r w:rsidR="000D28F2" w:rsidDel="00280BB0">
          <w:delText>prijímateľa</w:delText>
        </w:r>
        <w:r w:rsidRPr="0073389C" w:rsidDel="00280BB0">
          <w:delText xml:space="preserve">, adresa uchádzača, označenie „Neotvárať“ a „názov zákazky“), </w:delText>
        </w:r>
      </w:del>
    </w:p>
    <w:p w14:paraId="7A55D373" w14:textId="65F58DE3" w:rsidR="009D7F63" w:rsidRPr="0073389C" w:rsidDel="00280BB0" w:rsidRDefault="009D7F63">
      <w:pPr>
        <w:tabs>
          <w:tab w:val="left" w:pos="1014"/>
        </w:tabs>
        <w:spacing w:before="120" w:after="120" w:line="288" w:lineRule="auto"/>
        <w:jc w:val="both"/>
        <w:rPr>
          <w:del w:id="1028" w:author="Andrea Bergmannová" w:date="2018-12-11T16:29:00Z"/>
        </w:rPr>
        <w:pPrChange w:id="1029" w:author="Andrea Bergmannová" w:date="2018-12-11T16:29:00Z">
          <w:pPr>
            <w:pStyle w:val="Odsekzoznamu"/>
            <w:numPr>
              <w:numId w:val="56"/>
            </w:numPr>
            <w:tabs>
              <w:tab w:val="num" w:pos="1070"/>
              <w:tab w:val="num" w:pos="1276"/>
            </w:tabs>
            <w:autoSpaceDE w:val="0"/>
            <w:autoSpaceDN w:val="0"/>
            <w:adjustRightInd w:val="0"/>
            <w:spacing w:before="120" w:after="120" w:line="288" w:lineRule="auto"/>
            <w:ind w:left="567" w:hanging="284"/>
            <w:contextualSpacing w:val="0"/>
            <w:jc w:val="both"/>
          </w:pPr>
        </w:pPrChange>
      </w:pPr>
      <w:del w:id="1030" w:author="Andrea Bergmannová" w:date="2018-12-11T16:29:00Z">
        <w:r w:rsidRPr="0073389C" w:rsidDel="00280BB0">
          <w:delText xml:space="preserve">dátum vyhotovenia </w:delText>
        </w:r>
        <w:r w:rsidR="00D76DD9" w:rsidDel="00280BB0">
          <w:delText>v</w:delText>
        </w:r>
        <w:r w:rsidRPr="0073389C" w:rsidDel="00280BB0">
          <w:delText>ýzvy na predkladanie ponúk,</w:delText>
        </w:r>
      </w:del>
    </w:p>
    <w:p w14:paraId="7A55D374" w14:textId="18512E76" w:rsidR="009D7F63" w:rsidRPr="0073389C" w:rsidRDefault="009D7F63">
      <w:pPr>
        <w:tabs>
          <w:tab w:val="left" w:pos="1014"/>
        </w:tabs>
        <w:spacing w:before="120" w:after="120" w:line="288" w:lineRule="auto"/>
        <w:jc w:val="both"/>
        <w:pPrChange w:id="1031" w:author="Andrea Bergmannová" w:date="2018-12-11T16:29:00Z">
          <w:pPr>
            <w:pStyle w:val="Odsekzoznamu"/>
            <w:numPr>
              <w:numId w:val="56"/>
            </w:numPr>
            <w:tabs>
              <w:tab w:val="num" w:pos="1070"/>
              <w:tab w:val="num" w:pos="1276"/>
            </w:tabs>
            <w:autoSpaceDE w:val="0"/>
            <w:autoSpaceDN w:val="0"/>
            <w:adjustRightInd w:val="0"/>
            <w:spacing w:before="120" w:after="120" w:line="288" w:lineRule="auto"/>
            <w:ind w:left="567" w:hanging="284"/>
            <w:contextualSpacing w:val="0"/>
            <w:jc w:val="both"/>
          </w:pPr>
        </w:pPrChange>
      </w:pPr>
      <w:del w:id="1032" w:author="Andrea Bergmannová" w:date="2018-12-11T16:29:00Z">
        <w:r w:rsidRPr="0073389C" w:rsidDel="00280BB0">
          <w:delText>podpis osoby zodpovednej za vykonanie prieskumu trhu.</w:delText>
        </w:r>
      </w:del>
    </w:p>
    <w:p w14:paraId="7A55D375" w14:textId="59818A88" w:rsidR="009D7F63" w:rsidRPr="0073389C" w:rsidRDefault="009D7F63" w:rsidP="009D7F63">
      <w:pPr>
        <w:autoSpaceDE w:val="0"/>
        <w:autoSpaceDN w:val="0"/>
        <w:adjustRightInd w:val="0"/>
        <w:spacing w:before="120" w:after="120" w:line="288" w:lineRule="auto"/>
        <w:jc w:val="both"/>
      </w:pPr>
      <w:r w:rsidRPr="0073389C">
        <w:t xml:space="preserve">Prijímateľ </w:t>
      </w:r>
      <w:del w:id="1033" w:author="Andrea Bergmannová" w:date="2018-12-11T16:30:00Z">
        <w:r w:rsidRPr="0073389C" w:rsidDel="00280BB0">
          <w:delText xml:space="preserve">postupuje </w:delText>
        </w:r>
      </w:del>
      <w:r w:rsidRPr="0073389C">
        <w:t>pri vyhodnotení prieskumu trhu v súlade s </w:t>
      </w:r>
      <w:del w:id="1034" w:author="Andrea Bergmannová" w:date="2018-12-11T16:29:00Z">
        <w:r w:rsidRPr="0073389C" w:rsidDel="00280BB0">
          <w:delText>vyššie uvedenými princípmi</w:delText>
        </w:r>
      </w:del>
      <w:ins w:id="1035" w:author="Andrea Bergmannová" w:date="2018-12-11T16:29:00Z">
        <w:r w:rsidR="00280BB0">
          <w:t>podmienkami stanovenými vo výzve na predloženie ponúk</w:t>
        </w:r>
      </w:ins>
      <w:r w:rsidRPr="0073389C">
        <w:t xml:space="preserve">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33CAF6ED" w14:textId="77777777" w:rsidR="00280BB0" w:rsidRPr="00280BB0" w:rsidRDefault="00280BB0" w:rsidP="00280BB0">
      <w:pPr>
        <w:autoSpaceDE w:val="0"/>
        <w:autoSpaceDN w:val="0"/>
        <w:adjustRightInd w:val="0"/>
        <w:spacing w:before="120" w:after="120" w:line="288" w:lineRule="auto"/>
        <w:jc w:val="both"/>
        <w:rPr>
          <w:ins w:id="1036" w:author="Andrea Bergmannová" w:date="2018-12-11T16:32:00Z"/>
          <w:color w:val="FF0000"/>
          <w:rPrChange w:id="1037" w:author="Andrea Bergmannová" w:date="2018-12-11T16:32:00Z">
            <w:rPr>
              <w:ins w:id="1038" w:author="Andrea Bergmannová" w:date="2018-12-11T16:32:00Z"/>
              <w:b/>
              <w:i/>
              <w:color w:val="FF0000"/>
            </w:rPr>
          </w:rPrChange>
        </w:rPr>
      </w:pPr>
      <w:ins w:id="1039" w:author="Andrea Bergmannová" w:date="2018-12-11T16:32:00Z">
        <w:r w:rsidRPr="00280BB0">
          <w:rPr>
            <w:color w:val="FF0000"/>
            <w:rPrChange w:id="1040" w:author="Andrea Bergmannová" w:date="2018-12-11T16:32:00Z">
              <w:rPr>
                <w:b/>
                <w:i/>
                <w:color w:val="FF0000"/>
              </w:rPr>
            </w:rPrChange>
          </w:rPr>
          <w:t>V prípade výnimky, ktorá nie je viazaná na finančný limit, nie je povinnosťou prijímateľa predložiť určenie a výpočet predpokladanej hodnoty zákazky. Obdobne v prípade výnimiek, ktoré sú viazané na finančné limity podlimitných zákaziek a zákaziek s nízkou hodnotou, nie je potrebné určovať predpokladanú hodnotu zákazky, ale rozhodujúce je, aby zmluva, ktorá je uzatvorená s úspešným uchádzačom, bola vo finančnom limite, ktorý je spojený s možnosťou uplatnenia predmetnej výnimky. Prijímateľ pri zadávaní podlimitnej zákazky alebo zákazky s nízkou hodnotou v režime výnimky nesmie zákazku umelo rozdeliť s cieľom vyhnúť sa pravidlám a postupom VO.</w:t>
        </w:r>
      </w:ins>
    </w:p>
    <w:p w14:paraId="0C6FA0E4" w14:textId="77777777" w:rsidR="00280BB0" w:rsidRPr="00280BB0" w:rsidRDefault="00280BB0" w:rsidP="00280BB0">
      <w:pPr>
        <w:autoSpaceDE w:val="0"/>
        <w:autoSpaceDN w:val="0"/>
        <w:adjustRightInd w:val="0"/>
        <w:spacing w:before="120" w:after="120" w:line="288" w:lineRule="auto"/>
        <w:jc w:val="both"/>
        <w:rPr>
          <w:ins w:id="1041" w:author="Andrea Bergmannová" w:date="2018-12-11T16:32:00Z"/>
          <w:color w:val="FF0000"/>
          <w:rPrChange w:id="1042" w:author="Andrea Bergmannová" w:date="2018-12-11T16:32:00Z">
            <w:rPr>
              <w:ins w:id="1043" w:author="Andrea Bergmannová" w:date="2018-12-11T16:32:00Z"/>
              <w:b/>
              <w:i/>
              <w:color w:val="FF0000"/>
            </w:rPr>
          </w:rPrChange>
        </w:rPr>
      </w:pPr>
      <w:ins w:id="1044" w:author="Andrea Bergmannová" w:date="2018-12-11T16:32:00Z">
        <w:r w:rsidRPr="00280BB0">
          <w:rPr>
            <w:color w:val="FF0000"/>
            <w:rPrChange w:id="1045" w:author="Andrea Bergmannová" w:date="2018-12-11T16:32:00Z">
              <w:rPr>
                <w:b/>
                <w:i/>
                <w:color w:val="FF0000"/>
              </w:rPr>
            </w:rPrChange>
          </w:rPr>
          <w:t>Prieskum trhu slúži pre overenie hospodárnosti výdavkov zákazky, pričom pre tento účel je možné aktuálnu cenovú ponuku hospodárskeho subjektu, v prospech ktorého bude zadaná zákazka v režime výnimky, porovnať s cenovými ponukami, ktoré nie sú staršie ako 6 mesiacov v porovnaní s cenovou ponukou hospodárskeho subjektu, ktorému sa zadáva zákazka. 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overenia hospodárnosti tak, že aktuálnu cenovú ponuku hospodárskeho subjektu, v prospech ktorého bude zadaná zákazka v režime výnimky, porovná s cenovými ponukami minimálne ďalších dvoch hospodárskych subjektov. Tieto hospodárske subjekty musia byť oprávnené dodávať tovar, poskytovať služby, alebo realizovať stavebné práce, ktoré tvoria predmet zákazky.</w:t>
        </w:r>
      </w:ins>
    </w:p>
    <w:p w14:paraId="59AC6E7A" w14:textId="77777777" w:rsidR="00280BB0" w:rsidRDefault="00280BB0" w:rsidP="009D7F63">
      <w:pPr>
        <w:autoSpaceDE w:val="0"/>
        <w:autoSpaceDN w:val="0"/>
        <w:adjustRightInd w:val="0"/>
        <w:spacing w:before="120" w:after="120" w:line="288" w:lineRule="auto"/>
        <w:jc w:val="both"/>
        <w:rPr>
          <w:ins w:id="1046" w:author="Andrea Bergmannová" w:date="2018-12-11T16:31:00Z"/>
          <w:b/>
          <w:i/>
          <w:color w:val="FF0000"/>
        </w:rPr>
      </w:pPr>
    </w:p>
    <w:p w14:paraId="6DA756E1" w14:textId="5C146A0B"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ins w:id="1047" w:author="Andrea Bergmannová" w:date="2018-12-11T16:32:00Z">
        <w:r w:rsidR="00280BB0" w:rsidRPr="00280BB0">
          <w:rPr>
            <w:color w:val="FF0000"/>
          </w:rPr>
          <w:t xml:space="preserve">Prijímateľ je povinný vykonať prieskum trhu, ktorým sa má preukázať hospodárnosť, v prípade zadávania zákazky podľa § 1 ods. 2 písm. c) ZVO na nadobúdanie existujúcich stavieb alebo nájom existujúcich stavieb a iných nehnuteľností alebo nadobúdanie práv k nim akýmkoľvek spôsobom financovania. </w:t>
        </w:r>
      </w:ins>
      <w:r w:rsidRPr="001F7F84">
        <w:t xml:space="preserve">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w:t>
      </w:r>
      <w:r w:rsidRPr="001F7F84">
        <w:lastRenderedPageBreak/>
        <w:t xml:space="preserve">metodického pokynu CKO č. 12 k zadávaniu zákaziek nespadajúcich pod zákon o verejnom obstarávaní. Pre účely preukázania hospodárnosti výdavkov je možné využiť aj inštitút znaleckého posudku, ktorý však nenahrádza prieskum trhu, ale je iba </w:t>
      </w:r>
      <w:ins w:id="1048" w:author="Andrea Bergmannová" w:date="2018-12-11T16:33:00Z">
        <w:r w:rsidR="00280BB0">
          <w:t xml:space="preserve">možným </w:t>
        </w:r>
      </w:ins>
      <w:r w:rsidRPr="001F7F84">
        <w:t>doplňujúcim nástrojom pre účely zabezpečenia dodržania pravidiel hospodárnosti.</w:t>
      </w:r>
    </w:p>
    <w:p w14:paraId="7C990398" w14:textId="486E98D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ins w:id="1049" w:author="Andrea Bergmannová" w:date="2018-12-11T16:33:00Z">
        <w:r w:rsidR="00280BB0">
          <w:t xml:space="preserve"> </w:t>
        </w:r>
        <w:r w:rsidR="00280BB0" w:rsidRPr="00280BB0">
          <w:t>Obdobne zákazky spojené s dodaním hnuteľného tovaru (napr. kancelárske vybavenie prenajatých priestorov) nespadajú pod režim výnimky podľa § 1 ods. 2 písm. c) ZVO.</w:t>
        </w:r>
      </w:ins>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07BE610C" w14:textId="77777777" w:rsidR="00280BB0" w:rsidRPr="00280BB0" w:rsidRDefault="00914736" w:rsidP="00280BB0">
      <w:pPr>
        <w:autoSpaceDE w:val="0"/>
        <w:autoSpaceDN w:val="0"/>
        <w:adjustRightInd w:val="0"/>
        <w:spacing w:before="120" w:after="120" w:line="288" w:lineRule="auto"/>
        <w:jc w:val="both"/>
        <w:rPr>
          <w:ins w:id="1050" w:author="Andrea Bergmannová" w:date="2018-12-11T16:35:00Z"/>
        </w:rPr>
      </w:pPr>
      <w:r w:rsidRPr="00914736">
        <w:rPr>
          <w:b/>
          <w:i/>
          <w:color w:val="FF0000"/>
        </w:rPr>
        <w:t xml:space="preserve">Povinnosť prijímateľa: </w:t>
      </w:r>
      <w:r w:rsidRPr="001F7F84">
        <w:t>V prípade zadávania zákazky podľa § 1 ods. 12 písm. d)</w:t>
      </w:r>
      <w:ins w:id="1051" w:author="Andrea Bergmannová" w:date="2018-12-11T16:33:00Z">
        <w:r w:rsidR="00280BB0">
          <w:t>, písm. q)</w:t>
        </w:r>
      </w:ins>
      <w:r w:rsidRPr="001F7F84">
        <w:t xml:space="preserve"> alebo písm. </w:t>
      </w:r>
      <w:del w:id="1052" w:author="Andrea Bergmannová" w:date="2018-12-11T16:34:00Z">
        <w:r w:rsidRPr="001F7F84" w:rsidDel="00280BB0">
          <w:delText>q</w:delText>
        </w:r>
      </w:del>
      <w:ins w:id="1053" w:author="Andrea Bergmannová" w:date="2018-12-11T16:34:00Z">
        <w:r w:rsidR="00280BB0">
          <w:t>u</w:t>
        </w:r>
      </w:ins>
      <w:r w:rsidRPr="001F7F84">
        <w:t xml:space="preserve">) ZVO je prijímateľ povinný vykonať </w:t>
      </w:r>
      <w:del w:id="1054" w:author="Andrea Bergmannová" w:date="2018-12-11T16:34:00Z">
        <w:r w:rsidRPr="001F7F84" w:rsidDel="00280BB0">
          <w:delText>prieskum trhu (</w:delText>
        </w:r>
      </w:del>
      <w:r w:rsidRPr="001F7F84">
        <w:t>deklaratórny prieskum</w:t>
      </w:r>
      <w:ins w:id="1055" w:author="Andrea Bergmannová" w:date="2018-12-11T16:34:00Z">
        <w:r w:rsidR="00280BB0">
          <w:t xml:space="preserve"> na overenie hospodárnosti</w:t>
        </w:r>
      </w:ins>
      <w:del w:id="1056" w:author="Andrea Bergmannová" w:date="2018-12-11T16:34:00Z">
        <w:r w:rsidRPr="001F7F84" w:rsidDel="00280BB0">
          <w:delText>)</w:delText>
        </w:r>
      </w:del>
      <w:r w:rsidRPr="001F7F84">
        <w:t>, ktorým preukáže, že zákazka, ktorá bude zadaná priamo dodávateľovi v zmysle § 1 ods. 12 písm. d)</w:t>
      </w:r>
      <w:ins w:id="1057" w:author="Andrea Bergmannová" w:date="2018-12-11T16:34:00Z">
        <w:r w:rsidR="00280BB0">
          <w:t>, písm. q)</w:t>
        </w:r>
      </w:ins>
      <w:r w:rsidRPr="001F7F84">
        <w:t xml:space="preserve"> alebo písm. </w:t>
      </w:r>
      <w:del w:id="1058" w:author="Andrea Bergmannová" w:date="2018-12-11T16:34:00Z">
        <w:r w:rsidRPr="001F7F84" w:rsidDel="00280BB0">
          <w:delText>q</w:delText>
        </w:r>
      </w:del>
      <w:ins w:id="1059" w:author="Andrea Bergmannová" w:date="2018-12-11T16:34:00Z">
        <w:r w:rsidR="00280BB0">
          <w:t>u</w:t>
        </w:r>
      </w:ins>
      <w:r w:rsidRPr="001F7F84">
        <w:t>) ZVO je hospodárnejšia oproti výsledkom zisteným v rámci prieskumu trhu. V prípade, že výsledok prieskumu trhu nepreukáže túto hospodárnosť, je prijímateľ povinný postupovať pri zadávaní zákazky v zmysle pravidiel a postupov ZVO.</w:t>
      </w:r>
      <w:ins w:id="1060" w:author="Andrea Bergmannová" w:date="2018-12-11T16:34:00Z">
        <w:r w:rsidR="00280BB0">
          <w:t xml:space="preserve"> </w:t>
        </w:r>
      </w:ins>
      <w:ins w:id="1061" w:author="Andrea Bergmannová" w:date="2018-12-11T16:35:00Z">
        <w:r w:rsidR="00280BB0" w:rsidRPr="00280BB0">
          <w:t xml:space="preserve">. Deklaratórny prieskum trhu na overenie hospodárnosti môže prijímateľ vykonať ako: </w:t>
        </w:r>
      </w:ins>
    </w:p>
    <w:p w14:paraId="2D9DC41B" w14:textId="77777777" w:rsidR="00280BB0" w:rsidRPr="00280BB0" w:rsidRDefault="00280BB0">
      <w:pPr>
        <w:numPr>
          <w:ilvl w:val="0"/>
          <w:numId w:val="126"/>
        </w:numPr>
        <w:autoSpaceDE w:val="0"/>
        <w:autoSpaceDN w:val="0"/>
        <w:adjustRightInd w:val="0"/>
        <w:spacing w:line="288" w:lineRule="auto"/>
        <w:jc w:val="both"/>
        <w:rPr>
          <w:ins w:id="1062" w:author="Andrea Bergmannová" w:date="2018-12-11T16:35:00Z"/>
        </w:rPr>
        <w:pPrChange w:id="1063" w:author="Andrea Bergmannová" w:date="2018-12-11T16:35:00Z">
          <w:pPr>
            <w:numPr>
              <w:numId w:val="126"/>
            </w:numPr>
            <w:autoSpaceDE w:val="0"/>
            <w:autoSpaceDN w:val="0"/>
            <w:adjustRightInd w:val="0"/>
            <w:spacing w:before="120" w:after="120" w:line="288" w:lineRule="auto"/>
            <w:ind w:left="1004" w:hanging="360"/>
            <w:jc w:val="both"/>
          </w:pPr>
        </w:pPrChange>
      </w:pPr>
      <w:ins w:id="1064" w:author="Andrea Bergmannová" w:date="2018-12-11T16:35:00Z">
        <w:r w:rsidRPr="00280BB0">
          <w:t xml:space="preserve">prieskum trhu, </w:t>
        </w:r>
      </w:ins>
    </w:p>
    <w:p w14:paraId="187902DF" w14:textId="77777777" w:rsidR="00280BB0" w:rsidRPr="00280BB0" w:rsidRDefault="00280BB0">
      <w:pPr>
        <w:numPr>
          <w:ilvl w:val="0"/>
          <w:numId w:val="126"/>
        </w:numPr>
        <w:autoSpaceDE w:val="0"/>
        <w:autoSpaceDN w:val="0"/>
        <w:adjustRightInd w:val="0"/>
        <w:spacing w:line="288" w:lineRule="auto"/>
        <w:jc w:val="both"/>
        <w:rPr>
          <w:ins w:id="1065" w:author="Andrea Bergmannová" w:date="2018-12-11T16:35:00Z"/>
        </w:rPr>
        <w:pPrChange w:id="1066" w:author="Andrea Bergmannová" w:date="2018-12-11T16:35:00Z">
          <w:pPr>
            <w:numPr>
              <w:numId w:val="126"/>
            </w:numPr>
            <w:autoSpaceDE w:val="0"/>
            <w:autoSpaceDN w:val="0"/>
            <w:adjustRightInd w:val="0"/>
            <w:spacing w:before="120" w:after="120" w:line="288" w:lineRule="auto"/>
            <w:ind w:left="1004" w:hanging="360"/>
            <w:jc w:val="both"/>
          </w:pPr>
        </w:pPrChange>
      </w:pPr>
      <w:ins w:id="1067" w:author="Andrea Bergmannová" w:date="2018-12-11T16:35:00Z">
        <w:r w:rsidRPr="00280BB0">
          <w:t xml:space="preserve">porovnanie s predchádzajúcim alebo aktuálnym plnením na rovnaký alebo porovnateľný predmet zákazky, </w:t>
        </w:r>
      </w:ins>
    </w:p>
    <w:p w14:paraId="756FEE4A" w14:textId="77777777" w:rsidR="00280BB0" w:rsidRPr="00280BB0" w:rsidRDefault="00280BB0">
      <w:pPr>
        <w:numPr>
          <w:ilvl w:val="0"/>
          <w:numId w:val="126"/>
        </w:numPr>
        <w:autoSpaceDE w:val="0"/>
        <w:autoSpaceDN w:val="0"/>
        <w:adjustRightInd w:val="0"/>
        <w:spacing w:line="288" w:lineRule="auto"/>
        <w:jc w:val="both"/>
        <w:rPr>
          <w:ins w:id="1068" w:author="Andrea Bergmannová" w:date="2018-12-11T16:35:00Z"/>
        </w:rPr>
        <w:pPrChange w:id="1069" w:author="Andrea Bergmannová" w:date="2018-12-11T16:35:00Z">
          <w:pPr>
            <w:numPr>
              <w:numId w:val="126"/>
            </w:numPr>
            <w:autoSpaceDE w:val="0"/>
            <w:autoSpaceDN w:val="0"/>
            <w:adjustRightInd w:val="0"/>
            <w:spacing w:before="120" w:after="120" w:line="288" w:lineRule="auto"/>
            <w:ind w:left="1004" w:hanging="360"/>
            <w:jc w:val="both"/>
          </w:pPr>
        </w:pPrChange>
      </w:pPr>
      <w:ins w:id="1070" w:author="Andrea Bergmannová" w:date="2018-12-11T16:35:00Z">
        <w:r w:rsidRPr="00280BB0">
          <w:t>prieskum trhu prostredníctvom informácií z webu (napr. zverejnené cenníky).</w:t>
        </w:r>
      </w:ins>
    </w:p>
    <w:p w14:paraId="62157F72" w14:textId="77777777" w:rsidR="00280BB0" w:rsidRPr="00280BB0" w:rsidRDefault="00280BB0" w:rsidP="00280BB0">
      <w:pPr>
        <w:autoSpaceDE w:val="0"/>
        <w:autoSpaceDN w:val="0"/>
        <w:adjustRightInd w:val="0"/>
        <w:spacing w:before="120" w:after="120" w:line="288" w:lineRule="auto"/>
        <w:jc w:val="both"/>
        <w:rPr>
          <w:ins w:id="1071" w:author="Andrea Bergmannová" w:date="2018-12-11T16:35:00Z"/>
        </w:rPr>
      </w:pPr>
    </w:p>
    <w:p w14:paraId="6DC72E46" w14:textId="77777777" w:rsidR="00280BB0" w:rsidRPr="00280BB0" w:rsidRDefault="00280BB0" w:rsidP="00280BB0">
      <w:pPr>
        <w:autoSpaceDE w:val="0"/>
        <w:autoSpaceDN w:val="0"/>
        <w:adjustRightInd w:val="0"/>
        <w:spacing w:before="120" w:after="120" w:line="288" w:lineRule="auto"/>
        <w:jc w:val="both"/>
        <w:rPr>
          <w:ins w:id="1072" w:author="Andrea Bergmannová" w:date="2018-12-11T16:35:00Z"/>
        </w:rPr>
      </w:pPr>
      <w:ins w:id="1073" w:author="Andrea Bergmannová" w:date="2018-12-11T16:35:00Z">
        <w:r w:rsidRPr="00280BB0">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ins>
    </w:p>
    <w:p w14:paraId="7DF99203" w14:textId="77777777" w:rsidR="00280BB0" w:rsidRPr="00280BB0" w:rsidRDefault="00280BB0" w:rsidP="00280BB0">
      <w:pPr>
        <w:autoSpaceDE w:val="0"/>
        <w:autoSpaceDN w:val="0"/>
        <w:adjustRightInd w:val="0"/>
        <w:spacing w:before="120" w:after="120" w:line="288" w:lineRule="auto"/>
        <w:jc w:val="both"/>
        <w:rPr>
          <w:ins w:id="1074" w:author="Andrea Bergmannová" w:date="2018-12-11T16:35:00Z"/>
        </w:rPr>
      </w:pPr>
      <w:ins w:id="1075" w:author="Andrea Bergmannová" w:date="2018-12-11T16:35:00Z">
        <w:r w:rsidRPr="00280BB0">
          <w:t>V prípade zákaziek, ktorých hodnota je do 10 000 EUR bez DPH, je možné určiť úspešného uchádzača priamym zadaním (týka sa aj prípadov, ktoré sú spájané s povinným prieskumom trhu), ak poskytovateľ vo vzťahu k predmetu zákazky určil na dané výdavky finančné limity, ktoré zohľadňujú dodržanie pravidiel hospodárnosti v súlade s metodickým pokynom CKO č. 18 k overovaniu hospodárnosti výdavkov.</w:t>
        </w:r>
      </w:ins>
    </w:p>
    <w:p w14:paraId="304559D4" w14:textId="7A951169" w:rsidR="00914736" w:rsidRPr="001F7F84" w:rsidDel="00280BB0" w:rsidRDefault="00914736" w:rsidP="00914736">
      <w:pPr>
        <w:autoSpaceDE w:val="0"/>
        <w:autoSpaceDN w:val="0"/>
        <w:adjustRightInd w:val="0"/>
        <w:spacing w:before="120" w:after="120" w:line="288" w:lineRule="auto"/>
        <w:jc w:val="both"/>
        <w:rPr>
          <w:del w:id="1076" w:author="Andrea Bergmannová" w:date="2018-12-11T16:35:00Z"/>
        </w:rPr>
      </w:pP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6" w14:textId="0692D98C" w:rsidR="009D7F63" w:rsidRPr="0073389C" w:rsidDel="00280BB0" w:rsidRDefault="009D7F63" w:rsidP="009D7F63">
      <w:pPr>
        <w:autoSpaceDE w:val="0"/>
        <w:autoSpaceDN w:val="0"/>
        <w:adjustRightInd w:val="0"/>
        <w:spacing w:before="120" w:after="120" w:line="288" w:lineRule="auto"/>
        <w:jc w:val="both"/>
        <w:rPr>
          <w:del w:id="1077" w:author="Andrea Bergmannová" w:date="2018-12-11T16:35:00Z"/>
        </w:rPr>
      </w:pPr>
      <w:del w:id="1078" w:author="Andrea Bergmannová" w:date="2018-12-11T16:35:00Z">
        <w:r w:rsidRPr="0073389C" w:rsidDel="00280BB0">
          <w:rPr>
            <w:b/>
            <w:i/>
            <w:color w:val="FF0000"/>
          </w:rPr>
          <w:delText>Povinnosť prijímateľa:</w:delText>
        </w:r>
        <w:r w:rsidRPr="0073389C" w:rsidDel="00280BB0">
          <w:rPr>
            <w:color w:val="FF0000"/>
          </w:rPr>
          <w:delText xml:space="preserve"> </w:delText>
        </w:r>
        <w:r w:rsidRPr="0073389C" w:rsidDel="00280BB0">
          <w:delText xml:space="preserve">Prijímateľ </w:delText>
        </w:r>
        <w:r w:rsidR="00040847" w:rsidDel="00280BB0">
          <w:delText xml:space="preserve">bezodkladne písomne </w:delText>
        </w:r>
        <w:r w:rsidRPr="0073389C" w:rsidDel="00280BB0">
          <w:delText>informuje o výsledku vyhodnotenia ponúk všetkých uchádzačov</w:delText>
        </w:r>
        <w:r w:rsidR="00D642ED" w:rsidDel="00280BB0">
          <w:delText xml:space="preserve"> (potenciálnych dodávateľov)</w:delText>
        </w:r>
        <w:r w:rsidRPr="0073389C" w:rsidDel="00280BB0">
          <w:delText xml:space="preserve">.  </w:delText>
        </w:r>
      </w:del>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07FCEC11"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Prijímateľ predloží na kontrolu zákazky po vykonaní prieskumu trhu</w:t>
      </w:r>
      <w:ins w:id="1079" w:author="Andrea Bergmannová" w:date="2018-12-11T16:35:00Z">
        <w:r w:rsidR="00280BB0">
          <w:t xml:space="preserve"> (ak sa realizuje)</w:t>
        </w:r>
      </w:ins>
      <w:r w:rsidRPr="0073389C">
        <w:t xml:space="preserve">, v ktorých ponuka úspešného uchádzača je rovná alebo vyššia ako </w:t>
      </w:r>
      <w:r w:rsidR="004A5C0C">
        <w:t>1</w:t>
      </w:r>
      <w:r w:rsidRPr="0073389C">
        <w:t xml:space="preserve">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w:t>
      </w:r>
      <w:proofErr w:type="spellStart"/>
      <w:r w:rsidR="00D642ED" w:rsidRPr="00D642ED">
        <w:t>ante</w:t>
      </w:r>
      <w:proofErr w:type="spellEnd"/>
      <w:r w:rsidR="00D642ED" w:rsidRPr="00D642ED">
        <w:t xml:space="preserve"> kontrole a</w:t>
      </w:r>
      <w:r w:rsidR="004A5C0C">
        <w:t xml:space="preserve"> následne </w:t>
      </w:r>
      <w:r w:rsidR="00D642ED" w:rsidRPr="00D642ED">
        <w:rPr>
          <w:b/>
        </w:rPr>
        <w:t>po podpise zmluvy</w:t>
      </w:r>
      <w:r w:rsidR="00D642ED" w:rsidRPr="00D642ED">
        <w:t xml:space="preserve"> analogicky k následnej ex-post kontrole. </w:t>
      </w:r>
      <w:r w:rsidR="00D642ED" w:rsidRPr="00D642ED">
        <w:lastRenderedPageBreak/>
        <w:t xml:space="preserve">Ak ponuka úspešného uchádzača je nižšia ako </w:t>
      </w:r>
      <w:r w:rsidR="004A5C0C">
        <w:t>1</w:t>
      </w:r>
      <w:r w:rsidR="00D642ED" w:rsidRPr="00D642ED">
        <w:t>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resp. na webovom sídle prijímateľa (uvedené zdokladuje napr. predložením „</w:t>
      </w:r>
      <w:proofErr w:type="spellStart"/>
      <w:r w:rsidRPr="0073389C">
        <w:t>print</w:t>
      </w:r>
      <w:proofErr w:type="spellEnd"/>
      <w:r w:rsidRPr="0073389C">
        <w:t xml:space="preserve"> </w:t>
      </w:r>
      <w:proofErr w:type="spellStart"/>
      <w:r w:rsidRPr="0073389C">
        <w:t>screenu</w:t>
      </w:r>
      <w:proofErr w:type="spellEnd"/>
      <w:r w:rsidRPr="0073389C">
        <w:t xml:space="preserve">“), </w:t>
      </w:r>
    </w:p>
    <w:p w14:paraId="7A55D383"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1BE2E228" w:rsidR="00E56F7C" w:rsidRPr="00280BB0"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u w:val="single"/>
          <w:rPrChange w:id="1080" w:author="Andrea Bergmannová" w:date="2018-12-11T16:36:00Z">
            <w:rPr/>
          </w:rPrChange>
        </w:rPr>
      </w:pPr>
      <w:r w:rsidRPr="00E56F7C">
        <w:rPr>
          <w:b/>
          <w:i/>
        </w:rPr>
        <w:t xml:space="preserve">Dôležité upozornenie: </w:t>
      </w:r>
      <w:r w:rsidRPr="00E56F7C">
        <w:t>V prípade uskutočnenia osobného prieskumu trhu u</w:t>
      </w:r>
      <w:del w:id="1081" w:author="Andrea Bergmannová" w:date="2018-12-11T16:36:00Z">
        <w:r w:rsidRPr="00E56F7C" w:rsidDel="00280BB0">
          <w:delText xml:space="preserve"> </w:delText>
        </w:r>
      </w:del>
      <w:ins w:id="1082" w:author="Andrea Bergmannová" w:date="2018-12-11T16:36:00Z">
        <w:r w:rsidR="00280BB0">
          <w:t> </w:t>
        </w:r>
      </w:ins>
      <w:ins w:id="1083" w:author="Andrea Bergmannová" w:date="2018-12-11T16:35:00Z">
        <w:r w:rsidR="00280BB0">
          <w:t xml:space="preserve">potenciálnych </w:t>
        </w:r>
      </w:ins>
      <w:del w:id="1084" w:author="Andrea Bergmannová" w:date="2018-12-11T16:36:00Z">
        <w:r w:rsidRPr="00E56F7C" w:rsidDel="00280BB0">
          <w:delText xml:space="preserve">dodávateľa </w:delText>
        </w:r>
      </w:del>
      <w:ins w:id="1085" w:author="Andrea Bergmannová" w:date="2018-12-11T16:36:00Z">
        <w:r w:rsidR="00280BB0" w:rsidRPr="00E56F7C">
          <w:t>dodávateľ</w:t>
        </w:r>
        <w:r w:rsidR="00280BB0">
          <w:t>ov</w:t>
        </w:r>
        <w:r w:rsidR="00280BB0" w:rsidRPr="00E56F7C">
          <w:t xml:space="preserve"> </w:t>
        </w:r>
      </w:ins>
      <w:r w:rsidRPr="00E56F7C">
        <w:t>je prijímateľ povinný tento prieskum hodnoverne zdokumentov</w:t>
      </w:r>
      <w:r w:rsidRPr="00C047D6">
        <w:t xml:space="preserve">ať, napr. vyhotovením fotografií, ktoré preukážu cenu predmetu zákazky v čase uskutočňovania prieskumu, zápis z rokovania potvrdenými oboma stranami. </w:t>
      </w:r>
      <w:r w:rsidRPr="00280BB0">
        <w:rPr>
          <w:u w:val="single"/>
          <w:rPrChange w:id="1086" w:author="Andrea Bergmannová" w:date="2018-12-11T16:36:00Z">
            <w:rPr/>
          </w:rPrChange>
        </w:rPr>
        <w:t>Poskytovateľ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7A55D385" w14:textId="6137E031" w:rsidR="009D7F63" w:rsidRDefault="004A5C0C" w:rsidP="009D7F63">
      <w:pPr>
        <w:autoSpaceDE w:val="0"/>
        <w:autoSpaceDN w:val="0"/>
        <w:adjustRightInd w:val="0"/>
        <w:spacing w:before="120" w:after="120" w:line="288" w:lineRule="auto"/>
        <w:jc w:val="both"/>
      </w:pPr>
      <w:r w:rsidRPr="004A5C0C">
        <w:t xml:space="preserve">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w:t>
      </w:r>
      <w:del w:id="1087" w:author="Andrea Bergmannová" w:date="2018-12-11T16:37:00Z">
        <w:r w:rsidRPr="004A5C0C" w:rsidDel="00280BB0">
          <w:delText xml:space="preserve">vrátane zásady </w:delText>
        </w:r>
      </w:del>
      <w:ins w:id="1088" w:author="Miruška Hrabčáková" w:date="2018-10-24T09:46:00Z">
        <w:del w:id="1089" w:author="Andrea Bergmannová" w:date="2018-12-11T16:37:00Z">
          <w:r w:rsidR="00047055" w:rsidRPr="00047055" w:rsidDel="00280BB0">
            <w:delText>hospodárnosti, efektívnosti a účinnosti</w:delText>
          </w:r>
        </w:del>
      </w:ins>
      <w:del w:id="1090" w:author="Andrea Bergmannová" w:date="2018-12-11T16:37:00Z">
        <w:r w:rsidRPr="004A5C0C" w:rsidDel="00280BB0">
          <w:delText>r</w:delText>
        </w:r>
      </w:del>
      <w:r w:rsidRPr="004A5C0C">
        <w:t xml:space="preserve"> podľa čl. 3</w:t>
      </w:r>
      <w:r w:rsidR="00047055">
        <w:t>3</w:t>
      </w:r>
      <w:r w:rsidRPr="004A5C0C">
        <w:t xml:space="preserve"> nariadenia </w:t>
      </w:r>
      <w:r w:rsidR="00047055">
        <w:t>2018/1046</w:t>
      </w:r>
      <w:r w:rsidRPr="004A5C0C">
        <w:t xml:space="preserve"> v riadiacej dokumentácii ku konkrétnej výzve/vyzvaniu v Príručke k oprávnenosti výdavkov, v ktorej sú stanovené finančné a percentuálne limity oprávnených výdavkov.</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pPr>
        <w:pStyle w:val="Odsekzoznamu"/>
        <w:numPr>
          <w:ilvl w:val="0"/>
          <w:numId w:val="125"/>
        </w:numPr>
        <w:autoSpaceDE w:val="0"/>
        <w:autoSpaceDN w:val="0"/>
        <w:adjustRightInd w:val="0"/>
        <w:spacing w:before="120" w:after="120" w:line="288" w:lineRule="auto"/>
        <w:contextualSpacing w:val="0"/>
        <w:jc w:val="both"/>
        <w:rPr>
          <w:b/>
        </w:rPr>
        <w:pPrChange w:id="1091" w:author="Andrea Bergmannová" w:date="2018-12-11T16:39:00Z">
          <w:pPr>
            <w:pStyle w:val="Odsekzoznamu"/>
            <w:numPr>
              <w:numId w:val="43"/>
            </w:numPr>
            <w:autoSpaceDE w:val="0"/>
            <w:autoSpaceDN w:val="0"/>
            <w:adjustRightInd w:val="0"/>
            <w:spacing w:before="120" w:after="120" w:line="288" w:lineRule="auto"/>
            <w:ind w:left="0" w:hanging="360"/>
            <w:contextualSpacing w:val="0"/>
            <w:jc w:val="both"/>
          </w:pPr>
        </w:pPrChange>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„in-</w:t>
      </w:r>
      <w:proofErr w:type="spellStart"/>
      <w:r w:rsidR="009D7F63" w:rsidRPr="0073389C">
        <w:t>house</w:t>
      </w:r>
      <w:proofErr w:type="spellEnd"/>
      <w:r w:rsidR="009D7F63" w:rsidRPr="0073389C">
        <w:t xml:space="preserv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55FCAABD"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lastRenderedPageBreak/>
        <w:t xml:space="preserve">Pokiaľ verejný obstarávateľ zadá zákazku s peňažným plnením (za odplatu) právnickej osobe v súlade s § 1 ods. 8  ZVO je pre </w:t>
      </w:r>
      <w:del w:id="1092" w:author="Andrea Bergmannová" w:date="2018-12-11T16:38:00Z">
        <w:r w:rsidRPr="001F7F84" w:rsidDel="00280BB0">
          <w:rPr>
            <w:rFonts w:cs="Arial"/>
            <w:szCs w:val="19"/>
          </w:rPr>
          <w:delText xml:space="preserve">posúdenie </w:delText>
        </w:r>
      </w:del>
      <w:r w:rsidRPr="001F7F84">
        <w:rPr>
          <w:rFonts w:cs="Arial"/>
          <w:szCs w:val="19"/>
        </w:rPr>
        <w:t>možnos</w:t>
      </w:r>
      <w:ins w:id="1093" w:author="Andrea Bergmannová" w:date="2018-12-11T16:38:00Z">
        <w:r w:rsidR="00280BB0">
          <w:rPr>
            <w:rFonts w:cs="Arial"/>
            <w:szCs w:val="19"/>
          </w:rPr>
          <w:t>ť</w:t>
        </w:r>
      </w:ins>
      <w:del w:id="1094" w:author="Andrea Bergmannová" w:date="2018-12-11T16:38:00Z">
        <w:r w:rsidRPr="001F7F84" w:rsidDel="00280BB0">
          <w:rPr>
            <w:rFonts w:cs="Arial"/>
            <w:szCs w:val="19"/>
          </w:rPr>
          <w:delText>ti</w:delText>
        </w:r>
      </w:del>
      <w:r w:rsidRPr="001F7F84">
        <w:rPr>
          <w:rFonts w:cs="Arial"/>
          <w:szCs w:val="19"/>
        </w:rPr>
        <w:t xml:space="preserve">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151D4D">
      <w:pPr>
        <w:pStyle w:val="Odsekzoznamu"/>
        <w:numPr>
          <w:ilvl w:val="0"/>
          <w:numId w:val="105"/>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437A338C"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ins w:id="1095" w:author="Andrea Bergmannová" w:date="2018-12-11T16:38:00Z">
        <w:r w:rsidR="00280BB0">
          <w:t>.</w:t>
        </w:r>
      </w:ins>
      <w:del w:id="1096" w:author="Andrea Bergmannová" w:date="2018-12-11T16:38:00Z">
        <w:r w:rsidRPr="0073389C" w:rsidDel="00280BB0">
          <w:delText>)</w:delText>
        </w:r>
      </w:del>
      <w:r w:rsidRPr="0073389C">
        <w:t>,</w:t>
      </w:r>
    </w:p>
    <w:p w14:paraId="7A55D391" w14:textId="14D677F5" w:rsidR="009D7F63" w:rsidRDefault="001874BF"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pPr>
        <w:pStyle w:val="Odsekzoznamu"/>
        <w:numPr>
          <w:ilvl w:val="0"/>
          <w:numId w:val="125"/>
        </w:numPr>
        <w:autoSpaceDE w:val="0"/>
        <w:autoSpaceDN w:val="0"/>
        <w:adjustRightInd w:val="0"/>
        <w:spacing w:before="120" w:after="120" w:line="288" w:lineRule="auto"/>
        <w:contextualSpacing w:val="0"/>
        <w:jc w:val="both"/>
        <w:rPr>
          <w:b/>
        </w:rPr>
        <w:pPrChange w:id="1097" w:author="Andrea Bergmannová" w:date="2018-12-11T16:39:00Z">
          <w:pPr>
            <w:pStyle w:val="Odsekzoznamu"/>
            <w:numPr>
              <w:numId w:val="43"/>
            </w:numPr>
            <w:autoSpaceDE w:val="0"/>
            <w:autoSpaceDN w:val="0"/>
            <w:adjustRightInd w:val="0"/>
            <w:spacing w:before="120" w:after="120" w:line="288" w:lineRule="auto"/>
            <w:ind w:left="0" w:hanging="360"/>
            <w:contextualSpacing w:val="0"/>
            <w:jc w:val="both"/>
          </w:pPr>
        </w:pPrChange>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pPr>
        <w:pStyle w:val="Odsekzoznamu"/>
        <w:numPr>
          <w:ilvl w:val="0"/>
          <w:numId w:val="125"/>
        </w:numPr>
        <w:autoSpaceDE w:val="0"/>
        <w:autoSpaceDN w:val="0"/>
        <w:adjustRightInd w:val="0"/>
        <w:spacing w:before="120" w:after="120" w:line="288" w:lineRule="auto"/>
        <w:contextualSpacing w:val="0"/>
        <w:jc w:val="both"/>
        <w:rPr>
          <w:b/>
        </w:rPr>
        <w:pPrChange w:id="1098" w:author="Andrea Bergmannová" w:date="2018-12-11T16:39:00Z">
          <w:pPr>
            <w:pStyle w:val="Odsekzoznamu"/>
            <w:numPr>
              <w:numId w:val="43"/>
            </w:numPr>
            <w:autoSpaceDE w:val="0"/>
            <w:autoSpaceDN w:val="0"/>
            <w:adjustRightInd w:val="0"/>
            <w:spacing w:before="120" w:after="120" w:line="288" w:lineRule="auto"/>
            <w:ind w:left="0" w:hanging="360"/>
            <w:contextualSpacing w:val="0"/>
            <w:jc w:val="both"/>
          </w:pPr>
        </w:pPrChange>
      </w:pPr>
      <w:r w:rsidRPr="0073389C">
        <w:rPr>
          <w:b/>
        </w:rPr>
        <w:t xml:space="preserve">Pravidlá pre predkladanie dokumentácie a postup poskytovateľa pri výkone </w:t>
      </w:r>
      <w:r w:rsidR="005F5EA3">
        <w:rPr>
          <w:b/>
        </w:rPr>
        <w:t xml:space="preserve">finančnej </w:t>
      </w:r>
      <w:r w:rsidRPr="0073389C">
        <w:rPr>
          <w:b/>
        </w:rPr>
        <w:t>kontroly „in-</w:t>
      </w:r>
      <w:proofErr w:type="spellStart"/>
      <w:r w:rsidRPr="0073389C">
        <w:rPr>
          <w:b/>
        </w:rPr>
        <w:t>house</w:t>
      </w:r>
      <w:proofErr w:type="spellEnd"/>
      <w:r w:rsidRPr="0073389C">
        <w:rPr>
          <w:b/>
        </w:rPr>
        <w:t>“ zákaziek a horizontálnych zákaziek</w:t>
      </w:r>
    </w:p>
    <w:p w14:paraId="7A55D399" w14:textId="13494493"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w:t>
      </w:r>
      <w:r w:rsidR="004A5C0C">
        <w:t>1</w:t>
      </w:r>
      <w:r w:rsidR="00367E6F" w:rsidRPr="00367E6F">
        <w:t xml:space="preserve">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w:t>
      </w:r>
      <w:proofErr w:type="spellStart"/>
      <w:r w:rsidR="00367E6F" w:rsidRPr="00367E6F">
        <w:t>ante</w:t>
      </w:r>
      <w:proofErr w:type="spellEnd"/>
      <w:r w:rsidR="00367E6F" w:rsidRPr="00367E6F">
        <w:t xml:space="preserv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4A5C0C">
        <w:t>1</w:t>
      </w:r>
      <w:r w:rsidR="00367E6F" w:rsidRPr="00367E6F">
        <w:t xml:space="preserve">5 000 EUR bez DPH, prijímateľ takúto zákazku predkladá na </w:t>
      </w:r>
      <w:r w:rsidR="005F5EA3">
        <w:t>finančnú</w:t>
      </w:r>
      <w:r w:rsidR="00367E6F" w:rsidRPr="00367E6F">
        <w:t xml:space="preserve"> kontrolu VO až po podpise zmluvy s úspešným uchádzačom analogicky k postupu pri štandardnej ex-post </w:t>
      </w:r>
      <w:r w:rsidR="00367E6F" w:rsidRPr="00367E6F">
        <w:lastRenderedPageBreak/>
        <w:t>kontrole.</w:t>
      </w:r>
      <w:r w:rsidRPr="0073389C">
        <w:t xml:space="preserve">  </w:t>
      </w:r>
      <w:del w:id="1099" w:author="Andrea Bergmannová" w:date="2018-12-11T16:39:00Z">
        <w:r w:rsidR="00F877F0" w:rsidRPr="0073389C" w:rsidDel="00765CB1">
          <w:delText xml:space="preserve">Prijímateľ predloží dokumentáciu na  </w:delText>
        </w:r>
        <w:r w:rsidR="005F5EA3" w:rsidDel="00765CB1">
          <w:delText xml:space="preserve">finančnú </w:delText>
        </w:r>
        <w:r w:rsidR="00F877F0" w:rsidRPr="0073389C" w:rsidDel="00765CB1">
          <w:delText xml:space="preserve">kontrolu obstarávania </w:delText>
        </w:r>
        <w:r w:rsidR="00F877F0" w:rsidRPr="0073389C" w:rsidDel="00765CB1">
          <w:rPr>
            <w:rFonts w:eastAsiaTheme="minorHAnsi"/>
          </w:rPr>
          <w:delText>najneskôr do 30 dní odo dňa podpisu zmluvy oboma zmluvnými stranami.</w:delText>
        </w:r>
      </w:del>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w:t>
      </w:r>
      <w:proofErr w:type="spellStart"/>
      <w:r w:rsidRPr="0073389C">
        <w:t>house</w:t>
      </w:r>
      <w:proofErr w:type="spellEnd"/>
      <w:r w:rsidRPr="0073389C">
        <w:t xml:space="preserve"> zákazky alebo horizontálnej zákazky,</w:t>
      </w:r>
    </w:p>
    <w:p w14:paraId="7A55D39C" w14:textId="346E16A8"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návrh zmluvy (v prípade ex-</w:t>
      </w:r>
      <w:proofErr w:type="spellStart"/>
      <w:r w:rsidRPr="0073389C">
        <w:t>ante</w:t>
      </w:r>
      <w:proofErr w:type="spellEnd"/>
      <w:r w:rsidRPr="0073389C">
        <w:t xml:space="preserv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210B8C51"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preukázanie </w:t>
      </w:r>
      <w:del w:id="1100" w:author="Andrea Bergmannová" w:date="2018-12-11T16:39:00Z">
        <w:r w:rsidRPr="0073389C" w:rsidDel="00765CB1">
          <w:delText xml:space="preserve">určenia hodnoty zákazky z pohľadu </w:delText>
        </w:r>
      </w:del>
      <w:r w:rsidRPr="0073389C">
        <w:t xml:space="preserve">hospodárnosti v nadväznosti na povinnosť </w:t>
      </w:r>
      <w:r w:rsidR="00312317">
        <w:t xml:space="preserve">dodržať princíp </w:t>
      </w:r>
      <w:r w:rsidRPr="0073389C">
        <w:t>hospodárnosti vyplývajúcej zo zákona o finančnej kontrole a zo zákona o rozpočtových pravidlách,</w:t>
      </w:r>
    </w:p>
    <w:p w14:paraId="7A55D3A2" w14:textId="42C7FECA"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w:t>
      </w:r>
      <w:del w:id="1101" w:author="Andrea Bergmannová" w:date="2018-12-11T16:40:00Z">
        <w:r w:rsidRPr="0073389C" w:rsidDel="00765CB1">
          <w:delText xml:space="preserve">a </w:delText>
        </w:r>
      </w:del>
      <w:ins w:id="1102" w:author="Andrea Bergmannová" w:date="2018-12-11T16:39:00Z">
        <w:r w:rsidR="00765CB1" w:rsidRPr="00765CB1">
          <w:t xml:space="preserve">štatútu, zakladateľskej listiny </w:t>
        </w:r>
        <w:r w:rsidR="00765CB1">
          <w:t xml:space="preserve">a </w:t>
        </w:r>
      </w:ins>
      <w:r w:rsidRPr="0073389C">
        <w:t xml:space="preserve">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w:t>
      </w:r>
      <w:proofErr w:type="spellStart"/>
      <w:r w:rsidRPr="00312317">
        <w:t>house</w:t>
      </w:r>
      <w:proofErr w:type="spellEnd"/>
      <w:r w:rsidRPr="00312317">
        <w:t xml:space="preserv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výdavkov súvisiacich so zadávaním in-</w:t>
      </w:r>
      <w:proofErr w:type="spellStart"/>
      <w:r w:rsidR="00AD3E78" w:rsidRPr="00AD3E78">
        <w:rPr>
          <w:color w:val="000000"/>
        </w:rPr>
        <w:t>house</w:t>
      </w:r>
      <w:proofErr w:type="spellEnd"/>
      <w:r w:rsidR="00AD3E78" w:rsidRPr="00AD3E78">
        <w:rPr>
          <w:color w:val="000000"/>
        </w:rPr>
        <w:t xml:space="preserv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w:t>
      </w:r>
      <w:proofErr w:type="spellStart"/>
      <w:r w:rsidR="00E56F7C" w:rsidRPr="00E56F7C">
        <w:rPr>
          <w:color w:val="000000"/>
        </w:rPr>
        <w:t>house</w:t>
      </w:r>
      <w:proofErr w:type="spellEnd"/>
      <w:r w:rsidR="00E56F7C" w:rsidRPr="00E56F7C">
        <w:rPr>
          <w:color w:val="000000"/>
        </w:rPr>
        <w:t>“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w:t>
      </w:r>
      <w:proofErr w:type="spellStart"/>
      <w:r w:rsidR="00AD3E78" w:rsidRPr="00AD3E78">
        <w:rPr>
          <w:color w:val="000000"/>
        </w:rPr>
        <w:t>house</w:t>
      </w:r>
      <w:proofErr w:type="spellEnd"/>
      <w:r w:rsidR="00AD3E78" w:rsidRPr="00AD3E78">
        <w:rPr>
          <w:color w:val="000000"/>
        </w:rPr>
        <w:t xml:space="preserv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w:t>
      </w:r>
      <w:proofErr w:type="spellStart"/>
      <w:r w:rsidRPr="001F7F84">
        <w:t>house</w:t>
      </w:r>
      <w:proofErr w:type="spellEnd"/>
      <w:r w:rsidRPr="001F7F84">
        <w:t>“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w:t>
      </w:r>
      <w:proofErr w:type="spellStart"/>
      <w:r w:rsidRPr="001F7F84">
        <w:t>house</w:t>
      </w:r>
      <w:proofErr w:type="spellEnd"/>
      <w:r w:rsidRPr="001F7F84">
        <w:t>“ zákazky).</w:t>
      </w:r>
    </w:p>
    <w:p w14:paraId="7A55D3B0" w14:textId="5840740A" w:rsidR="009D7F63" w:rsidRDefault="009D7F63" w:rsidP="009D7F63">
      <w:pPr>
        <w:autoSpaceDE w:val="0"/>
        <w:autoSpaceDN w:val="0"/>
        <w:adjustRightInd w:val="0"/>
        <w:spacing w:before="120" w:after="120" w:line="288" w:lineRule="auto"/>
        <w:jc w:val="both"/>
        <w:rPr>
          <w:ins w:id="1103" w:author="Andrea Bergmannová" w:date="2018-12-11T16:42:00Z"/>
          <w:color w:val="000000"/>
        </w:rPr>
      </w:pPr>
      <w:r w:rsidRPr="0073389C">
        <w:rPr>
          <w:color w:val="000000"/>
        </w:rPr>
        <w:lastRenderedPageBreak/>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analogicky vo vzťahu k druhej ex-</w:t>
      </w:r>
      <w:proofErr w:type="spellStart"/>
      <w:r w:rsidRPr="0073389C">
        <w:rPr>
          <w:color w:val="000000"/>
        </w:rPr>
        <w:t>ante</w:t>
      </w:r>
      <w:proofErr w:type="spellEnd"/>
      <w:r w:rsidRPr="0073389C">
        <w:rPr>
          <w:color w:val="000000"/>
        </w:rPr>
        <w:t xml:space="preserve"> kontrole a k štandardnej/následnej ex-post kontrole, v závislosti od hodnoty zákazky. </w:t>
      </w:r>
    </w:p>
    <w:p w14:paraId="0BCA3135" w14:textId="77777777" w:rsidR="00765CB1" w:rsidRPr="0073389C" w:rsidRDefault="00765CB1" w:rsidP="009D7F63">
      <w:pPr>
        <w:autoSpaceDE w:val="0"/>
        <w:autoSpaceDN w:val="0"/>
        <w:adjustRightInd w:val="0"/>
        <w:spacing w:before="120" w:after="120" w:line="288" w:lineRule="auto"/>
        <w:jc w:val="both"/>
        <w:rPr>
          <w:color w:val="000000"/>
        </w:rPr>
      </w:pPr>
    </w:p>
    <w:p w14:paraId="5BA45403" w14:textId="426730DC" w:rsidR="00765CB1" w:rsidRPr="00765CB1" w:rsidRDefault="00765CB1">
      <w:pPr>
        <w:pStyle w:val="Odsekzoznamu"/>
        <w:numPr>
          <w:ilvl w:val="0"/>
          <w:numId w:val="125"/>
        </w:numPr>
        <w:autoSpaceDE w:val="0"/>
        <w:autoSpaceDN w:val="0"/>
        <w:adjustRightInd w:val="0"/>
        <w:spacing w:before="120" w:after="120" w:line="288" w:lineRule="auto"/>
        <w:contextualSpacing w:val="0"/>
        <w:jc w:val="both"/>
        <w:rPr>
          <w:ins w:id="1104" w:author="Andrea Bergmannová" w:date="2018-12-11T16:40:00Z"/>
          <w:b/>
          <w:rPrChange w:id="1105" w:author="Andrea Bergmannová" w:date="2018-12-11T16:41:00Z">
            <w:rPr>
              <w:ins w:id="1106" w:author="Andrea Bergmannová" w:date="2018-12-11T16:40:00Z"/>
              <w:color w:val="000000"/>
            </w:rPr>
          </w:rPrChange>
        </w:rPr>
        <w:pPrChange w:id="1107" w:author="Andrea Bergmannová" w:date="2018-12-11T16:41:00Z">
          <w:pPr>
            <w:autoSpaceDE w:val="0"/>
            <w:autoSpaceDN w:val="0"/>
            <w:adjustRightInd w:val="0"/>
            <w:spacing w:before="120" w:after="120" w:line="288" w:lineRule="auto"/>
            <w:jc w:val="both"/>
          </w:pPr>
        </w:pPrChange>
      </w:pPr>
      <w:ins w:id="1108" w:author="Andrea Bergmannová" w:date="2018-12-11T16:40:00Z">
        <w:r w:rsidRPr="00765CB1">
          <w:rPr>
            <w:b/>
            <w:rPrChange w:id="1109" w:author="Andrea Bergmannová" w:date="2018-12-11T16:41:00Z">
              <w:rPr>
                <w:color w:val="000000"/>
              </w:rPr>
            </w:rPrChange>
          </w:rPr>
          <w:t>Pravidlá obstarávania a kontroly zákaziek zadávaných osobou, ktorej poskytne verejný obstarávateľ 50% a menej finančných prostriedkov na dodanie tovaru, uskutočnenie stavebných prác a poskytnutie služieb z NFP</w:t>
        </w:r>
      </w:ins>
    </w:p>
    <w:p w14:paraId="5BFD991F" w14:textId="13589F9A" w:rsidR="00765CB1" w:rsidRPr="00765CB1" w:rsidRDefault="00765CB1" w:rsidP="00765CB1">
      <w:pPr>
        <w:autoSpaceDE w:val="0"/>
        <w:autoSpaceDN w:val="0"/>
        <w:adjustRightInd w:val="0"/>
        <w:spacing w:before="120" w:after="120" w:line="288" w:lineRule="auto"/>
        <w:jc w:val="both"/>
        <w:rPr>
          <w:ins w:id="1110" w:author="Andrea Bergmannová" w:date="2018-12-11T16:40:00Z"/>
          <w:color w:val="000000"/>
        </w:rPr>
      </w:pPr>
      <w:ins w:id="1111" w:author="Andrea Bergmannová" w:date="2018-12-11T16:40:00Z">
        <w:r w:rsidRPr="00765CB1">
          <w:rPr>
            <w:color w:val="000000"/>
          </w:rPr>
          <w:t>Na základe zákona č. 269/2018 Z. z. o zabezpečovaní kvality vysokoškolského vzdelávania a o zmene a doplnení zákona č. 343/2015 Z. z. o verejnom obstarávaní a o zmene a doplnení niektorých zákonov v znení neskorších predpisov, ktorý nadobudol účinnosť dňa 26.9.2018, boli vypustené spod pôsobnosti ZVO tie prípady, ak verejný obstarávateľ poskytne osobe, ktorá nie je verejným obstarávateľom ani obstarávateľom časť finančných prostriedkov predstavujúcich percentuálny podiel rovnaký alebo nižší ako 50 % finančných prostriedkov na dodanie tovaru, uskutočnenie stavebných prác a poskytnutie služieb.</w:t>
        </w:r>
      </w:ins>
    </w:p>
    <w:p w14:paraId="2AE81BAC" w14:textId="77777777" w:rsidR="00765CB1" w:rsidRPr="00765CB1" w:rsidRDefault="00765CB1" w:rsidP="00765CB1">
      <w:pPr>
        <w:autoSpaceDE w:val="0"/>
        <w:autoSpaceDN w:val="0"/>
        <w:adjustRightInd w:val="0"/>
        <w:spacing w:before="120" w:after="120" w:line="288" w:lineRule="auto"/>
        <w:jc w:val="both"/>
        <w:rPr>
          <w:ins w:id="1112" w:author="Andrea Bergmannová" w:date="2018-12-11T16:40:00Z"/>
          <w:color w:val="000000"/>
        </w:rPr>
      </w:pPr>
      <w:ins w:id="1113" w:author="Andrea Bergmannová" w:date="2018-12-11T16:40:00Z">
        <w:r w:rsidRPr="00765CB1">
          <w:rPr>
            <w:color w:val="000000"/>
          </w:rPr>
          <w:t xml:space="preserve">Pokiaľ prijímateľ predloží poskytovateľovi dokumentáciu z procesu zadávania zákazky realizovaného osobou, ktorej verejný obstarávateľ poskytne 50% a menej finančných prostriedkov na dodanie tovaru, uskutočnenie stavebných prác a poskytnutie služieb z NFP, pri ktorej obstarávaní nepostupoval podľa pravidiel uvedených v tejto príručke a v  MP CKO č. 12 a porušenie týchto pravidiel malo alebo mohlo mať vplyv na výsledok zadávania zákazky, poskytovateľ postupuje analogicky podľa metodického pokynu CKO č. 5. </w:t>
        </w:r>
      </w:ins>
    </w:p>
    <w:p w14:paraId="257A4E0F" w14:textId="77777777" w:rsidR="00765CB1" w:rsidRPr="00765CB1" w:rsidRDefault="00765CB1" w:rsidP="00765CB1">
      <w:pPr>
        <w:autoSpaceDE w:val="0"/>
        <w:autoSpaceDN w:val="0"/>
        <w:adjustRightInd w:val="0"/>
        <w:spacing w:before="120" w:after="120" w:line="288" w:lineRule="auto"/>
        <w:jc w:val="both"/>
        <w:rPr>
          <w:ins w:id="1114" w:author="Andrea Bergmannová" w:date="2018-12-11T16:40:00Z"/>
          <w:color w:val="000000"/>
        </w:rPr>
      </w:pPr>
      <w:ins w:id="1115" w:author="Andrea Bergmannová" w:date="2018-12-11T16:40:00Z">
        <w:r w:rsidRPr="00765CB1">
          <w:rPr>
            <w:color w:val="000000"/>
          </w:rPr>
          <w:t>Poskytovateľ definuje pravidlá vzťahujúce sa na obstarávanie týchto zákaziek v rámci jednotlivých výziev/vyzvaní na predkladanie žiadostí o NFP.</w:t>
        </w:r>
      </w:ins>
    </w:p>
    <w:p w14:paraId="60114E3E" w14:textId="77777777" w:rsidR="00765CB1" w:rsidRPr="00765CB1" w:rsidRDefault="00765CB1" w:rsidP="00765CB1">
      <w:pPr>
        <w:autoSpaceDE w:val="0"/>
        <w:autoSpaceDN w:val="0"/>
        <w:adjustRightInd w:val="0"/>
        <w:spacing w:before="120" w:after="120" w:line="288" w:lineRule="auto"/>
        <w:jc w:val="both"/>
        <w:rPr>
          <w:ins w:id="1116" w:author="Andrea Bergmannová" w:date="2018-12-11T16:40:00Z"/>
          <w:color w:val="000000"/>
        </w:rPr>
      </w:pPr>
      <w:ins w:id="1117" w:author="Andrea Bergmannová" w:date="2018-12-11T16:40:00Z">
        <w:r w:rsidRPr="00765CB1">
          <w:rPr>
            <w:color w:val="000000"/>
          </w:rPr>
          <w:t>Zákazky zadávané osobami, ktorým poskytne verejný obstarávateľ 50% a menej finančných prostriedkov na dodanie tovaru, uskutočnenie stavebných prác a poskytnutie služieb z NFP sa delia na:</w:t>
        </w:r>
      </w:ins>
    </w:p>
    <w:p w14:paraId="02D23B1C" w14:textId="77777777" w:rsidR="00765CB1" w:rsidRDefault="00765CB1">
      <w:pPr>
        <w:pStyle w:val="Odsekzoznamu"/>
        <w:numPr>
          <w:ilvl w:val="0"/>
          <w:numId w:val="127"/>
        </w:numPr>
        <w:autoSpaceDE w:val="0"/>
        <w:autoSpaceDN w:val="0"/>
        <w:adjustRightInd w:val="0"/>
        <w:spacing w:before="120" w:after="120" w:line="288" w:lineRule="auto"/>
        <w:ind w:left="851"/>
        <w:jc w:val="both"/>
        <w:rPr>
          <w:ins w:id="1118" w:author="Andrea Bergmannová" w:date="2018-12-11T16:43:00Z"/>
          <w:color w:val="000000"/>
        </w:rPr>
        <w:pPrChange w:id="1119" w:author="Andrea Bergmannová" w:date="2018-12-11T16:43:00Z">
          <w:pPr>
            <w:autoSpaceDE w:val="0"/>
            <w:autoSpaceDN w:val="0"/>
            <w:adjustRightInd w:val="0"/>
            <w:spacing w:before="120" w:after="120" w:line="288" w:lineRule="auto"/>
            <w:jc w:val="both"/>
          </w:pPr>
        </w:pPrChange>
      </w:pPr>
      <w:ins w:id="1120" w:author="Andrea Bergmannová" w:date="2018-12-11T16:40:00Z">
        <w:r w:rsidRPr="00765CB1">
          <w:rPr>
            <w:color w:val="000000"/>
            <w:rPrChange w:id="1121" w:author="Andrea Bergmannová" w:date="2018-12-11T16:43:00Z">
              <w:rPr/>
            </w:rPrChange>
          </w:rPr>
          <w:t>zákazky, ktorých hodnota bez DPH sa rovná, alebo presahuje 100 000 eur (ďalej len „</w:t>
        </w:r>
        <w:r w:rsidRPr="00765CB1">
          <w:rPr>
            <w:b/>
            <w:color w:val="000000"/>
            <w:rPrChange w:id="1122" w:author="Andrea Bergmannová" w:date="2018-12-11T16:43:00Z">
              <w:rPr/>
            </w:rPrChange>
          </w:rPr>
          <w:t>zákazky nad 100 000 eur</w:t>
        </w:r>
        <w:r w:rsidRPr="00765CB1">
          <w:rPr>
            <w:color w:val="000000"/>
            <w:rPrChange w:id="1123" w:author="Andrea Bergmannová" w:date="2018-12-11T16:43:00Z">
              <w:rPr/>
            </w:rPrChange>
          </w:rPr>
          <w:t>“),</w:t>
        </w:r>
      </w:ins>
    </w:p>
    <w:p w14:paraId="58FE0EA0" w14:textId="56326162" w:rsidR="00765CB1" w:rsidRPr="00765CB1" w:rsidRDefault="00765CB1">
      <w:pPr>
        <w:pStyle w:val="Odsekzoznamu"/>
        <w:numPr>
          <w:ilvl w:val="0"/>
          <w:numId w:val="127"/>
        </w:numPr>
        <w:autoSpaceDE w:val="0"/>
        <w:autoSpaceDN w:val="0"/>
        <w:adjustRightInd w:val="0"/>
        <w:spacing w:before="120" w:after="120" w:line="288" w:lineRule="auto"/>
        <w:ind w:left="851"/>
        <w:jc w:val="both"/>
        <w:rPr>
          <w:ins w:id="1124" w:author="Andrea Bergmannová" w:date="2018-12-11T16:40:00Z"/>
          <w:color w:val="000000"/>
        </w:rPr>
        <w:pPrChange w:id="1125" w:author="Andrea Bergmannová" w:date="2018-12-11T16:43:00Z">
          <w:pPr>
            <w:autoSpaceDE w:val="0"/>
            <w:autoSpaceDN w:val="0"/>
            <w:adjustRightInd w:val="0"/>
            <w:spacing w:before="120" w:after="120" w:line="288" w:lineRule="auto"/>
            <w:jc w:val="both"/>
          </w:pPr>
        </w:pPrChange>
      </w:pPr>
      <w:ins w:id="1126" w:author="Andrea Bergmannová" w:date="2018-12-11T16:40:00Z">
        <w:r w:rsidRPr="00765CB1">
          <w:rPr>
            <w:color w:val="000000"/>
          </w:rPr>
          <w:t>zákazky, ktorých hodnota bez DPH je nižšia ako 100 000 eur (ďalej len „</w:t>
        </w:r>
        <w:r w:rsidRPr="00765CB1">
          <w:rPr>
            <w:b/>
            <w:color w:val="000000"/>
            <w:rPrChange w:id="1127" w:author="Andrea Bergmannová" w:date="2018-12-11T16:43:00Z">
              <w:rPr>
                <w:color w:val="000000"/>
              </w:rPr>
            </w:rPrChange>
          </w:rPr>
          <w:t>zákazky do 100 000 eur</w:t>
        </w:r>
        <w:r w:rsidRPr="00765CB1">
          <w:rPr>
            <w:color w:val="000000"/>
          </w:rPr>
          <w:t>“).</w:t>
        </w:r>
      </w:ins>
    </w:p>
    <w:p w14:paraId="2583EE63" w14:textId="77777777" w:rsidR="00765CB1" w:rsidRPr="00765CB1" w:rsidRDefault="00765CB1" w:rsidP="00765CB1">
      <w:pPr>
        <w:autoSpaceDE w:val="0"/>
        <w:autoSpaceDN w:val="0"/>
        <w:adjustRightInd w:val="0"/>
        <w:spacing w:before="120" w:after="120" w:line="288" w:lineRule="auto"/>
        <w:jc w:val="both"/>
        <w:rPr>
          <w:ins w:id="1128" w:author="Andrea Bergmannová" w:date="2018-12-11T16:40:00Z"/>
          <w:color w:val="000000"/>
        </w:rPr>
      </w:pPr>
      <w:ins w:id="1129" w:author="Andrea Bergmannová" w:date="2018-12-11T16:40:00Z">
        <w:r w:rsidRPr="00765CB1">
          <w:rPr>
            <w:color w:val="000000"/>
          </w:rPr>
          <w:t>V prípade zákaziek tohto typu nie je potrebné v osobitnom postupe určovať predpokladanú hodnotu zákazky, ale rozhodujúce je, aby zmluva, ktorá je uzatvorená  s úspešným dodávateľom, bola vo finančnom limite, ktorý je spojený s možnosťou uplatnenia postupu podľa MP CKO č. 12.</w:t>
        </w:r>
      </w:ins>
    </w:p>
    <w:p w14:paraId="515D12C5" w14:textId="77777777" w:rsidR="00765CB1" w:rsidRPr="00765CB1" w:rsidRDefault="00765CB1" w:rsidP="00765CB1">
      <w:pPr>
        <w:autoSpaceDE w:val="0"/>
        <w:autoSpaceDN w:val="0"/>
        <w:adjustRightInd w:val="0"/>
        <w:spacing w:before="120" w:after="120" w:line="288" w:lineRule="auto"/>
        <w:jc w:val="both"/>
        <w:rPr>
          <w:ins w:id="1130" w:author="Andrea Bergmannová" w:date="2018-12-11T16:40:00Z"/>
          <w:color w:val="000000"/>
        </w:rPr>
      </w:pPr>
      <w:ins w:id="1131" w:author="Andrea Bergmannová" w:date="2018-12-11T16:40:00Z">
        <w:r w:rsidRPr="00765CB1">
          <w:rPr>
            <w:color w:val="000000"/>
          </w:rPr>
          <w:t xml:space="preserve">V prípade zákaziek </w:t>
        </w:r>
        <w:r w:rsidRPr="00765CB1">
          <w:rPr>
            <w:b/>
            <w:color w:val="000000"/>
            <w:rPrChange w:id="1132" w:author="Andrea Bergmannová" w:date="2018-12-11T16:44:00Z">
              <w:rPr>
                <w:color w:val="000000"/>
              </w:rPr>
            </w:rPrChange>
          </w:rPr>
          <w:t>nad 100 000 eur</w:t>
        </w:r>
        <w:r w:rsidRPr="00765CB1">
          <w:rPr>
            <w:color w:val="000000"/>
          </w:rPr>
          <w:t xml:space="preserve"> musí byť plnenie založené na písomnom zmluvnom vzťahu. Dokumentáciu na kontrolu obstarávania predkladá prijímateľ pred podpisom zmluvy s úspešným uchádzačom na ex </w:t>
        </w:r>
        <w:proofErr w:type="spellStart"/>
        <w:r w:rsidRPr="00765CB1">
          <w:rPr>
            <w:color w:val="000000"/>
          </w:rPr>
          <w:t>ante</w:t>
        </w:r>
        <w:proofErr w:type="spellEnd"/>
        <w:r w:rsidRPr="00765CB1">
          <w:rPr>
            <w:color w:val="000000"/>
          </w:rPr>
          <w:t xml:space="preserve"> kontrolu (analogicky k pravidlám týkajúcim sa v tejto Príručke druhej ex </w:t>
        </w:r>
        <w:proofErr w:type="spellStart"/>
        <w:r w:rsidRPr="00765CB1">
          <w:rPr>
            <w:color w:val="000000"/>
          </w:rPr>
          <w:t>ante</w:t>
        </w:r>
        <w:proofErr w:type="spellEnd"/>
        <w:r w:rsidRPr="00765CB1">
          <w:rPr>
            <w:color w:val="000000"/>
          </w:rPr>
          <w:t xml:space="preserve"> kontroly) a po podpise zmluvy s úspešným uchádzačom (analogicky k pravidlám týkajúcim sa v tejto Príručke následnej ex post kontroly).</w:t>
        </w:r>
      </w:ins>
    </w:p>
    <w:p w14:paraId="7AA6025A" w14:textId="77777777" w:rsidR="00765CB1" w:rsidRPr="00765CB1" w:rsidRDefault="00765CB1" w:rsidP="00765CB1">
      <w:pPr>
        <w:autoSpaceDE w:val="0"/>
        <w:autoSpaceDN w:val="0"/>
        <w:adjustRightInd w:val="0"/>
        <w:spacing w:before="120" w:after="120" w:line="288" w:lineRule="auto"/>
        <w:jc w:val="both"/>
        <w:rPr>
          <w:ins w:id="1133" w:author="Andrea Bergmannová" w:date="2018-12-11T16:40:00Z"/>
          <w:color w:val="000000"/>
        </w:rPr>
      </w:pPr>
      <w:ins w:id="1134" w:author="Andrea Bergmannová" w:date="2018-12-11T16:40:00Z">
        <w:r w:rsidRPr="00765CB1">
          <w:rPr>
            <w:color w:val="000000"/>
          </w:rPr>
          <w:t xml:space="preserve">V prípade zákaziek </w:t>
        </w:r>
        <w:r w:rsidRPr="00765CB1">
          <w:rPr>
            <w:b/>
            <w:color w:val="000000"/>
            <w:rPrChange w:id="1135" w:author="Andrea Bergmannová" w:date="2018-12-11T16:44:00Z">
              <w:rPr>
                <w:color w:val="000000"/>
              </w:rPr>
            </w:rPrChange>
          </w:rPr>
          <w:t>do 100 000 eur</w:t>
        </w:r>
        <w:r w:rsidRPr="00765CB1">
          <w:rPr>
            <w:color w:val="000000"/>
          </w:rPr>
          <w:t xml:space="preserve"> nie je povinnosťou uzavrieť písomnú zmluvu, prijímateľ môže predložiť aj objednávku, ktorá v tomto prípade pre potreby finančnej kontroly obstarávania nahrádza písomný zmluvný vzťah. Dokumentáciu na kontrolu obstarávania predkladá prijímateľ po podpise zmluvy s úspešným dodávateľom (analogicky k pravidlám týkajúcim sa v tejto Príručke štandardnej ex post kontroly).</w:t>
        </w:r>
      </w:ins>
    </w:p>
    <w:p w14:paraId="4DB54163" w14:textId="77777777" w:rsidR="00765CB1" w:rsidRPr="00765CB1" w:rsidRDefault="00765CB1">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ins w:id="1136" w:author="Andrea Bergmannová" w:date="2018-12-11T16:40:00Z"/>
          <w:rPrChange w:id="1137" w:author="Andrea Bergmannová" w:date="2018-12-11T16:44:00Z">
            <w:rPr>
              <w:ins w:id="1138" w:author="Andrea Bergmannová" w:date="2018-12-11T16:40:00Z"/>
              <w:color w:val="000000"/>
            </w:rPr>
          </w:rPrChange>
        </w:rPr>
        <w:pPrChange w:id="1139" w:author="Andrea Bergmannová" w:date="2018-12-11T16:44:00Z">
          <w:pPr>
            <w:autoSpaceDE w:val="0"/>
            <w:autoSpaceDN w:val="0"/>
            <w:adjustRightInd w:val="0"/>
            <w:spacing w:before="120" w:after="120" w:line="288" w:lineRule="auto"/>
            <w:jc w:val="both"/>
          </w:pPr>
        </w:pPrChange>
      </w:pPr>
      <w:ins w:id="1140" w:author="Andrea Bergmannová" w:date="2018-12-11T16:40:00Z">
        <w:r w:rsidRPr="00765CB1">
          <w:rPr>
            <w:b/>
            <w:i/>
            <w:rPrChange w:id="1141" w:author="Andrea Bergmannová" w:date="2018-12-11T16:44:00Z">
              <w:rPr>
                <w:color w:val="000000"/>
              </w:rPr>
            </w:rPrChange>
          </w:rPr>
          <w:t xml:space="preserve">Dôležité upozornenie: </w:t>
        </w:r>
        <w:r w:rsidRPr="00765CB1">
          <w:rPr>
            <w:rPrChange w:id="1142" w:author="Andrea Bergmannová" w:date="2018-12-11T16:44:00Z">
              <w:rPr>
                <w:color w:val="000000"/>
              </w:rPr>
            </w:rPrChange>
          </w:rPr>
          <w:t>Medzi minimálne povinné náležitosti objednávky, tak aby táto spĺňala minimálne náležitosti písomného zmluvného vzťahu patrí najmä: dátum jej vyhotovenia, kompletné a správne identifikačné údaje objednávateľa a dodávateľa (t. j.  obchodné meno/ názov, IČO, adresu sídla, príp. kontaktné miesta), jednoznačnú špecifikáciu predmetu zákazky,  dohodnutú cenu (bez DPH, výška DPH a cena s DPH; v prípade, že dodávateľ nie je platca DPH, uvedie sa konečná cena), lehotu a miesto plnenia,  kód projektu v ITMS 2014+ (ak relevantné),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ins>
    </w:p>
    <w:p w14:paraId="3D9A5532" w14:textId="77777777" w:rsidR="00765CB1" w:rsidRPr="00765CB1" w:rsidRDefault="00765CB1" w:rsidP="00765CB1">
      <w:pPr>
        <w:autoSpaceDE w:val="0"/>
        <w:autoSpaceDN w:val="0"/>
        <w:adjustRightInd w:val="0"/>
        <w:spacing w:before="120" w:after="120" w:line="288" w:lineRule="auto"/>
        <w:jc w:val="both"/>
        <w:rPr>
          <w:ins w:id="1143" w:author="Andrea Bergmannová" w:date="2018-12-11T16:40:00Z"/>
          <w:color w:val="000000"/>
        </w:rPr>
      </w:pPr>
      <w:ins w:id="1144" w:author="Andrea Bergmannová" w:date="2018-12-11T16:40:00Z">
        <w:r w:rsidRPr="00765CB1">
          <w:rPr>
            <w:b/>
            <w:i/>
            <w:color w:val="FF0000"/>
            <w:rPrChange w:id="1145" w:author="Andrea Bergmannová" w:date="2018-12-11T16:44:00Z">
              <w:rPr>
                <w:color w:val="000000"/>
              </w:rPr>
            </w:rPrChange>
          </w:rPr>
          <w:t>Povinnosť prijímateľa:</w:t>
        </w:r>
        <w:r w:rsidRPr="00765CB1">
          <w:rPr>
            <w:color w:val="000000"/>
          </w:rPr>
          <w:t xml:space="preserve"> Prijímateľ je povinný pri výbere úspešného dodávateľa zabezpečiť dodržiavanie nasledujúcich princípov, ktorými sú:</w:t>
        </w:r>
      </w:ins>
    </w:p>
    <w:p w14:paraId="0802AFB2" w14:textId="77777777" w:rsidR="00765CB1" w:rsidRDefault="00765CB1">
      <w:pPr>
        <w:pStyle w:val="Odsekzoznamu"/>
        <w:numPr>
          <w:ilvl w:val="0"/>
          <w:numId w:val="128"/>
        </w:numPr>
        <w:autoSpaceDE w:val="0"/>
        <w:autoSpaceDN w:val="0"/>
        <w:adjustRightInd w:val="0"/>
        <w:spacing w:before="120" w:after="120" w:line="288" w:lineRule="auto"/>
        <w:jc w:val="both"/>
        <w:rPr>
          <w:ins w:id="1146" w:author="Andrea Bergmannová" w:date="2018-12-11T16:45:00Z"/>
          <w:color w:val="000000"/>
        </w:rPr>
        <w:pPrChange w:id="1147" w:author="Andrea Bergmannová" w:date="2018-12-11T16:45:00Z">
          <w:pPr>
            <w:autoSpaceDE w:val="0"/>
            <w:autoSpaceDN w:val="0"/>
            <w:adjustRightInd w:val="0"/>
            <w:spacing w:before="120" w:after="120" w:line="288" w:lineRule="auto"/>
            <w:jc w:val="both"/>
          </w:pPr>
        </w:pPrChange>
      </w:pPr>
      <w:ins w:id="1148" w:author="Andrea Bergmannová" w:date="2018-12-11T16:40:00Z">
        <w:r w:rsidRPr="00765CB1">
          <w:rPr>
            <w:color w:val="000000"/>
            <w:rPrChange w:id="1149" w:author="Andrea Bergmannová" w:date="2018-12-11T16:45:00Z">
              <w:rPr/>
            </w:rPrChange>
          </w:rPr>
          <w:lastRenderedPageBreak/>
          <w:t>rovnaké zaobchádzanie a nediskriminácia hospodárskych subjektov,</w:t>
        </w:r>
      </w:ins>
    </w:p>
    <w:p w14:paraId="2509B2AA" w14:textId="77777777" w:rsidR="00765CB1" w:rsidRDefault="00765CB1">
      <w:pPr>
        <w:pStyle w:val="Odsekzoznamu"/>
        <w:numPr>
          <w:ilvl w:val="0"/>
          <w:numId w:val="128"/>
        </w:numPr>
        <w:autoSpaceDE w:val="0"/>
        <w:autoSpaceDN w:val="0"/>
        <w:adjustRightInd w:val="0"/>
        <w:spacing w:before="120" w:after="120" w:line="288" w:lineRule="auto"/>
        <w:jc w:val="both"/>
        <w:rPr>
          <w:ins w:id="1150" w:author="Andrea Bergmannová" w:date="2018-12-11T16:45:00Z"/>
          <w:color w:val="000000"/>
        </w:rPr>
        <w:pPrChange w:id="1151" w:author="Andrea Bergmannová" w:date="2018-12-11T16:45:00Z">
          <w:pPr>
            <w:autoSpaceDE w:val="0"/>
            <w:autoSpaceDN w:val="0"/>
            <w:adjustRightInd w:val="0"/>
            <w:spacing w:before="120" w:after="120" w:line="288" w:lineRule="auto"/>
            <w:jc w:val="both"/>
          </w:pPr>
        </w:pPrChange>
      </w:pPr>
      <w:ins w:id="1152" w:author="Andrea Bergmannová" w:date="2018-12-11T16:40:00Z">
        <w:r w:rsidRPr="00765CB1">
          <w:rPr>
            <w:color w:val="000000"/>
          </w:rPr>
          <w:t>transparentnosť, vrátane vylúčenia konfliktu záujmov,</w:t>
        </w:r>
      </w:ins>
    </w:p>
    <w:p w14:paraId="33171898" w14:textId="4DF924E1" w:rsidR="00765CB1" w:rsidRDefault="00765CB1">
      <w:pPr>
        <w:pStyle w:val="Odsekzoznamu"/>
        <w:numPr>
          <w:ilvl w:val="0"/>
          <w:numId w:val="128"/>
        </w:numPr>
        <w:autoSpaceDE w:val="0"/>
        <w:autoSpaceDN w:val="0"/>
        <w:adjustRightInd w:val="0"/>
        <w:spacing w:before="120" w:after="120" w:line="288" w:lineRule="auto"/>
        <w:jc w:val="both"/>
        <w:rPr>
          <w:ins w:id="1153" w:author="Andrea Bergmannová" w:date="2018-12-11T16:45:00Z"/>
          <w:color w:val="000000"/>
        </w:rPr>
        <w:pPrChange w:id="1154" w:author="Andrea Bergmannová" w:date="2018-12-11T16:45:00Z">
          <w:pPr>
            <w:autoSpaceDE w:val="0"/>
            <w:autoSpaceDN w:val="0"/>
            <w:adjustRightInd w:val="0"/>
            <w:spacing w:before="120" w:after="120" w:line="288" w:lineRule="auto"/>
            <w:jc w:val="both"/>
          </w:pPr>
        </w:pPrChange>
      </w:pPr>
      <w:ins w:id="1155" w:author="Andrea Bergmannová" w:date="2018-12-11T16:40:00Z">
        <w:r w:rsidRPr="00765CB1">
          <w:rPr>
            <w:color w:val="000000"/>
          </w:rPr>
          <w:t>hospodárnosť a</w:t>
        </w:r>
      </w:ins>
      <w:ins w:id="1156" w:author="Andrea Bergmannová" w:date="2018-12-11T16:45:00Z">
        <w:r>
          <w:rPr>
            <w:color w:val="000000"/>
          </w:rPr>
          <w:t> </w:t>
        </w:r>
      </w:ins>
      <w:ins w:id="1157" w:author="Andrea Bergmannová" w:date="2018-12-11T16:40:00Z">
        <w:r w:rsidRPr="00765CB1">
          <w:rPr>
            <w:color w:val="000000"/>
          </w:rPr>
          <w:t>efektívnosť</w:t>
        </w:r>
      </w:ins>
      <w:ins w:id="1158" w:author="Andrea Bergmannová" w:date="2018-12-11T16:45:00Z">
        <w:r>
          <w:rPr>
            <w:color w:val="000000"/>
          </w:rPr>
          <w:t>,</w:t>
        </w:r>
      </w:ins>
    </w:p>
    <w:p w14:paraId="37521E35" w14:textId="18175085" w:rsidR="00765CB1" w:rsidRPr="00765CB1" w:rsidRDefault="00765CB1">
      <w:pPr>
        <w:pStyle w:val="Odsekzoznamu"/>
        <w:numPr>
          <w:ilvl w:val="0"/>
          <w:numId w:val="128"/>
        </w:numPr>
        <w:autoSpaceDE w:val="0"/>
        <w:autoSpaceDN w:val="0"/>
        <w:adjustRightInd w:val="0"/>
        <w:spacing w:before="120" w:after="120" w:line="288" w:lineRule="auto"/>
        <w:jc w:val="both"/>
        <w:rPr>
          <w:ins w:id="1159" w:author="Andrea Bergmannová" w:date="2018-12-11T16:40:00Z"/>
          <w:color w:val="000000"/>
        </w:rPr>
        <w:pPrChange w:id="1160" w:author="Andrea Bergmannová" w:date="2018-12-11T16:45:00Z">
          <w:pPr>
            <w:autoSpaceDE w:val="0"/>
            <w:autoSpaceDN w:val="0"/>
            <w:adjustRightInd w:val="0"/>
            <w:spacing w:before="120" w:after="120" w:line="288" w:lineRule="auto"/>
            <w:jc w:val="both"/>
          </w:pPr>
        </w:pPrChange>
      </w:pPr>
      <w:ins w:id="1161" w:author="Andrea Bergmannová" w:date="2018-12-11T16:40:00Z">
        <w:r w:rsidRPr="00765CB1">
          <w:rPr>
            <w:color w:val="000000"/>
          </w:rPr>
          <w:t>proporcionalita.</w:t>
        </w:r>
      </w:ins>
    </w:p>
    <w:p w14:paraId="645D9D4F" w14:textId="77777777" w:rsidR="00765CB1" w:rsidRPr="00765CB1" w:rsidRDefault="00765CB1" w:rsidP="00765CB1">
      <w:pPr>
        <w:autoSpaceDE w:val="0"/>
        <w:autoSpaceDN w:val="0"/>
        <w:adjustRightInd w:val="0"/>
        <w:spacing w:before="120" w:after="120" w:line="288" w:lineRule="auto"/>
        <w:jc w:val="both"/>
        <w:rPr>
          <w:ins w:id="1162" w:author="Andrea Bergmannová" w:date="2018-12-11T16:40:00Z"/>
          <w:color w:val="000000"/>
        </w:rPr>
      </w:pPr>
    </w:p>
    <w:p w14:paraId="7668D988" w14:textId="77777777" w:rsidR="00765CB1" w:rsidRPr="00765CB1" w:rsidRDefault="00765CB1" w:rsidP="00765CB1">
      <w:pPr>
        <w:autoSpaceDE w:val="0"/>
        <w:autoSpaceDN w:val="0"/>
        <w:adjustRightInd w:val="0"/>
        <w:spacing w:before="120" w:after="120" w:line="288" w:lineRule="auto"/>
        <w:jc w:val="both"/>
        <w:rPr>
          <w:ins w:id="1163" w:author="Andrea Bergmannová" w:date="2018-12-11T16:40:00Z"/>
          <w:color w:val="000000"/>
        </w:rPr>
      </w:pPr>
      <w:ins w:id="1164" w:author="Andrea Bergmannová" w:date="2018-12-11T16:40:00Z">
        <w:r w:rsidRPr="00765CB1">
          <w:rPr>
            <w:color w:val="000000"/>
          </w:rPr>
          <w:t>Pri obstarávaní zákaziek tohto typu je prijímateľ povinný vykonať prieskum trhu, ktorého pravidlá sú upravené nižšie v závislosti od hodnoty zákazky.</w:t>
        </w:r>
      </w:ins>
    </w:p>
    <w:p w14:paraId="2F6E1D95" w14:textId="77777777" w:rsidR="00765CB1" w:rsidRPr="00765CB1" w:rsidRDefault="00765CB1" w:rsidP="00765CB1">
      <w:pPr>
        <w:autoSpaceDE w:val="0"/>
        <w:autoSpaceDN w:val="0"/>
        <w:adjustRightInd w:val="0"/>
        <w:spacing w:before="120" w:after="120" w:line="288" w:lineRule="auto"/>
        <w:jc w:val="both"/>
        <w:rPr>
          <w:ins w:id="1165" w:author="Andrea Bergmannová" w:date="2018-12-11T16:40:00Z"/>
          <w:color w:val="000000"/>
        </w:rPr>
      </w:pPr>
    </w:p>
    <w:p w14:paraId="2E71BB9D" w14:textId="77777777" w:rsidR="00765CB1" w:rsidRPr="00765CB1" w:rsidRDefault="00765CB1" w:rsidP="00765CB1">
      <w:pPr>
        <w:autoSpaceDE w:val="0"/>
        <w:autoSpaceDN w:val="0"/>
        <w:adjustRightInd w:val="0"/>
        <w:spacing w:before="120" w:after="120" w:line="288" w:lineRule="auto"/>
        <w:jc w:val="both"/>
        <w:rPr>
          <w:ins w:id="1166" w:author="Andrea Bergmannová" w:date="2018-12-11T16:40:00Z"/>
          <w:color w:val="000000"/>
        </w:rPr>
      </w:pPr>
      <w:ins w:id="1167" w:author="Andrea Bergmannová" w:date="2018-12-11T16:40:00Z">
        <w:r w:rsidRPr="00765CB1">
          <w:rPr>
            <w:color w:val="000000"/>
          </w:rPr>
          <w:t>Prijímateľ vo výzve na predkladanie ponúk:</w:t>
        </w:r>
      </w:ins>
    </w:p>
    <w:p w14:paraId="1A395936" w14:textId="77777777" w:rsidR="00765CB1" w:rsidRDefault="00765CB1">
      <w:pPr>
        <w:pStyle w:val="Odsekzoznamu"/>
        <w:numPr>
          <w:ilvl w:val="0"/>
          <w:numId w:val="129"/>
        </w:numPr>
        <w:autoSpaceDE w:val="0"/>
        <w:autoSpaceDN w:val="0"/>
        <w:adjustRightInd w:val="0"/>
        <w:spacing w:before="120" w:after="120" w:line="288" w:lineRule="auto"/>
        <w:jc w:val="both"/>
        <w:rPr>
          <w:ins w:id="1168" w:author="Andrea Bergmannová" w:date="2018-12-11T16:45:00Z"/>
          <w:color w:val="000000"/>
        </w:rPr>
        <w:pPrChange w:id="1169" w:author="Andrea Bergmannová" w:date="2018-12-11T16:45:00Z">
          <w:pPr>
            <w:autoSpaceDE w:val="0"/>
            <w:autoSpaceDN w:val="0"/>
            <w:adjustRightInd w:val="0"/>
            <w:spacing w:before="120" w:after="120" w:line="288" w:lineRule="auto"/>
            <w:jc w:val="both"/>
          </w:pPr>
        </w:pPrChange>
      </w:pPr>
      <w:ins w:id="1170" w:author="Andrea Bergmannová" w:date="2018-12-11T16:40:00Z">
        <w:r w:rsidRPr="00765CB1">
          <w:rPr>
            <w:color w:val="000000"/>
            <w:rPrChange w:id="1171" w:author="Andrea Bergmannová" w:date="2018-12-11T16:45:00Z">
              <w:rPr/>
            </w:rPrChange>
          </w:rPr>
          <w:t xml:space="preserve">uvedie presnú identifikáciu prijímateľa, ktorý zadáva zákazku, </w:t>
        </w:r>
      </w:ins>
    </w:p>
    <w:p w14:paraId="5E13A9CB" w14:textId="77777777" w:rsidR="00765CB1" w:rsidRDefault="00765CB1">
      <w:pPr>
        <w:pStyle w:val="Odsekzoznamu"/>
        <w:numPr>
          <w:ilvl w:val="0"/>
          <w:numId w:val="129"/>
        </w:numPr>
        <w:autoSpaceDE w:val="0"/>
        <w:autoSpaceDN w:val="0"/>
        <w:adjustRightInd w:val="0"/>
        <w:spacing w:before="120" w:after="120" w:line="288" w:lineRule="auto"/>
        <w:jc w:val="both"/>
        <w:rPr>
          <w:ins w:id="1172" w:author="Andrea Bergmannová" w:date="2018-12-11T16:46:00Z"/>
          <w:color w:val="000000"/>
        </w:rPr>
        <w:pPrChange w:id="1173" w:author="Andrea Bergmannová" w:date="2018-12-11T16:46:00Z">
          <w:pPr>
            <w:autoSpaceDE w:val="0"/>
            <w:autoSpaceDN w:val="0"/>
            <w:adjustRightInd w:val="0"/>
            <w:spacing w:before="120" w:after="120" w:line="288" w:lineRule="auto"/>
            <w:jc w:val="both"/>
          </w:pPr>
        </w:pPrChange>
      </w:pPr>
      <w:ins w:id="1174" w:author="Andrea Bergmannová" w:date="2018-12-11T16:40:00Z">
        <w:r w:rsidRPr="00765CB1">
          <w:rPr>
            <w:color w:val="000000"/>
          </w:rPr>
          <w:t xml:space="preserve">jednoznačne, jasne a určito vymedzí celý predmet  zákazky (presne stanoví špecifikáciu tovaru alebo poskytovaných služieb, popíše parametre tovaru/poskytovaných služieb; pri stavebných prácach vymedzí </w:t>
        </w:r>
        <w:proofErr w:type="spellStart"/>
        <w:r w:rsidRPr="00765CB1">
          <w:rPr>
            <w:color w:val="000000"/>
          </w:rPr>
          <w:t>položkovite</w:t>
        </w:r>
        <w:proofErr w:type="spellEnd"/>
        <w:r w:rsidRPr="00765CB1">
          <w:rPr>
            <w:color w:val="000000"/>
          </w:rPr>
          <w:t xml:space="preserve"> materiál, uvedie mernú jednotku, množstvo, uvedie požadovaný rozsah prác atď.), určí lehotu a miesto dodania predmetu zákazky; </w:t>
        </w:r>
      </w:ins>
    </w:p>
    <w:p w14:paraId="27AD6530" w14:textId="77777777" w:rsidR="00765CB1" w:rsidRDefault="00765CB1">
      <w:pPr>
        <w:pStyle w:val="Odsekzoznamu"/>
        <w:numPr>
          <w:ilvl w:val="0"/>
          <w:numId w:val="129"/>
        </w:numPr>
        <w:autoSpaceDE w:val="0"/>
        <w:autoSpaceDN w:val="0"/>
        <w:adjustRightInd w:val="0"/>
        <w:spacing w:before="120" w:after="120" w:line="288" w:lineRule="auto"/>
        <w:jc w:val="both"/>
        <w:rPr>
          <w:ins w:id="1175" w:author="Andrea Bergmannová" w:date="2018-12-11T16:46:00Z"/>
          <w:color w:val="000000"/>
        </w:rPr>
        <w:pPrChange w:id="1176" w:author="Andrea Bergmannová" w:date="2018-12-11T16:46:00Z">
          <w:pPr>
            <w:autoSpaceDE w:val="0"/>
            <w:autoSpaceDN w:val="0"/>
            <w:adjustRightInd w:val="0"/>
            <w:spacing w:before="120" w:after="120" w:line="288" w:lineRule="auto"/>
            <w:jc w:val="both"/>
          </w:pPr>
        </w:pPrChange>
      </w:pPr>
      <w:ins w:id="1177" w:author="Andrea Bergmannová" w:date="2018-12-11T16:40:00Z">
        <w:r w:rsidRPr="00765CB1">
          <w:rPr>
            <w:color w:val="000000"/>
          </w:rPr>
          <w:t>určí technické požiadavky v opise predmetu zákazky. V prípade, ak technické požiadavky v opise predmetu zákazky odkazujú na konkrétny produkt a ak by tým dochádzalo k znevýhodneniu alebo k vylúčeniu určitých záujemcov alebo tovarov, musí byť opis zákazky v tejto časti doplnený slovami „alebo ekvivalentný“ (pozn. uvedené pravidlo platí iba pre zákazky nad 100 000 eur, nakoľko výzvy</w:t>
        </w:r>
      </w:ins>
      <w:ins w:id="1178" w:author="Andrea Bergmannová" w:date="2018-12-11T16:46:00Z">
        <w:r w:rsidRPr="009541EB">
          <w:rPr>
            <w:color w:val="000000"/>
          </w:rPr>
          <w:t xml:space="preserve"> </w:t>
        </w:r>
      </w:ins>
      <w:ins w:id="1179" w:author="Andrea Bergmannová" w:date="2018-12-11T16:40:00Z">
        <w:r w:rsidRPr="009541EB">
          <w:rPr>
            <w:color w:val="000000"/>
          </w:rPr>
          <w:t>na predkladanie ponúk v prípade týchto zákaziek sú zverejňované);</w:t>
        </w:r>
      </w:ins>
    </w:p>
    <w:p w14:paraId="34776DA6" w14:textId="77777777" w:rsidR="00765CB1" w:rsidRDefault="00765CB1">
      <w:pPr>
        <w:pStyle w:val="Odsekzoznamu"/>
        <w:numPr>
          <w:ilvl w:val="0"/>
          <w:numId w:val="129"/>
        </w:numPr>
        <w:autoSpaceDE w:val="0"/>
        <w:autoSpaceDN w:val="0"/>
        <w:adjustRightInd w:val="0"/>
        <w:spacing w:before="120" w:after="120" w:line="288" w:lineRule="auto"/>
        <w:jc w:val="both"/>
        <w:rPr>
          <w:ins w:id="1180" w:author="Andrea Bergmannová" w:date="2018-12-11T16:46:00Z"/>
          <w:color w:val="000000"/>
        </w:rPr>
        <w:pPrChange w:id="1181" w:author="Andrea Bergmannová" w:date="2018-12-11T16:46:00Z">
          <w:pPr>
            <w:autoSpaceDE w:val="0"/>
            <w:autoSpaceDN w:val="0"/>
            <w:adjustRightInd w:val="0"/>
            <w:spacing w:before="120" w:after="120" w:line="288" w:lineRule="auto"/>
            <w:jc w:val="both"/>
          </w:pPr>
        </w:pPrChange>
      </w:pPr>
      <w:ins w:id="1182" w:author="Andrea Bergmannová" w:date="2018-12-11T16:40:00Z">
        <w:r w:rsidRPr="00765CB1">
          <w:rPr>
            <w:color w:val="000000"/>
          </w:rPr>
          <w:t>vyžaduje od potenciálnych dodávateľov doklad o oprávnení dodávať tovar, uskutočňovať stavebné práce alebo poskytovať službu v rozsahu, ktorý zodpovedá predmetu  zákazky iba v prípade, ak nie je oprávnený použiť údaje z informačných systémov verejnej správy podľa osobitného predpisu</w:t>
        </w:r>
      </w:ins>
      <w:ins w:id="1183" w:author="Andrea Bergmannová" w:date="2018-12-11T16:46:00Z">
        <w:r w:rsidRPr="00765CB1">
          <w:rPr>
            <w:color w:val="000000"/>
          </w:rPr>
          <w:t>;</w:t>
        </w:r>
      </w:ins>
    </w:p>
    <w:p w14:paraId="1775F00C" w14:textId="64B64162" w:rsidR="00765CB1" w:rsidRPr="00765CB1" w:rsidRDefault="00765CB1">
      <w:pPr>
        <w:pStyle w:val="Odsekzoznamu"/>
        <w:numPr>
          <w:ilvl w:val="0"/>
          <w:numId w:val="129"/>
        </w:numPr>
        <w:autoSpaceDE w:val="0"/>
        <w:autoSpaceDN w:val="0"/>
        <w:adjustRightInd w:val="0"/>
        <w:spacing w:before="120" w:after="120" w:line="288" w:lineRule="auto"/>
        <w:jc w:val="both"/>
        <w:rPr>
          <w:ins w:id="1184" w:author="Andrea Bergmannová" w:date="2018-12-11T16:40:00Z"/>
          <w:color w:val="000000"/>
        </w:rPr>
        <w:pPrChange w:id="1185" w:author="Andrea Bergmannová" w:date="2018-12-11T16:46:00Z">
          <w:pPr>
            <w:autoSpaceDE w:val="0"/>
            <w:autoSpaceDN w:val="0"/>
            <w:adjustRightInd w:val="0"/>
            <w:spacing w:before="120" w:after="120" w:line="288" w:lineRule="auto"/>
            <w:jc w:val="both"/>
          </w:pPr>
        </w:pPrChange>
      </w:pPr>
      <w:ins w:id="1186" w:author="Andrea Bergmannová" w:date="2018-12-11T16:40:00Z">
        <w:r w:rsidRPr="00765CB1">
          <w:rPr>
            <w:color w:val="000000"/>
          </w:rPr>
          <w:t>môže požadovať na preukázanie podmienok účasti týkajúcich sa finančného a ekonomického postavenia a technickej spôsobilosti alebo odbornej spôsobilosti predloženie dokladov, a to najmä:</w:t>
        </w:r>
      </w:ins>
    </w:p>
    <w:p w14:paraId="2286AFFD" w14:textId="60B02995" w:rsidR="00765CB1" w:rsidRPr="00765CB1" w:rsidRDefault="00765CB1">
      <w:pPr>
        <w:pStyle w:val="Odsekzoznamu"/>
        <w:numPr>
          <w:ilvl w:val="0"/>
          <w:numId w:val="130"/>
        </w:numPr>
        <w:autoSpaceDE w:val="0"/>
        <w:autoSpaceDN w:val="0"/>
        <w:adjustRightInd w:val="0"/>
        <w:spacing w:before="120" w:after="120" w:line="288" w:lineRule="auto"/>
        <w:ind w:left="993"/>
        <w:jc w:val="both"/>
        <w:rPr>
          <w:ins w:id="1187" w:author="Andrea Bergmannová" w:date="2018-12-11T16:40:00Z"/>
          <w:color w:val="000000"/>
          <w:rPrChange w:id="1188" w:author="Andrea Bergmannová" w:date="2018-12-11T16:46:00Z">
            <w:rPr>
              <w:ins w:id="1189" w:author="Andrea Bergmannová" w:date="2018-12-11T16:40:00Z"/>
            </w:rPr>
          </w:rPrChange>
        </w:rPr>
        <w:pPrChange w:id="1190" w:author="Andrea Bergmannová" w:date="2018-12-11T16:46:00Z">
          <w:pPr>
            <w:autoSpaceDE w:val="0"/>
            <w:autoSpaceDN w:val="0"/>
            <w:adjustRightInd w:val="0"/>
            <w:spacing w:before="120" w:after="120" w:line="288" w:lineRule="auto"/>
            <w:jc w:val="both"/>
          </w:pPr>
        </w:pPrChange>
      </w:pPr>
      <w:ins w:id="1191" w:author="Andrea Bergmannová" w:date="2018-12-11T16:40:00Z">
        <w:r w:rsidRPr="00765CB1">
          <w:rPr>
            <w:color w:val="000000"/>
            <w:rPrChange w:id="1192" w:author="Andrea Bergmannová" w:date="2018-12-11T16:46:00Z">
              <w:rPr/>
            </w:rPrChange>
          </w:rPr>
          <w:t>prehľad o celkovom obrate a ak je to vhodné, prehľad o dosiahnutom obrate                    v oblasti, ktorej sa predmet  zákazky alebo koncesie týka, najviac za posledné tri hospodárske roky,</w:t>
        </w:r>
      </w:ins>
    </w:p>
    <w:p w14:paraId="72FE47C7" w14:textId="77777777" w:rsidR="00765CB1" w:rsidRDefault="00765CB1">
      <w:pPr>
        <w:pStyle w:val="Odsekzoznamu"/>
        <w:numPr>
          <w:ilvl w:val="0"/>
          <w:numId w:val="131"/>
        </w:numPr>
        <w:autoSpaceDE w:val="0"/>
        <w:autoSpaceDN w:val="0"/>
        <w:adjustRightInd w:val="0"/>
        <w:spacing w:before="120" w:after="120" w:line="288" w:lineRule="auto"/>
        <w:ind w:left="1418"/>
        <w:jc w:val="both"/>
        <w:rPr>
          <w:ins w:id="1193" w:author="Andrea Bergmannová" w:date="2018-12-11T16:47:00Z"/>
          <w:color w:val="000000"/>
        </w:rPr>
        <w:pPrChange w:id="1194" w:author="Andrea Bergmannová" w:date="2018-12-11T16:47:00Z">
          <w:pPr>
            <w:autoSpaceDE w:val="0"/>
            <w:autoSpaceDN w:val="0"/>
            <w:adjustRightInd w:val="0"/>
            <w:spacing w:before="120" w:after="120" w:line="288" w:lineRule="auto"/>
            <w:jc w:val="both"/>
          </w:pPr>
        </w:pPrChange>
      </w:pPr>
      <w:ins w:id="1195" w:author="Andrea Bergmannová" w:date="2018-12-11T16:40:00Z">
        <w:r w:rsidRPr="00765CB1">
          <w:rPr>
            <w:color w:val="000000"/>
            <w:rPrChange w:id="1196" w:author="Andrea Bergmannová" w:date="2018-12-11T16:47:00Z">
              <w:rPr/>
            </w:rPrChange>
          </w:rPr>
          <w:t>požiadavka na výšku obratu za hospodársky rok nesmie presiahnuť dvojnásobok hodnoty danej položky v rozpočte projektu, vypočítanú na obdobie 12 mesiacov, ak je trvanie zmluvy dlhšie ako 12 mesiacov,</w:t>
        </w:r>
      </w:ins>
    </w:p>
    <w:p w14:paraId="595604EA" w14:textId="77777777" w:rsidR="00765CB1" w:rsidRDefault="00765CB1">
      <w:pPr>
        <w:pStyle w:val="Odsekzoznamu"/>
        <w:numPr>
          <w:ilvl w:val="0"/>
          <w:numId w:val="131"/>
        </w:numPr>
        <w:autoSpaceDE w:val="0"/>
        <w:autoSpaceDN w:val="0"/>
        <w:adjustRightInd w:val="0"/>
        <w:spacing w:before="120" w:after="120" w:line="288" w:lineRule="auto"/>
        <w:ind w:left="1418"/>
        <w:jc w:val="both"/>
        <w:rPr>
          <w:ins w:id="1197" w:author="Andrea Bergmannová" w:date="2018-12-11T16:47:00Z"/>
          <w:color w:val="000000"/>
        </w:rPr>
        <w:pPrChange w:id="1198" w:author="Andrea Bergmannová" w:date="2018-12-11T16:47:00Z">
          <w:pPr>
            <w:autoSpaceDE w:val="0"/>
            <w:autoSpaceDN w:val="0"/>
            <w:adjustRightInd w:val="0"/>
            <w:spacing w:before="120" w:after="120" w:line="288" w:lineRule="auto"/>
            <w:jc w:val="both"/>
          </w:pPr>
        </w:pPrChange>
      </w:pPr>
      <w:ins w:id="1199" w:author="Andrea Bergmannová" w:date="2018-12-11T16:40:00Z">
        <w:r w:rsidRPr="00765CB1">
          <w:rPr>
            <w:color w:val="000000"/>
          </w:rPr>
          <w:t>požiadavka na výšku obratu za hospodársky rok nesmie presiahnuť dvojnásobok hodnoty danej položky v rozpočte projektu, ak je trvanie zmluvy kratšie ako 12 mesiacov,</w:t>
        </w:r>
      </w:ins>
    </w:p>
    <w:p w14:paraId="38287B30" w14:textId="54076BA9" w:rsidR="00765CB1" w:rsidRPr="00765CB1" w:rsidRDefault="00765CB1">
      <w:pPr>
        <w:pStyle w:val="Odsekzoznamu"/>
        <w:numPr>
          <w:ilvl w:val="0"/>
          <w:numId w:val="131"/>
        </w:numPr>
        <w:autoSpaceDE w:val="0"/>
        <w:autoSpaceDN w:val="0"/>
        <w:adjustRightInd w:val="0"/>
        <w:spacing w:before="120" w:after="120" w:line="288" w:lineRule="auto"/>
        <w:ind w:left="1418"/>
        <w:jc w:val="both"/>
        <w:rPr>
          <w:ins w:id="1200" w:author="Andrea Bergmannová" w:date="2018-12-11T16:40:00Z"/>
          <w:color w:val="000000"/>
        </w:rPr>
        <w:pPrChange w:id="1201" w:author="Andrea Bergmannová" w:date="2018-12-11T16:47:00Z">
          <w:pPr>
            <w:autoSpaceDE w:val="0"/>
            <w:autoSpaceDN w:val="0"/>
            <w:adjustRightInd w:val="0"/>
            <w:spacing w:before="120" w:after="120" w:line="288" w:lineRule="auto"/>
            <w:jc w:val="both"/>
          </w:pPr>
        </w:pPrChange>
      </w:pPr>
      <w:ins w:id="1202" w:author="Andrea Bergmannová" w:date="2018-12-11T16:40:00Z">
        <w:r w:rsidRPr="00765CB1">
          <w:rPr>
            <w:color w:val="000000"/>
          </w:rPr>
          <w:t>ak prijímateľ vyžaduje obrat za viac ako jeden hospodársky rok, jeho výšku môže určiť iba súhrnne za určené obdobie;</w:t>
        </w:r>
      </w:ins>
    </w:p>
    <w:p w14:paraId="0DD8E524" w14:textId="77777777" w:rsidR="00765CB1" w:rsidRDefault="00765CB1">
      <w:pPr>
        <w:pStyle w:val="Odsekzoznamu"/>
        <w:numPr>
          <w:ilvl w:val="0"/>
          <w:numId w:val="130"/>
        </w:numPr>
        <w:autoSpaceDE w:val="0"/>
        <w:autoSpaceDN w:val="0"/>
        <w:adjustRightInd w:val="0"/>
        <w:spacing w:before="120" w:after="120" w:line="288" w:lineRule="auto"/>
        <w:ind w:left="993"/>
        <w:jc w:val="both"/>
        <w:rPr>
          <w:ins w:id="1203" w:author="Andrea Bergmannová" w:date="2018-12-11T16:47:00Z"/>
          <w:color w:val="000000"/>
        </w:rPr>
        <w:pPrChange w:id="1204" w:author="Andrea Bergmannová" w:date="2018-12-11T16:47:00Z">
          <w:pPr>
            <w:autoSpaceDE w:val="0"/>
            <w:autoSpaceDN w:val="0"/>
            <w:adjustRightInd w:val="0"/>
            <w:spacing w:before="120" w:after="120" w:line="288" w:lineRule="auto"/>
            <w:jc w:val="both"/>
          </w:pPr>
        </w:pPrChange>
      </w:pPr>
      <w:ins w:id="1205" w:author="Andrea Bergmannová" w:date="2018-12-11T16:40:00Z">
        <w:r w:rsidRPr="00765CB1">
          <w:rPr>
            <w:color w:val="000000"/>
            <w:rPrChange w:id="1206" w:author="Andrea Bergmannová" w:date="2018-12-11T16:47:00Z">
              <w:rPr/>
            </w:rPrChange>
          </w:rPr>
          <w:t xml:space="preserve">zoznam dodávok tovaru alebo poskytnutých služieb za predchádzajúce tri roky od vyhlásenia zákazky s uvedením cien, lehôt dodania a odberateľov; </w:t>
        </w:r>
      </w:ins>
    </w:p>
    <w:p w14:paraId="40B3BAC7" w14:textId="77777777" w:rsidR="00765CB1" w:rsidRDefault="00765CB1">
      <w:pPr>
        <w:pStyle w:val="Odsekzoznamu"/>
        <w:numPr>
          <w:ilvl w:val="0"/>
          <w:numId w:val="130"/>
        </w:numPr>
        <w:autoSpaceDE w:val="0"/>
        <w:autoSpaceDN w:val="0"/>
        <w:adjustRightInd w:val="0"/>
        <w:spacing w:before="120" w:after="120" w:line="288" w:lineRule="auto"/>
        <w:ind w:left="993"/>
        <w:jc w:val="both"/>
        <w:rPr>
          <w:ins w:id="1207" w:author="Andrea Bergmannová" w:date="2018-12-11T16:48:00Z"/>
          <w:color w:val="000000"/>
        </w:rPr>
        <w:pPrChange w:id="1208" w:author="Andrea Bergmannová" w:date="2018-12-11T16:47:00Z">
          <w:pPr>
            <w:autoSpaceDE w:val="0"/>
            <w:autoSpaceDN w:val="0"/>
            <w:adjustRightInd w:val="0"/>
            <w:spacing w:before="120" w:after="120" w:line="288" w:lineRule="auto"/>
            <w:jc w:val="both"/>
          </w:pPr>
        </w:pPrChange>
      </w:pPr>
      <w:ins w:id="1209" w:author="Andrea Bergmannová" w:date="2018-12-11T16:40:00Z">
        <w:r w:rsidRPr="00765CB1">
          <w:rPr>
            <w:color w:val="000000"/>
          </w:rPr>
          <w:t xml:space="preserve">zoznam stavebných prác uskutočnených za predchádzajúcich päť rokov od vyhlásenia zákazky s uvedením cien, miest a lehôt uskutočnenia stavebných prác; </w:t>
        </w:r>
      </w:ins>
    </w:p>
    <w:p w14:paraId="4D88292A" w14:textId="77777777" w:rsidR="00765CB1" w:rsidRDefault="00765CB1">
      <w:pPr>
        <w:pStyle w:val="Odsekzoznamu"/>
        <w:numPr>
          <w:ilvl w:val="0"/>
          <w:numId w:val="130"/>
        </w:numPr>
        <w:autoSpaceDE w:val="0"/>
        <w:autoSpaceDN w:val="0"/>
        <w:adjustRightInd w:val="0"/>
        <w:spacing w:before="120" w:after="120" w:line="288" w:lineRule="auto"/>
        <w:ind w:left="993"/>
        <w:jc w:val="both"/>
        <w:rPr>
          <w:ins w:id="1210" w:author="Andrea Bergmannová" w:date="2018-12-11T16:48:00Z"/>
          <w:color w:val="000000"/>
        </w:rPr>
        <w:pPrChange w:id="1211" w:author="Andrea Bergmannová" w:date="2018-12-11T16:48:00Z">
          <w:pPr>
            <w:autoSpaceDE w:val="0"/>
            <w:autoSpaceDN w:val="0"/>
            <w:adjustRightInd w:val="0"/>
            <w:spacing w:before="120" w:after="120" w:line="288" w:lineRule="auto"/>
            <w:jc w:val="both"/>
          </w:pPr>
        </w:pPrChange>
      </w:pPr>
      <w:ins w:id="1212" w:author="Andrea Bergmannová" w:date="2018-12-11T16:40:00Z">
        <w:r w:rsidRPr="00765CB1">
          <w:rPr>
            <w:color w:val="000000"/>
          </w:rPr>
          <w:t>ak ide o stavebné práce alebo služby, údaje o vzdelaní a odbornej praxi alebo o odbornej kvalifikácií osôb určených na plnenie zmluvy,</w:t>
        </w:r>
      </w:ins>
    </w:p>
    <w:p w14:paraId="065EFDD0" w14:textId="7BA0213F" w:rsidR="00765CB1" w:rsidRPr="00765CB1" w:rsidRDefault="00765CB1">
      <w:pPr>
        <w:pStyle w:val="Odsekzoznamu"/>
        <w:numPr>
          <w:ilvl w:val="0"/>
          <w:numId w:val="130"/>
        </w:numPr>
        <w:autoSpaceDE w:val="0"/>
        <w:autoSpaceDN w:val="0"/>
        <w:adjustRightInd w:val="0"/>
        <w:spacing w:before="120" w:after="120" w:line="288" w:lineRule="auto"/>
        <w:ind w:left="993"/>
        <w:jc w:val="both"/>
        <w:rPr>
          <w:ins w:id="1213" w:author="Andrea Bergmannová" w:date="2018-12-11T16:40:00Z"/>
          <w:color w:val="000000"/>
        </w:rPr>
        <w:pPrChange w:id="1214" w:author="Andrea Bergmannová" w:date="2018-12-11T16:48:00Z">
          <w:pPr>
            <w:autoSpaceDE w:val="0"/>
            <w:autoSpaceDN w:val="0"/>
            <w:adjustRightInd w:val="0"/>
            <w:spacing w:before="120" w:after="120" w:line="288" w:lineRule="auto"/>
            <w:jc w:val="both"/>
          </w:pPr>
        </w:pPrChange>
      </w:pPr>
      <w:ins w:id="1215" w:author="Andrea Bergmannová" w:date="2018-12-11T16:40:00Z">
        <w:r w:rsidRPr="00765CB1">
          <w:rPr>
            <w:color w:val="000000"/>
          </w:rPr>
          <w:t>údaje o strojovom, prevádzkovom alebo technickom vybavení, ktoré má uchádzač alebo záujemca k dispozícií na uskutočnenie stavebných prác alebo na poskytnutie služby</w:t>
        </w:r>
      </w:ins>
    </w:p>
    <w:p w14:paraId="5EB2D91E" w14:textId="49286ACB" w:rsidR="00765CB1" w:rsidRPr="00765CB1" w:rsidRDefault="00765CB1">
      <w:pPr>
        <w:autoSpaceDE w:val="0"/>
        <w:autoSpaceDN w:val="0"/>
        <w:adjustRightInd w:val="0"/>
        <w:spacing w:before="120" w:after="120" w:line="288" w:lineRule="auto"/>
        <w:ind w:left="633"/>
        <w:jc w:val="both"/>
        <w:rPr>
          <w:ins w:id="1216" w:author="Andrea Bergmannová" w:date="2018-12-11T16:40:00Z"/>
          <w:color w:val="000000"/>
        </w:rPr>
        <w:pPrChange w:id="1217" w:author="Andrea Bergmannová" w:date="2018-12-11T16:48:00Z">
          <w:pPr>
            <w:autoSpaceDE w:val="0"/>
            <w:autoSpaceDN w:val="0"/>
            <w:adjustRightInd w:val="0"/>
            <w:spacing w:before="120" w:after="120" w:line="288" w:lineRule="auto"/>
            <w:jc w:val="both"/>
          </w:pPr>
        </w:pPrChange>
      </w:pPr>
      <w:ins w:id="1218" w:author="Andrea Bergmannová" w:date="2018-12-11T16:40:00Z">
        <w:r w:rsidRPr="00765CB1">
          <w:rPr>
            <w:color w:val="000000"/>
          </w:rPr>
          <w:t>Potenciálny dodávateľ môže predbežne nahradiť doklady na preukázanie splnenia podmienok účasti finančného a ekonomického postavenia a technickej spôsobilosti alebo odbornej spôsobilosti čestným vyhlásením, pričom na požiadanie poskytne prijímateľovi doklady, ktoré čestným vyhlásením nahradil; potenciálny dodávateľ, ktorý bol vyhodnotený ako úspešný je povinný pred podpisom zmluvy/zadaním objednávky predložiť všetky doklady, ktoré predbežne nahradil čestným vyhlásením; potenciálny dodávateľ doručí doklady prijímateľovi do piatich pracovných dní odo dňa doručenia žiadosti, ak prijímateľ neurčil dlhšiu lehotu; ak potenciálny dodávateľ nedoručí doklady v stanovenej lehote, jeho ponuka nebude prijatá a ako úspešný bude vyhodnotený potenciálny dodávateľ, ktorý sa umiestnil ako druhý v poradí;</w:t>
        </w:r>
      </w:ins>
    </w:p>
    <w:p w14:paraId="44606A6F" w14:textId="77777777" w:rsidR="009541EB" w:rsidRDefault="00765CB1">
      <w:pPr>
        <w:pStyle w:val="Odsekzoznamu"/>
        <w:numPr>
          <w:ilvl w:val="0"/>
          <w:numId w:val="129"/>
        </w:numPr>
        <w:autoSpaceDE w:val="0"/>
        <w:autoSpaceDN w:val="0"/>
        <w:adjustRightInd w:val="0"/>
        <w:spacing w:before="120" w:after="120" w:line="288" w:lineRule="auto"/>
        <w:jc w:val="both"/>
        <w:rPr>
          <w:ins w:id="1219" w:author="Andrea Bergmannová" w:date="2018-12-11T16:48:00Z"/>
          <w:color w:val="000000"/>
        </w:rPr>
        <w:pPrChange w:id="1220" w:author="Andrea Bergmannová" w:date="2018-12-11T16:48:00Z">
          <w:pPr>
            <w:autoSpaceDE w:val="0"/>
            <w:autoSpaceDN w:val="0"/>
            <w:adjustRightInd w:val="0"/>
            <w:spacing w:before="120" w:after="120" w:line="288" w:lineRule="auto"/>
            <w:jc w:val="both"/>
          </w:pPr>
        </w:pPrChange>
      </w:pPr>
      <w:ins w:id="1221" w:author="Andrea Bergmannová" w:date="2018-12-11T16:40:00Z">
        <w:r w:rsidRPr="009541EB">
          <w:rPr>
            <w:color w:val="000000"/>
            <w:rPrChange w:id="1222" w:author="Andrea Bergmannová" w:date="2018-12-11T16:48:00Z">
              <w:rPr/>
            </w:rPrChange>
          </w:rPr>
          <w:lastRenderedPageBreak/>
          <w:t xml:space="preserve">stanoví nediskriminačné kritériá pre vyhodnotenie ponúk, ktoré súvisia s predmetom zákazky  a ich relatívnu váhu (pozn.: v prípade určenia kritéria na vyhodnotenie ponúk „najnižšia cena“, nie je potrebné uvádzať </w:t>
        </w:r>
        <w:proofErr w:type="spellStart"/>
        <w:r w:rsidRPr="009541EB">
          <w:rPr>
            <w:color w:val="000000"/>
            <w:rPrChange w:id="1223" w:author="Andrea Bergmannová" w:date="2018-12-11T16:48:00Z">
              <w:rPr/>
            </w:rPrChange>
          </w:rPr>
          <w:t>váhovosť</w:t>
        </w:r>
        <w:proofErr w:type="spellEnd"/>
        <w:r w:rsidRPr="009541EB">
          <w:rPr>
            <w:color w:val="000000"/>
            <w:rPrChange w:id="1224" w:author="Andrea Bergmannová" w:date="2018-12-11T16:48:00Z">
              <w:rPr/>
            </w:rPrChange>
          </w:rPr>
          <w:t>),</w:t>
        </w:r>
      </w:ins>
    </w:p>
    <w:p w14:paraId="4092C7C4" w14:textId="77777777" w:rsidR="009541EB" w:rsidRDefault="00765CB1">
      <w:pPr>
        <w:pStyle w:val="Odsekzoznamu"/>
        <w:numPr>
          <w:ilvl w:val="0"/>
          <w:numId w:val="129"/>
        </w:numPr>
        <w:autoSpaceDE w:val="0"/>
        <w:autoSpaceDN w:val="0"/>
        <w:adjustRightInd w:val="0"/>
        <w:spacing w:before="120" w:after="120" w:line="288" w:lineRule="auto"/>
        <w:jc w:val="both"/>
        <w:rPr>
          <w:ins w:id="1225" w:author="Andrea Bergmannová" w:date="2018-12-11T16:49:00Z"/>
          <w:color w:val="000000"/>
        </w:rPr>
        <w:pPrChange w:id="1226" w:author="Andrea Bergmannová" w:date="2018-12-11T16:48:00Z">
          <w:pPr>
            <w:autoSpaceDE w:val="0"/>
            <w:autoSpaceDN w:val="0"/>
            <w:adjustRightInd w:val="0"/>
            <w:spacing w:before="120" w:after="120" w:line="288" w:lineRule="auto"/>
            <w:jc w:val="both"/>
          </w:pPr>
        </w:pPrChange>
      </w:pPr>
      <w:ins w:id="1227" w:author="Andrea Bergmannová" w:date="2018-12-11T16:40:00Z">
        <w:r w:rsidRPr="009541EB">
          <w:rPr>
            <w:color w:val="000000"/>
          </w:rPr>
          <w:t>stanoví lehotu na predkladanie ponúk, ktorá musí byť primeraná a musí zohľadniť zložitosť a charakter predmetu zákazky, čas nevyhnutne potrebný na vypracovanie a doručenie ponuky,</w:t>
        </w:r>
      </w:ins>
    </w:p>
    <w:p w14:paraId="0B4FB018" w14:textId="5A067834" w:rsidR="00765CB1" w:rsidRPr="009541EB" w:rsidRDefault="00765CB1">
      <w:pPr>
        <w:pStyle w:val="Odsekzoznamu"/>
        <w:numPr>
          <w:ilvl w:val="0"/>
          <w:numId w:val="129"/>
        </w:numPr>
        <w:autoSpaceDE w:val="0"/>
        <w:autoSpaceDN w:val="0"/>
        <w:adjustRightInd w:val="0"/>
        <w:spacing w:before="120" w:after="120" w:line="288" w:lineRule="auto"/>
        <w:jc w:val="both"/>
        <w:rPr>
          <w:ins w:id="1228" w:author="Andrea Bergmannová" w:date="2018-12-11T16:40:00Z"/>
          <w:color w:val="000000"/>
        </w:rPr>
        <w:pPrChange w:id="1229" w:author="Andrea Bergmannová" w:date="2018-12-11T16:48:00Z">
          <w:pPr>
            <w:autoSpaceDE w:val="0"/>
            <w:autoSpaceDN w:val="0"/>
            <w:adjustRightInd w:val="0"/>
            <w:spacing w:before="120" w:after="120" w:line="288" w:lineRule="auto"/>
            <w:jc w:val="both"/>
          </w:pPr>
        </w:pPrChange>
      </w:pPr>
      <w:ins w:id="1230" w:author="Andrea Bergmannová" w:date="2018-12-11T16:40:00Z">
        <w:r w:rsidRPr="009541EB">
          <w:rPr>
            <w:color w:val="000000"/>
          </w:rPr>
          <w:t>uvedie miesto a spôsob predkladania ponúk, napr. min. 2 adresy elektronickej komunikácie, na ktoré sa ponuky predkladajú;</w:t>
        </w:r>
      </w:ins>
    </w:p>
    <w:p w14:paraId="0B233348" w14:textId="77777777" w:rsidR="00765CB1" w:rsidRPr="00765CB1" w:rsidRDefault="00765CB1" w:rsidP="00765CB1">
      <w:pPr>
        <w:autoSpaceDE w:val="0"/>
        <w:autoSpaceDN w:val="0"/>
        <w:adjustRightInd w:val="0"/>
        <w:spacing w:before="120" w:after="120" w:line="288" w:lineRule="auto"/>
        <w:jc w:val="both"/>
        <w:rPr>
          <w:ins w:id="1231" w:author="Andrea Bergmannová" w:date="2018-12-11T16:40:00Z"/>
          <w:color w:val="000000"/>
        </w:rPr>
      </w:pPr>
      <w:ins w:id="1232" w:author="Andrea Bergmannová" w:date="2018-12-11T16:40:00Z">
        <w:r w:rsidRPr="00765CB1">
          <w:rPr>
            <w:color w:val="000000"/>
          </w:rPr>
          <w:t xml:space="preserve">Ponuka potenciálneho dodávateľa musí byť predložená v slovenskom alebo českom jazyku. Ak má tento sídlo mimo územia Slovenskej republiky, doklady a dokumenty tvoriace súčasť ponuky musia byť predložené v pôvodnom jazyku a súčasne musia byť preložené do slovenského jazyka, okrem dokladov predložených v českom jazyku. </w:t>
        </w:r>
      </w:ins>
    </w:p>
    <w:p w14:paraId="60730B39" w14:textId="77777777" w:rsidR="00765CB1" w:rsidRPr="00765CB1" w:rsidRDefault="00765CB1" w:rsidP="00765CB1">
      <w:pPr>
        <w:autoSpaceDE w:val="0"/>
        <w:autoSpaceDN w:val="0"/>
        <w:adjustRightInd w:val="0"/>
        <w:spacing w:before="120" w:after="120" w:line="288" w:lineRule="auto"/>
        <w:jc w:val="both"/>
        <w:rPr>
          <w:ins w:id="1233" w:author="Andrea Bergmannová" w:date="2018-12-11T16:40:00Z"/>
          <w:color w:val="000000"/>
        </w:rPr>
      </w:pPr>
      <w:ins w:id="1234" w:author="Andrea Bergmannová" w:date="2018-12-11T16:40:00Z">
        <w:r w:rsidRPr="00765CB1">
          <w:rPr>
            <w:color w:val="000000"/>
          </w:rPr>
          <w:t xml:space="preserve">Prijímateľ je zároveň povinný uzatvoriť zmluvu/zadať objednávku v súlade s výzvou  na predkladanie ponúk a s ponukou úspešného dodávateľa. </w:t>
        </w:r>
      </w:ins>
    </w:p>
    <w:p w14:paraId="38828125" w14:textId="77777777" w:rsidR="00765CB1" w:rsidRPr="00765CB1" w:rsidRDefault="00765CB1" w:rsidP="00765CB1">
      <w:pPr>
        <w:autoSpaceDE w:val="0"/>
        <w:autoSpaceDN w:val="0"/>
        <w:adjustRightInd w:val="0"/>
        <w:spacing w:before="120" w:after="120" w:line="288" w:lineRule="auto"/>
        <w:jc w:val="both"/>
        <w:rPr>
          <w:ins w:id="1235" w:author="Andrea Bergmannová" w:date="2018-12-11T16:40:00Z"/>
          <w:color w:val="000000"/>
        </w:rPr>
      </w:pPr>
      <w:ins w:id="1236" w:author="Andrea Bergmannová" w:date="2018-12-11T16:40:00Z">
        <w:r w:rsidRPr="00765CB1">
          <w:rPr>
            <w:color w:val="000000"/>
          </w:rPr>
          <w:t>Prijímateľ môže zrušiť použitý postup zadávania zákazky, ak</w:t>
        </w:r>
      </w:ins>
    </w:p>
    <w:p w14:paraId="3E4FF2D5" w14:textId="77777777" w:rsidR="009541EB" w:rsidRDefault="00765CB1">
      <w:pPr>
        <w:pStyle w:val="Odsekzoznamu"/>
        <w:numPr>
          <w:ilvl w:val="0"/>
          <w:numId w:val="133"/>
        </w:numPr>
        <w:autoSpaceDE w:val="0"/>
        <w:autoSpaceDN w:val="0"/>
        <w:adjustRightInd w:val="0"/>
        <w:spacing w:before="120" w:after="120" w:line="288" w:lineRule="auto"/>
        <w:jc w:val="both"/>
        <w:rPr>
          <w:ins w:id="1237" w:author="Andrea Bergmannová" w:date="2018-12-11T16:49:00Z"/>
          <w:color w:val="000000"/>
        </w:rPr>
        <w:pPrChange w:id="1238" w:author="Andrea Bergmannová" w:date="2018-12-11T16:49:00Z">
          <w:pPr>
            <w:autoSpaceDE w:val="0"/>
            <w:autoSpaceDN w:val="0"/>
            <w:adjustRightInd w:val="0"/>
            <w:spacing w:before="120" w:after="120" w:line="288" w:lineRule="auto"/>
            <w:jc w:val="both"/>
          </w:pPr>
        </w:pPrChange>
      </w:pPr>
      <w:ins w:id="1239" w:author="Andrea Bergmannová" w:date="2018-12-11T16:40:00Z">
        <w:r w:rsidRPr="009541EB">
          <w:rPr>
            <w:color w:val="000000"/>
            <w:rPrChange w:id="1240" w:author="Andrea Bergmannová" w:date="2018-12-11T16:49:00Z">
              <w:rPr/>
            </w:rPrChange>
          </w:rPr>
          <w:t>ani jeden potenciálny dodávateľ nesplnil podmienky uvedené vo výzve  na predkladanie ponúk,</w:t>
        </w:r>
      </w:ins>
    </w:p>
    <w:p w14:paraId="1FCC749C" w14:textId="1C23AA80" w:rsidR="00765CB1" w:rsidRPr="009541EB" w:rsidRDefault="00765CB1">
      <w:pPr>
        <w:pStyle w:val="Odsekzoznamu"/>
        <w:numPr>
          <w:ilvl w:val="0"/>
          <w:numId w:val="133"/>
        </w:numPr>
        <w:autoSpaceDE w:val="0"/>
        <w:autoSpaceDN w:val="0"/>
        <w:adjustRightInd w:val="0"/>
        <w:spacing w:before="120" w:after="120" w:line="288" w:lineRule="auto"/>
        <w:jc w:val="both"/>
        <w:rPr>
          <w:ins w:id="1241" w:author="Andrea Bergmannová" w:date="2018-12-11T16:40:00Z"/>
          <w:color w:val="000000"/>
        </w:rPr>
        <w:pPrChange w:id="1242" w:author="Andrea Bergmannová" w:date="2018-12-11T16:49:00Z">
          <w:pPr>
            <w:autoSpaceDE w:val="0"/>
            <w:autoSpaceDN w:val="0"/>
            <w:adjustRightInd w:val="0"/>
            <w:spacing w:before="120" w:after="120" w:line="288" w:lineRule="auto"/>
            <w:jc w:val="both"/>
          </w:pPr>
        </w:pPrChange>
      </w:pPr>
      <w:ins w:id="1243" w:author="Andrea Bergmannová" w:date="2018-12-11T16:40:00Z">
        <w:r w:rsidRPr="009541EB">
          <w:rPr>
            <w:color w:val="000000"/>
          </w:rPr>
          <w:t>ak sa zmenili okolnosti, za ktorých sa vyhlásilo obstarávanie (pozn. tieto okolnosti je prijímateľ povinný pomenovať a odôvodniť zrušenie postupu zadávania zákazky).</w:t>
        </w:r>
      </w:ins>
    </w:p>
    <w:p w14:paraId="01A24D6F" w14:textId="77777777" w:rsidR="00765CB1" w:rsidRPr="00765CB1" w:rsidRDefault="00765CB1" w:rsidP="00765CB1">
      <w:pPr>
        <w:autoSpaceDE w:val="0"/>
        <w:autoSpaceDN w:val="0"/>
        <w:adjustRightInd w:val="0"/>
        <w:spacing w:before="120" w:after="120" w:line="288" w:lineRule="auto"/>
        <w:jc w:val="both"/>
        <w:rPr>
          <w:ins w:id="1244" w:author="Andrea Bergmannová" w:date="2018-12-11T16:40:00Z"/>
          <w:color w:val="000000"/>
        </w:rPr>
      </w:pPr>
    </w:p>
    <w:p w14:paraId="4A814240" w14:textId="77777777" w:rsidR="00765CB1" w:rsidRPr="00765CB1" w:rsidRDefault="00765CB1" w:rsidP="00765CB1">
      <w:pPr>
        <w:autoSpaceDE w:val="0"/>
        <w:autoSpaceDN w:val="0"/>
        <w:adjustRightInd w:val="0"/>
        <w:spacing w:before="120" w:after="120" w:line="288" w:lineRule="auto"/>
        <w:jc w:val="both"/>
        <w:rPr>
          <w:ins w:id="1245" w:author="Andrea Bergmannová" w:date="2018-12-11T16:40:00Z"/>
          <w:color w:val="000000"/>
        </w:rPr>
      </w:pPr>
      <w:ins w:id="1246" w:author="Andrea Bergmannová" w:date="2018-12-11T16:40:00Z">
        <w:r w:rsidRPr="00765CB1">
          <w:rPr>
            <w:color w:val="000000"/>
          </w:rPr>
          <w:t xml:space="preserve">V prípade zákaziek nad 100 000 eur je lehota na výkon kontroly na ex </w:t>
        </w:r>
        <w:proofErr w:type="spellStart"/>
        <w:r w:rsidRPr="00765CB1">
          <w:rPr>
            <w:color w:val="000000"/>
          </w:rPr>
          <w:t>ante</w:t>
        </w:r>
        <w:proofErr w:type="spellEnd"/>
        <w:r w:rsidRPr="00765CB1">
          <w:rPr>
            <w:color w:val="000000"/>
          </w:rPr>
          <w:t xml:space="preserve"> kontrolu </w:t>
        </w:r>
        <w:r w:rsidRPr="009541EB">
          <w:rPr>
            <w:b/>
            <w:color w:val="000000"/>
            <w:rPrChange w:id="1247" w:author="Andrea Bergmannová" w:date="2018-12-11T16:49:00Z">
              <w:rPr>
                <w:color w:val="000000"/>
              </w:rPr>
            </w:rPrChange>
          </w:rPr>
          <w:t>20 pracovných dní</w:t>
        </w:r>
        <w:r w:rsidRPr="00765CB1">
          <w:rPr>
            <w:color w:val="000000"/>
          </w:rPr>
          <w:t xml:space="preserve">, lehota na výkon následnej ex post kontroly je </w:t>
        </w:r>
        <w:r w:rsidRPr="009541EB">
          <w:rPr>
            <w:b/>
            <w:color w:val="000000"/>
            <w:rPrChange w:id="1248" w:author="Andrea Bergmannová" w:date="2018-12-11T16:49:00Z">
              <w:rPr>
                <w:color w:val="000000"/>
              </w:rPr>
            </w:rPrChange>
          </w:rPr>
          <w:t>7 pracovných dní</w:t>
        </w:r>
        <w:r w:rsidRPr="00765CB1">
          <w:rPr>
            <w:color w:val="000000"/>
          </w:rPr>
          <w:t>.</w:t>
        </w:r>
      </w:ins>
    </w:p>
    <w:p w14:paraId="5BD765CE" w14:textId="77777777" w:rsidR="00765CB1" w:rsidRPr="00765CB1" w:rsidRDefault="00765CB1" w:rsidP="00765CB1">
      <w:pPr>
        <w:autoSpaceDE w:val="0"/>
        <w:autoSpaceDN w:val="0"/>
        <w:adjustRightInd w:val="0"/>
        <w:spacing w:before="120" w:after="120" w:line="288" w:lineRule="auto"/>
        <w:jc w:val="both"/>
        <w:rPr>
          <w:ins w:id="1249" w:author="Andrea Bergmannová" w:date="2018-12-11T16:40:00Z"/>
          <w:color w:val="000000"/>
        </w:rPr>
      </w:pPr>
      <w:ins w:id="1250" w:author="Andrea Bergmannová" w:date="2018-12-11T16:40:00Z">
        <w:r w:rsidRPr="00765CB1">
          <w:rPr>
            <w:color w:val="000000"/>
          </w:rPr>
          <w:t xml:space="preserve"> V prípade zákaziek do 100 000 eur je lehota na výkon (štandardnej) ex post kontroly </w:t>
        </w:r>
        <w:r w:rsidRPr="009541EB">
          <w:rPr>
            <w:b/>
            <w:color w:val="000000"/>
            <w:rPrChange w:id="1251" w:author="Andrea Bergmannová" w:date="2018-12-11T16:50:00Z">
              <w:rPr>
                <w:color w:val="000000"/>
              </w:rPr>
            </w:rPrChange>
          </w:rPr>
          <w:t>15 pracovných dní</w:t>
        </w:r>
        <w:r w:rsidRPr="00765CB1">
          <w:rPr>
            <w:color w:val="000000"/>
          </w:rPr>
          <w:t>.</w:t>
        </w:r>
      </w:ins>
    </w:p>
    <w:p w14:paraId="716987A5" w14:textId="77777777" w:rsidR="00765CB1" w:rsidRPr="00765CB1" w:rsidRDefault="00765CB1" w:rsidP="00765CB1">
      <w:pPr>
        <w:autoSpaceDE w:val="0"/>
        <w:autoSpaceDN w:val="0"/>
        <w:adjustRightInd w:val="0"/>
        <w:spacing w:before="120" w:after="120" w:line="288" w:lineRule="auto"/>
        <w:jc w:val="both"/>
        <w:rPr>
          <w:ins w:id="1252" w:author="Andrea Bergmannová" w:date="2018-12-11T16:40:00Z"/>
          <w:color w:val="000000"/>
        </w:rPr>
      </w:pPr>
    </w:p>
    <w:p w14:paraId="7885AFC9" w14:textId="77777777" w:rsidR="00765CB1" w:rsidRPr="009541EB" w:rsidRDefault="00765CB1">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ins w:id="1253" w:author="Andrea Bergmannová" w:date="2018-12-11T16:40:00Z"/>
          <w:rPrChange w:id="1254" w:author="Andrea Bergmannová" w:date="2018-12-11T16:50:00Z">
            <w:rPr>
              <w:ins w:id="1255" w:author="Andrea Bergmannová" w:date="2018-12-11T16:40:00Z"/>
              <w:color w:val="000000"/>
            </w:rPr>
          </w:rPrChange>
        </w:rPr>
        <w:pPrChange w:id="1256" w:author="Andrea Bergmannová" w:date="2018-12-11T16:50:00Z">
          <w:pPr>
            <w:autoSpaceDE w:val="0"/>
            <w:autoSpaceDN w:val="0"/>
            <w:adjustRightInd w:val="0"/>
            <w:spacing w:before="120" w:after="120" w:line="288" w:lineRule="auto"/>
            <w:jc w:val="both"/>
          </w:pPr>
        </w:pPrChange>
      </w:pPr>
      <w:ins w:id="1257" w:author="Andrea Bergmannová" w:date="2018-12-11T16:40:00Z">
        <w:r w:rsidRPr="009541EB">
          <w:rPr>
            <w:b/>
            <w:i/>
            <w:rPrChange w:id="1258" w:author="Andrea Bergmannová" w:date="2018-12-11T16:50:00Z">
              <w:rPr>
                <w:color w:val="000000"/>
              </w:rPr>
            </w:rPrChange>
          </w:rPr>
          <w:t xml:space="preserve">Dôležité upozornenie: </w:t>
        </w:r>
        <w:r w:rsidRPr="009541EB">
          <w:rPr>
            <w:rPrChange w:id="1259" w:author="Andrea Bergmannová" w:date="2018-12-11T16:50:00Z">
              <w:rPr>
                <w:color w:val="000000"/>
              </w:rPr>
            </w:rPrChange>
          </w:rPr>
          <w:t>Prijímateľ nemôže „umelo“ rozdeliť predmet zákazky na samostatné časti s cieľom vyhnúť sa použitiu postupov spojených so zadávaním zákaziek nad 100 000 eur.</w:t>
        </w:r>
      </w:ins>
    </w:p>
    <w:p w14:paraId="3BB5B31F" w14:textId="77777777" w:rsidR="00765CB1" w:rsidRPr="00765CB1" w:rsidRDefault="00765CB1" w:rsidP="00765CB1">
      <w:pPr>
        <w:autoSpaceDE w:val="0"/>
        <w:autoSpaceDN w:val="0"/>
        <w:adjustRightInd w:val="0"/>
        <w:spacing w:before="120" w:after="120" w:line="288" w:lineRule="auto"/>
        <w:jc w:val="both"/>
        <w:rPr>
          <w:ins w:id="1260" w:author="Andrea Bergmannová" w:date="2018-12-11T16:40:00Z"/>
          <w:color w:val="000000"/>
        </w:rPr>
      </w:pPr>
    </w:p>
    <w:p w14:paraId="44A584E7" w14:textId="77777777" w:rsidR="00765CB1" w:rsidRPr="009541EB" w:rsidRDefault="00765CB1">
      <w:pPr>
        <w:autoSpaceDE w:val="0"/>
        <w:autoSpaceDN w:val="0"/>
        <w:adjustRightInd w:val="0"/>
        <w:spacing w:before="120" w:after="120" w:line="288" w:lineRule="auto"/>
        <w:ind w:firstLine="142"/>
        <w:jc w:val="both"/>
        <w:rPr>
          <w:ins w:id="1261" w:author="Andrea Bergmannová" w:date="2018-12-11T16:40:00Z"/>
          <w:b/>
          <w:color w:val="000000"/>
          <w:rPrChange w:id="1262" w:author="Andrea Bergmannová" w:date="2018-12-11T16:50:00Z">
            <w:rPr>
              <w:ins w:id="1263" w:author="Andrea Bergmannová" w:date="2018-12-11T16:40:00Z"/>
              <w:color w:val="000000"/>
            </w:rPr>
          </w:rPrChange>
        </w:rPr>
        <w:pPrChange w:id="1264" w:author="Andrea Bergmannová" w:date="2018-12-11T16:50:00Z">
          <w:pPr>
            <w:autoSpaceDE w:val="0"/>
            <w:autoSpaceDN w:val="0"/>
            <w:adjustRightInd w:val="0"/>
            <w:spacing w:before="120" w:after="120" w:line="288" w:lineRule="auto"/>
            <w:jc w:val="both"/>
          </w:pPr>
        </w:pPrChange>
      </w:pPr>
      <w:ins w:id="1265" w:author="Andrea Bergmannová" w:date="2018-12-11T16:40:00Z">
        <w:r w:rsidRPr="009541EB">
          <w:rPr>
            <w:b/>
            <w:color w:val="000000"/>
            <w:rPrChange w:id="1266" w:author="Andrea Bergmannová" w:date="2018-12-11T16:50:00Z">
              <w:rPr>
                <w:color w:val="000000"/>
              </w:rPr>
            </w:rPrChange>
          </w:rPr>
          <w:t>E.1</w:t>
        </w:r>
        <w:r w:rsidRPr="009541EB">
          <w:rPr>
            <w:b/>
            <w:color w:val="000000"/>
            <w:rPrChange w:id="1267" w:author="Andrea Bergmannová" w:date="2018-12-11T16:50:00Z">
              <w:rPr>
                <w:color w:val="000000"/>
              </w:rPr>
            </w:rPrChange>
          </w:rPr>
          <w:tab/>
          <w:t>Zákazky nad 100 000 eur</w:t>
        </w:r>
      </w:ins>
    </w:p>
    <w:p w14:paraId="73F6D7E0" w14:textId="77777777" w:rsidR="009541EB" w:rsidRDefault="00765CB1">
      <w:pPr>
        <w:pStyle w:val="Odsekzoznamu"/>
        <w:numPr>
          <w:ilvl w:val="0"/>
          <w:numId w:val="134"/>
        </w:numPr>
        <w:autoSpaceDE w:val="0"/>
        <w:autoSpaceDN w:val="0"/>
        <w:adjustRightInd w:val="0"/>
        <w:spacing w:before="120" w:after="120" w:line="288" w:lineRule="auto"/>
        <w:ind w:left="426"/>
        <w:jc w:val="both"/>
        <w:rPr>
          <w:ins w:id="1268" w:author="Andrea Bergmannová" w:date="2018-12-11T16:51:00Z"/>
          <w:color w:val="000000"/>
        </w:rPr>
        <w:pPrChange w:id="1269" w:author="Andrea Bergmannová" w:date="2018-12-11T16:51:00Z">
          <w:pPr>
            <w:autoSpaceDE w:val="0"/>
            <w:autoSpaceDN w:val="0"/>
            <w:adjustRightInd w:val="0"/>
            <w:spacing w:before="120" w:after="120" w:line="288" w:lineRule="auto"/>
            <w:jc w:val="both"/>
          </w:pPr>
        </w:pPrChange>
      </w:pPr>
      <w:ins w:id="1270" w:author="Andrea Bergmannová" w:date="2018-12-11T16:40:00Z">
        <w:r w:rsidRPr="009541EB">
          <w:rPr>
            <w:color w:val="000000"/>
            <w:rPrChange w:id="1271" w:author="Andrea Bergmannová" w:date="2018-12-11T16:51:00Z">
              <w:rPr/>
            </w:rPrChange>
          </w:rPr>
          <w:t>Zákazky nad 100 000 eur na účely tejto kapitoly sú zákazky zadávané osobou, ktorej verejný obstarávateľ poskytne 50% a menej finančných prostriedkov z NFP na tovary, stavebné práce alebo služby. V prípade zákaziek nad 100 000 eur prijímateľ musí vykonať všetky ďalej uvedené úkony, ktoré majú zabezpečiť získanie čo najvyššieho počtu písomných ponúk na obstaranie tovarov, stavebných prác alebo služieb. Za písomnú ponuku sa považuje aj ponuka podaná elektronicky (napr. formou e-mailovej komunikácie). Súčasťou dokumentácie musia byť doklady potvrdzujúce kroky uchádzačov v súlade s podmienkami uvedenými vo výzve na predkladanie ponúk.</w:t>
        </w:r>
      </w:ins>
    </w:p>
    <w:p w14:paraId="754476AA" w14:textId="77777777" w:rsidR="009541EB" w:rsidRDefault="00765CB1">
      <w:pPr>
        <w:pStyle w:val="Odsekzoznamu"/>
        <w:numPr>
          <w:ilvl w:val="0"/>
          <w:numId w:val="134"/>
        </w:numPr>
        <w:autoSpaceDE w:val="0"/>
        <w:autoSpaceDN w:val="0"/>
        <w:adjustRightInd w:val="0"/>
        <w:spacing w:before="120" w:after="120" w:line="288" w:lineRule="auto"/>
        <w:ind w:left="426"/>
        <w:jc w:val="both"/>
        <w:rPr>
          <w:ins w:id="1272" w:author="Andrea Bergmannová" w:date="2018-12-11T16:51:00Z"/>
          <w:color w:val="000000"/>
        </w:rPr>
        <w:pPrChange w:id="1273" w:author="Andrea Bergmannová" w:date="2018-12-11T16:51:00Z">
          <w:pPr>
            <w:autoSpaceDE w:val="0"/>
            <w:autoSpaceDN w:val="0"/>
            <w:adjustRightInd w:val="0"/>
            <w:spacing w:before="120" w:after="120" w:line="288" w:lineRule="auto"/>
            <w:jc w:val="both"/>
          </w:pPr>
        </w:pPrChange>
      </w:pPr>
      <w:ins w:id="1274" w:author="Andrea Bergmannová" w:date="2018-12-11T16:40:00Z">
        <w:r w:rsidRPr="009541EB">
          <w:rPr>
            <w:color w:val="000000"/>
          </w:rPr>
          <w:t xml:space="preserve">Prijímateľ je povinný zverejniť výzvu na predkladanie ponúk na svojom webovom sídle/alebo inom vhodnom webovom sídle. Minimálna lehota na predkladanie ponúk je 7 pracovných dní odo dňa zverejnenia výzvy na predkladanie ponúk na webovom sídle prijímateľa v prípade zákaziek na tovary a poskytnutie služieb a minimálne 12 pracovných dní v prípade zákaziek na uskutočnenie stavebných prác. Prijímateľ je povinný zdokumentovať toto zverejnenie hodnoverným spôsobom (spravidla </w:t>
        </w:r>
        <w:proofErr w:type="spellStart"/>
        <w:r w:rsidRPr="009541EB">
          <w:rPr>
            <w:color w:val="000000"/>
          </w:rPr>
          <w:t>printscreen</w:t>
        </w:r>
        <w:proofErr w:type="spellEnd"/>
        <w:r w:rsidRPr="009541EB">
          <w:rPr>
            <w:color w:val="000000"/>
          </w:rPr>
          <w:t xml:space="preserve"> tej časti webového sídla, kde bola výzva na predkladanie ponúk zverejnená). Zadávanie tejto zákazky je realizované zverejnením výzvy na predkladanie ponúk, v rámci ktorej prijímateľ uvedie najmä náležitosti podľa kapitoly 7, ods. 11. </w:t>
        </w:r>
      </w:ins>
    </w:p>
    <w:p w14:paraId="3D81D083" w14:textId="77777777" w:rsidR="009541EB" w:rsidRDefault="00765CB1">
      <w:pPr>
        <w:pStyle w:val="Odsekzoznamu"/>
        <w:numPr>
          <w:ilvl w:val="0"/>
          <w:numId w:val="134"/>
        </w:numPr>
        <w:autoSpaceDE w:val="0"/>
        <w:autoSpaceDN w:val="0"/>
        <w:adjustRightInd w:val="0"/>
        <w:spacing w:before="120" w:after="120" w:line="288" w:lineRule="auto"/>
        <w:ind w:left="426"/>
        <w:jc w:val="both"/>
        <w:rPr>
          <w:ins w:id="1275" w:author="Andrea Bergmannová" w:date="2018-12-11T16:51:00Z"/>
          <w:color w:val="000000"/>
        </w:rPr>
        <w:pPrChange w:id="1276" w:author="Andrea Bergmannová" w:date="2018-12-11T16:51:00Z">
          <w:pPr>
            <w:autoSpaceDE w:val="0"/>
            <w:autoSpaceDN w:val="0"/>
            <w:adjustRightInd w:val="0"/>
            <w:spacing w:before="120" w:after="120" w:line="288" w:lineRule="auto"/>
            <w:jc w:val="both"/>
          </w:pPr>
        </w:pPrChange>
      </w:pPr>
      <w:ins w:id="1277" w:author="Andrea Bergmannová" w:date="2018-12-11T16:40:00Z">
        <w:r w:rsidRPr="009541EB">
          <w:rPr>
            <w:color w:val="000000"/>
          </w:rPr>
          <w:t>Prijímateľ je povinný v ten istý deň ako zverejní výzvu na predkladanie ponúk na svojom webovom sídle, zaslať informáciu o tomto zverejnení aj na osobitný mailový kontakt zakazkycko@vlada.gov.sk. Táto informácia bude následne zverejnená na webovom sídle www.partnerskadohoda.gov.sk</w:t>
        </w:r>
      </w:ins>
      <w:ins w:id="1278" w:author="Andrea Bergmannová" w:date="2018-12-11T16:51:00Z">
        <w:r w:rsidR="009541EB" w:rsidRPr="009541EB">
          <w:rPr>
            <w:color w:val="000000"/>
          </w:rPr>
          <w:t>.</w:t>
        </w:r>
      </w:ins>
      <w:ins w:id="1279" w:author="Andrea Bergmannová" w:date="2018-12-11T16:40:00Z">
        <w:r w:rsidRPr="009541EB">
          <w:rPr>
            <w:color w:val="000000"/>
          </w:rPr>
          <w:t xml:space="preserve"> </w:t>
        </w:r>
      </w:ins>
    </w:p>
    <w:p w14:paraId="5D8363A1" w14:textId="77777777" w:rsidR="009541EB" w:rsidRDefault="00765CB1">
      <w:pPr>
        <w:pStyle w:val="Odsekzoznamu"/>
        <w:numPr>
          <w:ilvl w:val="0"/>
          <w:numId w:val="134"/>
        </w:numPr>
        <w:autoSpaceDE w:val="0"/>
        <w:autoSpaceDN w:val="0"/>
        <w:adjustRightInd w:val="0"/>
        <w:spacing w:before="120" w:after="120" w:line="288" w:lineRule="auto"/>
        <w:ind w:left="426"/>
        <w:jc w:val="both"/>
        <w:rPr>
          <w:ins w:id="1280" w:author="Andrea Bergmannová" w:date="2018-12-11T16:51:00Z"/>
          <w:color w:val="000000"/>
        </w:rPr>
        <w:pPrChange w:id="1281" w:author="Andrea Bergmannová" w:date="2018-12-11T16:51:00Z">
          <w:pPr>
            <w:autoSpaceDE w:val="0"/>
            <w:autoSpaceDN w:val="0"/>
            <w:adjustRightInd w:val="0"/>
            <w:spacing w:before="120" w:after="120" w:line="288" w:lineRule="auto"/>
            <w:jc w:val="both"/>
          </w:pPr>
        </w:pPrChange>
      </w:pPr>
      <w:ins w:id="1282" w:author="Andrea Bergmannová" w:date="2018-12-11T16:40:00Z">
        <w:r w:rsidRPr="009541EB">
          <w:rPr>
            <w:color w:val="000000"/>
          </w:rPr>
          <w:t xml:space="preserve">Informácia o tomto zverejnení je tvorená štruktúrou údajov, ktoré je prijímateľ povinný dodržať, pričom ich popis tvorí prílohu tohto metodického pokynu. Túto riadne vyplnenú prílohu zasiela prijímateľ v prílohe e-mailu na e-mailový kontakt uvedený v odseku 3 tejto kapitoly. </w:t>
        </w:r>
        <w:proofErr w:type="spellStart"/>
        <w:r w:rsidRPr="009541EB">
          <w:rPr>
            <w:color w:val="000000"/>
          </w:rPr>
          <w:t>Zverejňovateľ</w:t>
        </w:r>
        <w:proofErr w:type="spellEnd"/>
        <w:r w:rsidRPr="009541EB">
          <w:rPr>
            <w:color w:val="000000"/>
          </w:rPr>
          <w:t xml:space="preserve"> (Úrad vlády SR) </w:t>
        </w:r>
        <w:r w:rsidRPr="009541EB">
          <w:rPr>
            <w:color w:val="000000"/>
          </w:rPr>
          <w:lastRenderedPageBreak/>
          <w:t>zabezpečí zverejnenie na webovom sídle www.partnerskadohoda.gov.sk  v záložke „CKO”, „Zákazky povinne zverejňované na www.partnerskadohoda.gov.sk”, pričom zákazky budú zverejňované v členení na tovary, služby a stavebné práce a najnovšie zákazky budú zverejnené ako prvé v poradí.</w:t>
        </w:r>
      </w:ins>
    </w:p>
    <w:p w14:paraId="7FC90820" w14:textId="77777777" w:rsidR="009541EB" w:rsidRDefault="009541EB">
      <w:pPr>
        <w:pStyle w:val="Odsekzoznamu"/>
        <w:numPr>
          <w:ilvl w:val="0"/>
          <w:numId w:val="134"/>
        </w:numPr>
        <w:autoSpaceDE w:val="0"/>
        <w:autoSpaceDN w:val="0"/>
        <w:adjustRightInd w:val="0"/>
        <w:spacing w:before="120" w:after="120" w:line="288" w:lineRule="auto"/>
        <w:ind w:left="426"/>
        <w:jc w:val="both"/>
        <w:rPr>
          <w:ins w:id="1283" w:author="Andrea Bergmannová" w:date="2018-12-11T16:51:00Z"/>
          <w:color w:val="000000"/>
        </w:rPr>
        <w:pPrChange w:id="1284" w:author="Andrea Bergmannová" w:date="2018-12-11T16:51:00Z">
          <w:pPr>
            <w:autoSpaceDE w:val="0"/>
            <w:autoSpaceDN w:val="0"/>
            <w:adjustRightInd w:val="0"/>
            <w:spacing w:before="120" w:after="120" w:line="288" w:lineRule="auto"/>
            <w:jc w:val="both"/>
          </w:pPr>
        </w:pPrChange>
      </w:pPr>
      <w:ins w:id="1285" w:author="Andrea Bergmannová" w:date="2018-12-11T16:51:00Z">
        <w:r w:rsidRPr="009541EB">
          <w:rPr>
            <w:color w:val="000000"/>
          </w:rPr>
          <w:t>V</w:t>
        </w:r>
      </w:ins>
      <w:ins w:id="1286" w:author="Andrea Bergmannová" w:date="2018-12-11T16:40:00Z">
        <w:r w:rsidR="00765CB1" w:rsidRPr="009541EB">
          <w:rPr>
            <w:color w:val="000000"/>
          </w:rPr>
          <w:t xml:space="preserve"> prípade, že prijímateľ v rámci tejto štruktúry údajov poskytne nepresné, chybné alebo zavádzajúce informácie, ktoré nevedú k spoľahlivému identifikovaniu predmetnej zákazky, je toto považované za nesplnenie oznamovacej povinnosti. </w:t>
        </w:r>
      </w:ins>
    </w:p>
    <w:p w14:paraId="54D10FA8" w14:textId="77777777" w:rsidR="009541EB" w:rsidRDefault="00765CB1">
      <w:pPr>
        <w:pStyle w:val="Odsekzoznamu"/>
        <w:numPr>
          <w:ilvl w:val="0"/>
          <w:numId w:val="134"/>
        </w:numPr>
        <w:autoSpaceDE w:val="0"/>
        <w:autoSpaceDN w:val="0"/>
        <w:adjustRightInd w:val="0"/>
        <w:spacing w:before="120" w:after="120" w:line="288" w:lineRule="auto"/>
        <w:ind w:left="426"/>
        <w:jc w:val="both"/>
        <w:rPr>
          <w:ins w:id="1287" w:author="Andrea Bergmannová" w:date="2018-12-11T16:51:00Z"/>
          <w:color w:val="000000"/>
        </w:rPr>
        <w:pPrChange w:id="1288" w:author="Andrea Bergmannová" w:date="2018-12-11T16:51:00Z">
          <w:pPr>
            <w:autoSpaceDE w:val="0"/>
            <w:autoSpaceDN w:val="0"/>
            <w:adjustRightInd w:val="0"/>
            <w:spacing w:before="120" w:after="120" w:line="288" w:lineRule="auto"/>
            <w:jc w:val="both"/>
          </w:pPr>
        </w:pPrChange>
      </w:pPr>
      <w:ins w:id="1289" w:author="Andrea Bergmannová" w:date="2018-12-11T16:40:00Z">
        <w:r w:rsidRPr="009541EB">
          <w:rPr>
            <w:color w:val="000000"/>
          </w:rPr>
          <w:t>Je dôležité, aby mal prijímateľ vždy archivovanú dokumentáciu o zaslaní tejto informácie.</w:t>
        </w:r>
      </w:ins>
    </w:p>
    <w:p w14:paraId="4E726139" w14:textId="77777777" w:rsidR="009541EB" w:rsidRDefault="00765CB1">
      <w:pPr>
        <w:pStyle w:val="Odsekzoznamu"/>
        <w:numPr>
          <w:ilvl w:val="0"/>
          <w:numId w:val="134"/>
        </w:numPr>
        <w:autoSpaceDE w:val="0"/>
        <w:autoSpaceDN w:val="0"/>
        <w:adjustRightInd w:val="0"/>
        <w:spacing w:before="120" w:after="120" w:line="288" w:lineRule="auto"/>
        <w:ind w:left="426"/>
        <w:jc w:val="both"/>
        <w:rPr>
          <w:ins w:id="1290" w:author="Andrea Bergmannová" w:date="2018-12-11T16:52:00Z"/>
          <w:color w:val="000000"/>
        </w:rPr>
        <w:pPrChange w:id="1291" w:author="Andrea Bergmannová" w:date="2018-12-11T16:52:00Z">
          <w:pPr>
            <w:autoSpaceDE w:val="0"/>
            <w:autoSpaceDN w:val="0"/>
            <w:adjustRightInd w:val="0"/>
            <w:spacing w:before="120" w:after="120" w:line="288" w:lineRule="auto"/>
            <w:jc w:val="both"/>
          </w:pPr>
        </w:pPrChange>
      </w:pPr>
      <w:ins w:id="1292" w:author="Andrea Bergmannová" w:date="2018-12-11T16:40:00Z">
        <w:r w:rsidRPr="009541EB">
          <w:rPr>
            <w:color w:val="000000"/>
          </w:rPr>
          <w:tab/>
          <w:t xml:space="preserve">V prípade, že prijímateľ nedodrží povinnosť zaslania informácie na osobitný e-mailový kontakt zakazkycko@vlada.gov.sk v ten istý deň ako zverejní výzvu na predkladanie ponúk a túto informáciu zašle neskôr (avšak v lehote na predkladanie ponúk), je povinný predĺžiť lehotu na predkladanie ponúk o dobu omeškania zaslania informácie na osobitný mailový kontakt (informácia zaslaná </w:t>
        </w:r>
        <w:proofErr w:type="spellStart"/>
        <w:r w:rsidRPr="009541EB">
          <w:rPr>
            <w:color w:val="000000"/>
          </w:rPr>
          <w:t>zverejňovateľovi</w:t>
        </w:r>
        <w:proofErr w:type="spellEnd"/>
        <w:r w:rsidRPr="009541EB">
          <w:rPr>
            <w:color w:val="000000"/>
          </w:rPr>
          <w:t xml:space="preserve"> už má obsahovať túto predĺženú lehotu). Toto predĺženie sa musí rovnako vykonať aj v ostatných dokumentoch, ktoré prijímateľ vypracoval za účelom vyhlásenia zadávania zákazky, najmä vo výzve na predkladanie ponúk zverejnenej na webovom sídle prijímateľa alebo inom vhodnom webovom sídle. V prípade predlžovania lehoty na prekladanie ponúk je prijímateľ povinný toto predĺženie preukázateľne oznámiť všetkým osloveným potenciálnym dodávateľom.</w:t>
        </w:r>
      </w:ins>
    </w:p>
    <w:p w14:paraId="5F83D41E" w14:textId="77777777" w:rsidR="009541EB" w:rsidRDefault="00765CB1">
      <w:pPr>
        <w:pStyle w:val="Odsekzoznamu"/>
        <w:numPr>
          <w:ilvl w:val="0"/>
          <w:numId w:val="134"/>
        </w:numPr>
        <w:autoSpaceDE w:val="0"/>
        <w:autoSpaceDN w:val="0"/>
        <w:adjustRightInd w:val="0"/>
        <w:spacing w:before="120" w:after="120" w:line="288" w:lineRule="auto"/>
        <w:ind w:left="426"/>
        <w:jc w:val="both"/>
        <w:rPr>
          <w:ins w:id="1293" w:author="Andrea Bergmannová" w:date="2018-12-11T16:52:00Z"/>
          <w:color w:val="000000"/>
        </w:rPr>
        <w:pPrChange w:id="1294" w:author="Andrea Bergmannová" w:date="2018-12-11T16:52:00Z">
          <w:pPr>
            <w:autoSpaceDE w:val="0"/>
            <w:autoSpaceDN w:val="0"/>
            <w:adjustRightInd w:val="0"/>
            <w:spacing w:before="120" w:after="120" w:line="288" w:lineRule="auto"/>
            <w:jc w:val="both"/>
          </w:pPr>
        </w:pPrChange>
      </w:pPr>
      <w:ins w:id="1295" w:author="Andrea Bergmannová" w:date="2018-12-11T16:40:00Z">
        <w:r w:rsidRPr="009541EB">
          <w:rPr>
            <w:color w:val="000000"/>
          </w:rPr>
          <w:t xml:space="preserve">Prijímateľ je súčasne so zverejnením výzvy na predkladanie ponúk a jej zaslaním na zverejnenie, zároveň povinný zaslať túto výzvu minimálne trom vybraným potenciálnym dodávateľom. Uvedené úkony musia byť realizované v rovnaký deň.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zakazkycko@vlada.gov.sk, vo veci predĺženia lehoty na predkladanie ponúk postupuje obdobne ako je uvedené v bode 7 tejto podkapitoly. Oslovenie minimálne troch potenciálnych dodávateľov, ktorí sú oprávnení dodávať tovary, uskutočňovať stavebné práce alebo poskytovať služby v rozsahu predmetu zákazky neznamená, že prijímateľ musí v lehote na predkladanie ponúk </w:t>
        </w:r>
        <w:proofErr w:type="spellStart"/>
        <w:r w:rsidRPr="009541EB">
          <w:rPr>
            <w:color w:val="000000"/>
          </w:rPr>
          <w:t>obdržať</w:t>
        </w:r>
        <w:proofErr w:type="spellEnd"/>
        <w:r w:rsidRPr="009541EB">
          <w:rPr>
            <w:color w:val="000000"/>
          </w:rPr>
          <w:t xml:space="preserve"> ponuky od potenciálnych dodávateľov, ktorých priamo oslovil. Zákazka môže byť realizovaná aj v prípade predloženia 1 alebo 2 ponúk.</w:t>
        </w:r>
      </w:ins>
    </w:p>
    <w:p w14:paraId="41FC0C81" w14:textId="0E7461A5" w:rsidR="009541EB" w:rsidRDefault="00765CB1">
      <w:pPr>
        <w:pStyle w:val="Odsekzoznamu"/>
        <w:numPr>
          <w:ilvl w:val="0"/>
          <w:numId w:val="134"/>
        </w:numPr>
        <w:autoSpaceDE w:val="0"/>
        <w:autoSpaceDN w:val="0"/>
        <w:adjustRightInd w:val="0"/>
        <w:spacing w:before="120" w:after="120" w:line="288" w:lineRule="auto"/>
        <w:ind w:left="426"/>
        <w:jc w:val="both"/>
        <w:rPr>
          <w:ins w:id="1296" w:author="Andrea Bergmannová" w:date="2018-12-11T16:52:00Z"/>
          <w:color w:val="000000"/>
        </w:rPr>
        <w:pPrChange w:id="1297" w:author="Andrea Bergmannová" w:date="2018-12-11T16:52:00Z">
          <w:pPr>
            <w:autoSpaceDE w:val="0"/>
            <w:autoSpaceDN w:val="0"/>
            <w:adjustRightInd w:val="0"/>
            <w:spacing w:before="120" w:after="120" w:line="288" w:lineRule="auto"/>
            <w:jc w:val="both"/>
          </w:pPr>
        </w:pPrChange>
      </w:pPr>
      <w:ins w:id="1298" w:author="Andrea Bergmannová" w:date="2018-12-11T16:40:00Z">
        <w:r w:rsidRPr="009541EB">
          <w:rPr>
            <w:color w:val="000000"/>
          </w:rPr>
          <w:tab/>
          <w:t xml:space="preserve">Vo výnimočných prípadoch, kedy ide o jedinečný predmet zákazky, môže prijímateľ osloviť aj menej ako troch potenciálnych dodávateľov, pričom táto výnimka musí byť  zo strany prijímateľa riadne zdôvodnená a podložená ešte pred vyhlásením zákazky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odporúčame využiť pre účely preukázania hospodárnosti inštitút odborného alebo znaleckého posudku. Aj v tomto výnimočnom prípade je však povinnosťou prijímateľa zverejniť zákazku na webovom sídle a zaslať informáciu o tomto zverejnení na osobitný mailový kontakt </w:t>
        </w:r>
      </w:ins>
      <w:ins w:id="1299" w:author="Andrea Bergmannová" w:date="2018-12-11T16:52:00Z">
        <w:r w:rsidR="009541EB">
          <w:rPr>
            <w:color w:val="000000"/>
          </w:rPr>
          <w:fldChar w:fldCharType="begin"/>
        </w:r>
        <w:r w:rsidR="009541EB">
          <w:rPr>
            <w:color w:val="000000"/>
          </w:rPr>
          <w:instrText xml:space="preserve"> HYPERLINK "mailto:</w:instrText>
        </w:r>
      </w:ins>
      <w:ins w:id="1300" w:author="Andrea Bergmannová" w:date="2018-12-11T16:40:00Z">
        <w:r w:rsidR="009541EB" w:rsidRPr="009541EB">
          <w:rPr>
            <w:color w:val="000000"/>
          </w:rPr>
          <w:instrText>zakazkycko@vlada.gov.sk</w:instrText>
        </w:r>
      </w:ins>
      <w:ins w:id="1301" w:author="Andrea Bergmannová" w:date="2018-12-11T16:52:00Z">
        <w:r w:rsidR="009541EB">
          <w:rPr>
            <w:color w:val="000000"/>
          </w:rPr>
          <w:instrText xml:space="preserve">" </w:instrText>
        </w:r>
        <w:r w:rsidR="009541EB">
          <w:rPr>
            <w:color w:val="000000"/>
          </w:rPr>
          <w:fldChar w:fldCharType="separate"/>
        </w:r>
      </w:ins>
      <w:ins w:id="1302" w:author="Andrea Bergmannová" w:date="2018-12-11T16:40:00Z">
        <w:r w:rsidR="009541EB" w:rsidRPr="00DA75E6">
          <w:rPr>
            <w:rStyle w:val="Hypertextovprepojenie"/>
            <w:rPrChange w:id="1303" w:author="Andrea Bergmannová" w:date="2018-12-11T16:52:00Z">
              <w:rPr>
                <w:color w:val="000000"/>
              </w:rPr>
            </w:rPrChange>
          </w:rPr>
          <w:t>zakazkycko@vlada.gov.sk</w:t>
        </w:r>
      </w:ins>
      <w:ins w:id="1304" w:author="Andrea Bergmannová" w:date="2018-12-11T16:52:00Z">
        <w:r w:rsidR="009541EB">
          <w:rPr>
            <w:color w:val="000000"/>
          </w:rPr>
          <w:fldChar w:fldCharType="end"/>
        </w:r>
      </w:ins>
      <w:ins w:id="1305" w:author="Andrea Bergmannová" w:date="2018-12-11T16:40:00Z">
        <w:r w:rsidRPr="009541EB">
          <w:rPr>
            <w:color w:val="000000"/>
          </w:rPr>
          <w:t>.</w:t>
        </w:r>
      </w:ins>
    </w:p>
    <w:p w14:paraId="2E9D4EF1" w14:textId="77777777" w:rsidR="009541EB" w:rsidRDefault="00765CB1">
      <w:pPr>
        <w:pStyle w:val="Odsekzoznamu"/>
        <w:numPr>
          <w:ilvl w:val="0"/>
          <w:numId w:val="134"/>
        </w:numPr>
        <w:autoSpaceDE w:val="0"/>
        <w:autoSpaceDN w:val="0"/>
        <w:adjustRightInd w:val="0"/>
        <w:spacing w:before="120" w:after="120" w:line="288" w:lineRule="auto"/>
        <w:ind w:left="426"/>
        <w:jc w:val="both"/>
        <w:rPr>
          <w:ins w:id="1306" w:author="Andrea Bergmannová" w:date="2018-12-11T16:52:00Z"/>
          <w:color w:val="000000"/>
        </w:rPr>
        <w:pPrChange w:id="1307" w:author="Andrea Bergmannová" w:date="2018-12-11T16:52:00Z">
          <w:pPr>
            <w:autoSpaceDE w:val="0"/>
            <w:autoSpaceDN w:val="0"/>
            <w:adjustRightInd w:val="0"/>
            <w:spacing w:before="120" w:after="120" w:line="288" w:lineRule="auto"/>
            <w:jc w:val="both"/>
          </w:pPr>
        </w:pPrChange>
      </w:pPr>
      <w:ins w:id="1308" w:author="Andrea Bergmannová" w:date="2018-12-11T16:40:00Z">
        <w:r w:rsidRPr="009541EB">
          <w:rPr>
            <w:color w:val="000000"/>
          </w:rPr>
          <w:t xml:space="preserve">Ak prijímateľovi nebude predložená žiadna ponuka a splnil všetky postupy uvedené v predchádzajúcich odsekoch, je oprávnený vyzvať na rokovanie min. 3 potenciálnych dodávateľov, s ktorými rokuje o zadaní </w:t>
        </w:r>
        <w:r w:rsidRPr="005B2DE9">
          <w:rPr>
            <w:color w:val="000000"/>
          </w:rPr>
          <w:t xml:space="preserve">zákazky.  Predmetom týchto rokovaní nemôže byť zúženie predmetu zákazky, úprava podmienok účasti, podmienok realizácie zákazky ani kritérií na vyhodnotenie ponúk uvedených vo výzve na predkladanie ponúk. Z rokovania je prijímateľ povinný vyhotoviť zápis,  </w:t>
        </w:r>
        <w:r w:rsidRPr="009541EB">
          <w:rPr>
            <w:color w:val="000000"/>
          </w:rPr>
          <w:t>ako aj zdôvodniť výber záujemcu alebo záujemcov, ktorí boli vyzvaní na rokovanie. Prijímateľ je oprávnený vyzvať na rokovanie aj menej ako troch potenciálnych dodávateľov, pričom táto výnimka musí byť zo strany prijímateľa riadne zdôvodnená a prijímateľ nesie dôkazné bremeno preukázania skutočnosti, že na relevantnom trhu neexistuje viac ako 1 alebo 2 dodávatelia. Odôvodnenie tejto skutočnosti musí byť súčasťou dokumentácie k zákazke.</w:t>
        </w:r>
      </w:ins>
    </w:p>
    <w:p w14:paraId="34BCECCE" w14:textId="77777777" w:rsidR="009541EB" w:rsidRDefault="00765CB1">
      <w:pPr>
        <w:pStyle w:val="Odsekzoznamu"/>
        <w:numPr>
          <w:ilvl w:val="0"/>
          <w:numId w:val="134"/>
        </w:numPr>
        <w:autoSpaceDE w:val="0"/>
        <w:autoSpaceDN w:val="0"/>
        <w:adjustRightInd w:val="0"/>
        <w:spacing w:before="120" w:after="120" w:line="288" w:lineRule="auto"/>
        <w:ind w:left="426"/>
        <w:jc w:val="both"/>
        <w:rPr>
          <w:ins w:id="1309" w:author="Andrea Bergmannová" w:date="2018-12-11T16:54:00Z"/>
          <w:color w:val="000000"/>
        </w:rPr>
        <w:pPrChange w:id="1310" w:author="Andrea Bergmannová" w:date="2018-12-11T16:53:00Z">
          <w:pPr>
            <w:autoSpaceDE w:val="0"/>
            <w:autoSpaceDN w:val="0"/>
            <w:adjustRightInd w:val="0"/>
            <w:spacing w:before="120" w:after="120" w:line="288" w:lineRule="auto"/>
            <w:jc w:val="both"/>
          </w:pPr>
        </w:pPrChange>
      </w:pPr>
      <w:ins w:id="1311" w:author="Andrea Bergmannová" w:date="2018-12-11T16:40:00Z">
        <w:r w:rsidRPr="009541EB">
          <w:rPr>
            <w:color w:val="000000"/>
          </w:rPr>
          <w:t xml:space="preserve">Celý postup prijímateľa pri zadávaní zákazky bude zhrnutý v zázname z prieskumu trhu (vzor príloha č. </w:t>
        </w:r>
      </w:ins>
      <w:ins w:id="1312" w:author="Andrea Bergmannová" w:date="2018-12-11T16:53:00Z">
        <w:r w:rsidR="009541EB" w:rsidRPr="009541EB">
          <w:rPr>
            <w:color w:val="000000"/>
          </w:rPr>
          <w:t>25</w:t>
        </w:r>
      </w:ins>
      <w:ins w:id="1313" w:author="Andrea Bergmannová" w:date="2018-12-11T16:40:00Z">
        <w:r w:rsidRPr="009541EB">
          <w:rPr>
            <w:color w:val="000000"/>
          </w:rPr>
          <w:t>).</w:t>
        </w:r>
      </w:ins>
    </w:p>
    <w:p w14:paraId="45B3102A" w14:textId="77777777" w:rsidR="009541EB" w:rsidRDefault="00765CB1">
      <w:pPr>
        <w:pStyle w:val="Odsekzoznamu"/>
        <w:numPr>
          <w:ilvl w:val="0"/>
          <w:numId w:val="134"/>
        </w:numPr>
        <w:autoSpaceDE w:val="0"/>
        <w:autoSpaceDN w:val="0"/>
        <w:adjustRightInd w:val="0"/>
        <w:spacing w:before="120" w:after="120" w:line="288" w:lineRule="auto"/>
        <w:ind w:left="426"/>
        <w:jc w:val="both"/>
        <w:rPr>
          <w:ins w:id="1314" w:author="Andrea Bergmannová" w:date="2018-12-11T16:54:00Z"/>
          <w:color w:val="000000"/>
        </w:rPr>
        <w:pPrChange w:id="1315" w:author="Andrea Bergmannová" w:date="2018-12-11T16:54:00Z">
          <w:pPr>
            <w:autoSpaceDE w:val="0"/>
            <w:autoSpaceDN w:val="0"/>
            <w:adjustRightInd w:val="0"/>
            <w:spacing w:before="120" w:after="120" w:line="288" w:lineRule="auto"/>
            <w:jc w:val="both"/>
          </w:pPr>
        </w:pPrChange>
      </w:pPr>
      <w:ins w:id="1316" w:author="Andrea Bergmannová" w:date="2018-12-11T16:40:00Z">
        <w:r w:rsidRPr="009541EB">
          <w:rPr>
            <w:color w:val="000000"/>
          </w:rPr>
          <w:lastRenderedPageBreak/>
          <w:t>Záznam z prieskumu trhu musí byť zverejnený na webovom sídle prijímateľa alebo inom vhodnom webovom sídle do 5 pracovných dní od dátumu vyhodnotenia ponúk.</w:t>
        </w:r>
      </w:ins>
    </w:p>
    <w:p w14:paraId="03BEB7C3" w14:textId="40ED49AF" w:rsidR="00765CB1" w:rsidRPr="009541EB" w:rsidRDefault="00765CB1">
      <w:pPr>
        <w:pStyle w:val="Odsekzoznamu"/>
        <w:numPr>
          <w:ilvl w:val="0"/>
          <w:numId w:val="134"/>
        </w:numPr>
        <w:autoSpaceDE w:val="0"/>
        <w:autoSpaceDN w:val="0"/>
        <w:adjustRightInd w:val="0"/>
        <w:spacing w:before="120" w:after="120" w:line="288" w:lineRule="auto"/>
        <w:ind w:left="426"/>
        <w:jc w:val="both"/>
        <w:rPr>
          <w:ins w:id="1317" w:author="Andrea Bergmannová" w:date="2018-12-11T16:40:00Z"/>
          <w:color w:val="000000"/>
        </w:rPr>
        <w:pPrChange w:id="1318" w:author="Andrea Bergmannová" w:date="2018-12-11T16:54:00Z">
          <w:pPr>
            <w:autoSpaceDE w:val="0"/>
            <w:autoSpaceDN w:val="0"/>
            <w:adjustRightInd w:val="0"/>
            <w:spacing w:before="120" w:after="120" w:line="288" w:lineRule="auto"/>
            <w:jc w:val="both"/>
          </w:pPr>
        </w:pPrChange>
      </w:pPr>
      <w:ins w:id="1319" w:author="Andrea Bergmannová" w:date="2018-12-11T16:40:00Z">
        <w:r w:rsidRPr="009541EB">
          <w:rPr>
            <w:color w:val="000000"/>
          </w:rPr>
          <w:t>Prijímateľ nesmie uzavrieť zmluvu, koncesnú zmluvu alebo rámcovú dohodu 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ins>
    </w:p>
    <w:p w14:paraId="469C6C1C" w14:textId="77777777" w:rsidR="00765CB1" w:rsidRPr="00765CB1" w:rsidRDefault="00765CB1" w:rsidP="00765CB1">
      <w:pPr>
        <w:autoSpaceDE w:val="0"/>
        <w:autoSpaceDN w:val="0"/>
        <w:adjustRightInd w:val="0"/>
        <w:spacing w:before="120" w:after="120" w:line="288" w:lineRule="auto"/>
        <w:jc w:val="both"/>
        <w:rPr>
          <w:ins w:id="1320" w:author="Andrea Bergmannová" w:date="2018-12-11T16:40:00Z"/>
          <w:color w:val="000000"/>
        </w:rPr>
      </w:pPr>
    </w:p>
    <w:p w14:paraId="79EC57D1" w14:textId="77777777" w:rsidR="00765CB1" w:rsidRPr="009541EB" w:rsidRDefault="00765CB1" w:rsidP="009541EB">
      <w:pPr>
        <w:autoSpaceDE w:val="0"/>
        <w:autoSpaceDN w:val="0"/>
        <w:adjustRightInd w:val="0"/>
        <w:spacing w:before="120" w:after="120" w:line="288" w:lineRule="auto"/>
        <w:ind w:left="284"/>
        <w:jc w:val="both"/>
        <w:rPr>
          <w:ins w:id="1321" w:author="Andrea Bergmannová" w:date="2018-12-11T16:40:00Z"/>
          <w:b/>
          <w:color w:val="000000"/>
          <w:rPrChange w:id="1322" w:author="Andrea Bergmannová" w:date="2018-12-11T16:54:00Z">
            <w:rPr>
              <w:ins w:id="1323" w:author="Andrea Bergmannová" w:date="2018-12-11T16:40:00Z"/>
              <w:color w:val="000000"/>
            </w:rPr>
          </w:rPrChange>
        </w:rPr>
      </w:pPr>
      <w:ins w:id="1324" w:author="Andrea Bergmannová" w:date="2018-12-11T16:40:00Z">
        <w:r w:rsidRPr="009541EB">
          <w:rPr>
            <w:b/>
            <w:color w:val="000000"/>
            <w:rPrChange w:id="1325" w:author="Andrea Bergmannová" w:date="2018-12-11T16:54:00Z">
              <w:rPr>
                <w:color w:val="000000"/>
              </w:rPr>
            </w:rPrChange>
          </w:rPr>
          <w:t>E.2</w:t>
        </w:r>
        <w:r w:rsidRPr="009541EB">
          <w:rPr>
            <w:b/>
            <w:color w:val="000000"/>
            <w:rPrChange w:id="1326" w:author="Andrea Bergmannová" w:date="2018-12-11T16:54:00Z">
              <w:rPr>
                <w:color w:val="000000"/>
              </w:rPr>
            </w:rPrChange>
          </w:rPr>
          <w:tab/>
          <w:t>Zákazky do 100 000 eur</w:t>
        </w:r>
      </w:ins>
    </w:p>
    <w:p w14:paraId="7AF1F178" w14:textId="77777777" w:rsidR="00765CB1" w:rsidRPr="00765CB1" w:rsidRDefault="00765CB1" w:rsidP="00765CB1">
      <w:pPr>
        <w:autoSpaceDE w:val="0"/>
        <w:autoSpaceDN w:val="0"/>
        <w:adjustRightInd w:val="0"/>
        <w:spacing w:before="120" w:after="120" w:line="288" w:lineRule="auto"/>
        <w:jc w:val="both"/>
        <w:rPr>
          <w:ins w:id="1327" w:author="Andrea Bergmannová" w:date="2018-12-11T16:40:00Z"/>
          <w:color w:val="000000"/>
        </w:rPr>
      </w:pPr>
    </w:p>
    <w:p w14:paraId="7D414B62" w14:textId="77777777" w:rsidR="009541EB" w:rsidRDefault="00765CB1">
      <w:pPr>
        <w:pStyle w:val="Odsekzoznamu"/>
        <w:numPr>
          <w:ilvl w:val="0"/>
          <w:numId w:val="135"/>
        </w:numPr>
        <w:autoSpaceDE w:val="0"/>
        <w:autoSpaceDN w:val="0"/>
        <w:adjustRightInd w:val="0"/>
        <w:spacing w:before="120" w:after="120" w:line="288" w:lineRule="auto"/>
        <w:ind w:left="426"/>
        <w:jc w:val="both"/>
        <w:rPr>
          <w:ins w:id="1328" w:author="Andrea Bergmannová" w:date="2018-12-11T16:55:00Z"/>
          <w:color w:val="000000"/>
        </w:rPr>
        <w:pPrChange w:id="1329" w:author="Andrea Bergmannová" w:date="2018-12-11T16:55:00Z">
          <w:pPr>
            <w:autoSpaceDE w:val="0"/>
            <w:autoSpaceDN w:val="0"/>
            <w:adjustRightInd w:val="0"/>
            <w:spacing w:before="120" w:after="120" w:line="288" w:lineRule="auto"/>
            <w:jc w:val="both"/>
          </w:pPr>
        </w:pPrChange>
      </w:pPr>
      <w:ins w:id="1330" w:author="Andrea Bergmannová" w:date="2018-12-11T16:40:00Z">
        <w:r w:rsidRPr="009541EB">
          <w:rPr>
            <w:color w:val="000000"/>
            <w:rPrChange w:id="1331" w:author="Andrea Bergmannová" w:date="2018-12-11T16:55:00Z">
              <w:rPr/>
            </w:rPrChange>
          </w:rPr>
          <w:t xml:space="preserve">Pri zadávaní zákaziek do 100 000 eur je prijímateľ povinný zaslať výzvu na predkladanie ponúk minimálne trom vybraným potenciálnym dodávateľom.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Minimálna lehota </w:t>
        </w:r>
        <w:r w:rsidRPr="009541EB">
          <w:rPr>
            <w:color w:val="000000"/>
          </w:rPr>
          <w:t xml:space="preserve">na predkladanie ponúk je 7 pracovných dní odo dňa oslovenia minimálne troch potenciálnych dodávateľov. </w:t>
        </w:r>
      </w:ins>
    </w:p>
    <w:p w14:paraId="3CD34579" w14:textId="77777777" w:rsidR="009541EB" w:rsidRDefault="00765CB1">
      <w:pPr>
        <w:pStyle w:val="Odsekzoznamu"/>
        <w:numPr>
          <w:ilvl w:val="0"/>
          <w:numId w:val="135"/>
        </w:numPr>
        <w:autoSpaceDE w:val="0"/>
        <w:autoSpaceDN w:val="0"/>
        <w:adjustRightInd w:val="0"/>
        <w:spacing w:before="120" w:after="120" w:line="288" w:lineRule="auto"/>
        <w:ind w:left="426"/>
        <w:jc w:val="both"/>
        <w:rPr>
          <w:ins w:id="1332" w:author="Andrea Bergmannová" w:date="2018-12-11T16:55:00Z"/>
          <w:color w:val="000000"/>
        </w:rPr>
        <w:pPrChange w:id="1333" w:author="Andrea Bergmannová" w:date="2018-12-11T16:55:00Z">
          <w:pPr>
            <w:autoSpaceDE w:val="0"/>
            <w:autoSpaceDN w:val="0"/>
            <w:adjustRightInd w:val="0"/>
            <w:spacing w:before="120" w:after="120" w:line="288" w:lineRule="auto"/>
            <w:jc w:val="both"/>
          </w:pPr>
        </w:pPrChange>
      </w:pPr>
      <w:ins w:id="1334" w:author="Andrea Bergmannová" w:date="2018-12-11T16:40:00Z">
        <w:r w:rsidRPr="009541EB">
          <w:rPr>
            <w:color w:val="000000"/>
          </w:rPr>
          <w:t>V prípade zákaziek do 100 000 eur nie je potrebné predloženie písomných ponúk, avšak prijímateľ musí zdôvodniť výber úspešného dodávateľa na základe prieskumu trhu  (napr. formou faxu, web stránky, katalógov, cenových ponúk, atď. okrem telefonického prieskumu). Tento prieskum musí byť riadne zdokumentovaný a musí byť z neho hodnoverne zrejmý výsledok výberu úspešného uchádzača. Pri tomto spôsobe vykonania prieskumu trhu je prijímateľ povinný  identifikovať minimálne troch potenciálnych dodávateľov a ich cenové ponuky (napr. cez webové rozhranie). Identifikovaní dodávatelia musia byť subjekty, ktoré sú oprávnené dodávať tovar, uskutočňovať stavebné práce alebo poskytovať služby v rozsahu predmetu zákazky (identifikácia prebieha najmä cez informácie verejne uvedené obchodnom registri alebo živnostenskom registri).</w:t>
        </w:r>
      </w:ins>
    </w:p>
    <w:p w14:paraId="7BF0B2D8" w14:textId="77777777" w:rsidR="009541EB" w:rsidRDefault="00765CB1">
      <w:pPr>
        <w:pStyle w:val="Odsekzoznamu"/>
        <w:numPr>
          <w:ilvl w:val="0"/>
          <w:numId w:val="135"/>
        </w:numPr>
        <w:autoSpaceDE w:val="0"/>
        <w:autoSpaceDN w:val="0"/>
        <w:adjustRightInd w:val="0"/>
        <w:spacing w:before="120" w:after="120" w:line="288" w:lineRule="auto"/>
        <w:ind w:left="426"/>
        <w:jc w:val="both"/>
        <w:rPr>
          <w:ins w:id="1335" w:author="Andrea Bergmannová" w:date="2018-12-11T16:55:00Z"/>
          <w:color w:val="000000"/>
        </w:rPr>
        <w:pPrChange w:id="1336" w:author="Andrea Bergmannová" w:date="2018-12-11T16:55:00Z">
          <w:pPr>
            <w:autoSpaceDE w:val="0"/>
            <w:autoSpaceDN w:val="0"/>
            <w:adjustRightInd w:val="0"/>
            <w:spacing w:before="120" w:after="120" w:line="288" w:lineRule="auto"/>
            <w:jc w:val="both"/>
          </w:pPr>
        </w:pPrChange>
      </w:pPr>
      <w:ins w:id="1337" w:author="Andrea Bergmannová" w:date="2018-12-11T16:40:00Z">
        <w:r w:rsidRPr="009541EB">
          <w:rPr>
            <w:color w:val="000000"/>
          </w:rPr>
          <w:t>Výber úspešného dodávateľa prebieha na základe vyhodnotenia informácií  a dokumentácie predloženej záujemcami, alebo informácií zistenými inými spôsobmi ako je predloženie ponuky (napr. údajmi na webových sídlach záujemcov, informáciami identifikovanými v katalógoch a pod., okrem telefonického prieskumu), pričom prijímateľ je povinný vyhodnotiť ponuky v súlade s podmienkami a kritériami, ktoré si pre tento účel určil. Vo výnimočných prípadoch, kedy môže ísť o jedinečný predmet zákazky môže prijímateľ osloviť/identifikovať aj menej ako troch potenciálnych dodávateľov, pričom táto výnimka musí byť zo strany prijímateľa riadne zdôvodnená a podložená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sa odporúča využiť pre účely preukázania hospodárnosti inštitút odborného alebo znaleckého posudku.</w:t>
        </w:r>
      </w:ins>
      <w:ins w:id="1338" w:author="Andrea Bergmannová" w:date="2018-12-11T16:55:00Z">
        <w:r w:rsidR="009541EB" w:rsidRPr="009541EB">
          <w:rPr>
            <w:color w:val="000000"/>
          </w:rPr>
          <w:t xml:space="preserve"> </w:t>
        </w:r>
      </w:ins>
    </w:p>
    <w:p w14:paraId="0E2A9E32" w14:textId="77777777" w:rsidR="009541EB" w:rsidRDefault="00765CB1">
      <w:pPr>
        <w:pStyle w:val="Odsekzoznamu"/>
        <w:numPr>
          <w:ilvl w:val="0"/>
          <w:numId w:val="135"/>
        </w:numPr>
        <w:autoSpaceDE w:val="0"/>
        <w:autoSpaceDN w:val="0"/>
        <w:adjustRightInd w:val="0"/>
        <w:spacing w:before="120" w:after="120" w:line="288" w:lineRule="auto"/>
        <w:ind w:left="426"/>
        <w:jc w:val="both"/>
        <w:rPr>
          <w:ins w:id="1339" w:author="Andrea Bergmannová" w:date="2018-12-11T16:55:00Z"/>
          <w:color w:val="000000"/>
        </w:rPr>
        <w:pPrChange w:id="1340" w:author="Andrea Bergmannová" w:date="2018-12-11T16:55:00Z">
          <w:pPr>
            <w:autoSpaceDE w:val="0"/>
            <w:autoSpaceDN w:val="0"/>
            <w:adjustRightInd w:val="0"/>
            <w:spacing w:before="120" w:after="120" w:line="288" w:lineRule="auto"/>
            <w:jc w:val="both"/>
          </w:pPr>
        </w:pPrChange>
      </w:pPr>
      <w:ins w:id="1341" w:author="Andrea Bergmannová" w:date="2018-12-11T16:40:00Z">
        <w:r w:rsidRPr="009541EB">
          <w:rPr>
            <w:color w:val="000000"/>
          </w:rPr>
          <w:t>Ak prijímateľ oslovil na základe výzvy na predkladanie ponúk minimálne troch potenciálnych dodávateľov a v stanovenej lehote na predkladanie ponúk nebola predložená žiadna ponuka, je oprávnený vyzvať na rokovanie jedného alebo viacerých potenciálnych dodávateľov, s ktorými rokuje o zadaní zákazky. Predmetom týchto rokovaní nemôže byť zúženie predmetu zákazky alebo iná úprava podmienok realizácie zákazky ani úprava kritérií na vyhodnotenie ponúk. Z rokovania je prijímateľ povinný vyhotoviť zápis, ako aj zdôvodniť výber záujemcu alebo záujemcov, ktorí boli vyzvaní na rokovanie.</w:t>
        </w:r>
      </w:ins>
    </w:p>
    <w:p w14:paraId="49BDFE0E" w14:textId="77777777" w:rsidR="009541EB" w:rsidRDefault="00765CB1">
      <w:pPr>
        <w:pStyle w:val="Odsekzoznamu"/>
        <w:numPr>
          <w:ilvl w:val="0"/>
          <w:numId w:val="135"/>
        </w:numPr>
        <w:autoSpaceDE w:val="0"/>
        <w:autoSpaceDN w:val="0"/>
        <w:adjustRightInd w:val="0"/>
        <w:spacing w:before="120" w:after="120" w:line="288" w:lineRule="auto"/>
        <w:ind w:left="426"/>
        <w:jc w:val="both"/>
        <w:rPr>
          <w:ins w:id="1342" w:author="Andrea Bergmannová" w:date="2018-12-11T16:56:00Z"/>
          <w:color w:val="000000"/>
        </w:rPr>
        <w:pPrChange w:id="1343" w:author="Andrea Bergmannová" w:date="2018-12-11T16:56:00Z">
          <w:pPr>
            <w:autoSpaceDE w:val="0"/>
            <w:autoSpaceDN w:val="0"/>
            <w:adjustRightInd w:val="0"/>
            <w:spacing w:before="120" w:after="120" w:line="288" w:lineRule="auto"/>
            <w:jc w:val="both"/>
          </w:pPr>
        </w:pPrChange>
      </w:pPr>
      <w:ins w:id="1344" w:author="Andrea Bergmannová" w:date="2018-12-11T16:40:00Z">
        <w:r w:rsidRPr="009541EB">
          <w:rPr>
            <w:color w:val="000000"/>
          </w:rPr>
          <w:t>Pri zákazkách do 100 000 eur nie je prijímateľ povinný zverejňovať zadávanie takejto zákazky na svojom webovom sídle. Týmto ni</w:t>
        </w:r>
        <w:r w:rsidRPr="005B2DE9">
          <w:rPr>
            <w:color w:val="000000"/>
          </w:rPr>
          <w:t>e je dotknutá povinnosť prijímateľa dodržať pri obstarávaní takejto zákazky základné princípy a ostatné povinnosti týkajúce sa kapitoly E.</w:t>
        </w:r>
      </w:ins>
    </w:p>
    <w:p w14:paraId="598CC964" w14:textId="77777777" w:rsidR="009541EB" w:rsidRDefault="00765CB1">
      <w:pPr>
        <w:pStyle w:val="Odsekzoznamu"/>
        <w:numPr>
          <w:ilvl w:val="0"/>
          <w:numId w:val="135"/>
        </w:numPr>
        <w:autoSpaceDE w:val="0"/>
        <w:autoSpaceDN w:val="0"/>
        <w:adjustRightInd w:val="0"/>
        <w:spacing w:before="120" w:after="120" w:line="288" w:lineRule="auto"/>
        <w:ind w:left="426"/>
        <w:jc w:val="both"/>
        <w:rPr>
          <w:ins w:id="1345" w:author="Andrea Bergmannová" w:date="2018-12-11T16:56:00Z"/>
          <w:color w:val="000000"/>
        </w:rPr>
        <w:pPrChange w:id="1346" w:author="Andrea Bergmannová" w:date="2018-12-11T16:56:00Z">
          <w:pPr>
            <w:autoSpaceDE w:val="0"/>
            <w:autoSpaceDN w:val="0"/>
            <w:adjustRightInd w:val="0"/>
            <w:spacing w:before="120" w:after="120" w:line="288" w:lineRule="auto"/>
            <w:jc w:val="both"/>
          </w:pPr>
        </w:pPrChange>
      </w:pPr>
      <w:ins w:id="1347" w:author="Andrea Bergmannová" w:date="2018-12-11T16:40:00Z">
        <w:r w:rsidRPr="009541EB">
          <w:rPr>
            <w:color w:val="000000"/>
          </w:rPr>
          <w:t xml:space="preserve">Náležitosti záznamu z prieskumu trhu sú uvedené v prílohe č. </w:t>
        </w:r>
      </w:ins>
      <w:ins w:id="1348" w:author="Andrea Bergmannová" w:date="2018-12-11T16:55:00Z">
        <w:r w:rsidR="009541EB" w:rsidRPr="009541EB">
          <w:rPr>
            <w:color w:val="000000"/>
          </w:rPr>
          <w:t>25</w:t>
        </w:r>
      </w:ins>
      <w:ins w:id="1349" w:author="Andrea Bergmannová" w:date="2018-12-11T16:40:00Z">
        <w:r w:rsidRPr="009541EB">
          <w:rPr>
            <w:color w:val="000000"/>
          </w:rPr>
          <w:t xml:space="preserve"> tejto príručky.</w:t>
        </w:r>
      </w:ins>
    </w:p>
    <w:p w14:paraId="62E9DD28" w14:textId="77777777" w:rsidR="009541EB" w:rsidRDefault="00765CB1">
      <w:pPr>
        <w:pStyle w:val="Odsekzoznamu"/>
        <w:numPr>
          <w:ilvl w:val="0"/>
          <w:numId w:val="135"/>
        </w:numPr>
        <w:autoSpaceDE w:val="0"/>
        <w:autoSpaceDN w:val="0"/>
        <w:adjustRightInd w:val="0"/>
        <w:spacing w:before="120" w:after="120" w:line="288" w:lineRule="auto"/>
        <w:ind w:left="426"/>
        <w:jc w:val="both"/>
        <w:rPr>
          <w:ins w:id="1350" w:author="Andrea Bergmannová" w:date="2018-12-11T16:56:00Z"/>
          <w:color w:val="000000"/>
        </w:rPr>
        <w:pPrChange w:id="1351" w:author="Andrea Bergmannová" w:date="2018-12-11T16:56:00Z">
          <w:pPr>
            <w:autoSpaceDE w:val="0"/>
            <w:autoSpaceDN w:val="0"/>
            <w:adjustRightInd w:val="0"/>
            <w:spacing w:before="120" w:after="120" w:line="288" w:lineRule="auto"/>
            <w:jc w:val="both"/>
          </w:pPr>
        </w:pPrChange>
      </w:pPr>
      <w:ins w:id="1352" w:author="Andrea Bergmannová" w:date="2018-12-11T16:40:00Z">
        <w:r w:rsidRPr="009541EB">
          <w:rPr>
            <w:color w:val="000000"/>
          </w:rPr>
          <w:lastRenderedPageBreak/>
          <w:t>Záznam z prieskumu trhu musí byť zverejnený na webovom sídle prijímateľa alebo inom vhodnom webovom sídle do 5 pracovných dní od dátumu vyhodnotenia ponúk.</w:t>
        </w:r>
      </w:ins>
    </w:p>
    <w:p w14:paraId="745394E8" w14:textId="77777777" w:rsidR="009541EB" w:rsidRDefault="00765CB1">
      <w:pPr>
        <w:pStyle w:val="Odsekzoznamu"/>
        <w:numPr>
          <w:ilvl w:val="0"/>
          <w:numId w:val="135"/>
        </w:numPr>
        <w:autoSpaceDE w:val="0"/>
        <w:autoSpaceDN w:val="0"/>
        <w:adjustRightInd w:val="0"/>
        <w:spacing w:before="120" w:after="120" w:line="288" w:lineRule="auto"/>
        <w:ind w:left="426"/>
        <w:jc w:val="both"/>
        <w:rPr>
          <w:ins w:id="1353" w:author="Andrea Bergmannová" w:date="2018-12-11T16:56:00Z"/>
          <w:color w:val="000000"/>
        </w:rPr>
        <w:pPrChange w:id="1354" w:author="Andrea Bergmannová" w:date="2018-12-11T16:56:00Z">
          <w:pPr>
            <w:autoSpaceDE w:val="0"/>
            <w:autoSpaceDN w:val="0"/>
            <w:adjustRightInd w:val="0"/>
            <w:spacing w:before="120" w:after="120" w:line="288" w:lineRule="auto"/>
            <w:jc w:val="both"/>
          </w:pPr>
        </w:pPrChange>
      </w:pPr>
      <w:ins w:id="1355" w:author="Andrea Bergmannová" w:date="2018-12-11T16:40:00Z">
        <w:r w:rsidRPr="009541EB">
          <w:rPr>
            <w:color w:val="000000"/>
          </w:rPr>
          <w:t xml:space="preserve">V rámci kontroly zákaziek do 100 000 eur môže poskytovateľ vykonať kontrolu obstarávania ako súčasť kontroly predmetného výdavku v rámci </w:t>
        </w:r>
        <w:proofErr w:type="spellStart"/>
        <w:r w:rsidRPr="009541EB">
          <w:rPr>
            <w:color w:val="000000"/>
          </w:rPr>
          <w:t>ŽoP</w:t>
        </w:r>
        <w:proofErr w:type="spellEnd"/>
        <w:r w:rsidRPr="009541EB">
          <w:rPr>
            <w:color w:val="000000"/>
          </w:rPr>
          <w:t>.</w:t>
        </w:r>
      </w:ins>
    </w:p>
    <w:p w14:paraId="63ED9082" w14:textId="45847A19" w:rsidR="00765CB1" w:rsidRPr="009541EB" w:rsidRDefault="00765CB1">
      <w:pPr>
        <w:pStyle w:val="Odsekzoznamu"/>
        <w:numPr>
          <w:ilvl w:val="0"/>
          <w:numId w:val="135"/>
        </w:numPr>
        <w:autoSpaceDE w:val="0"/>
        <w:autoSpaceDN w:val="0"/>
        <w:adjustRightInd w:val="0"/>
        <w:spacing w:before="120" w:after="120" w:line="288" w:lineRule="auto"/>
        <w:ind w:left="426"/>
        <w:jc w:val="both"/>
        <w:rPr>
          <w:ins w:id="1356" w:author="Andrea Bergmannová" w:date="2018-12-11T16:40:00Z"/>
          <w:color w:val="000000"/>
        </w:rPr>
        <w:pPrChange w:id="1357" w:author="Andrea Bergmannová" w:date="2018-12-11T16:56:00Z">
          <w:pPr>
            <w:autoSpaceDE w:val="0"/>
            <w:autoSpaceDN w:val="0"/>
            <w:adjustRightInd w:val="0"/>
            <w:spacing w:before="120" w:after="120" w:line="288" w:lineRule="auto"/>
            <w:jc w:val="both"/>
          </w:pPr>
        </w:pPrChange>
      </w:pPr>
      <w:ins w:id="1358" w:author="Andrea Bergmannová" w:date="2018-12-11T16:40:00Z">
        <w:r w:rsidRPr="009541EB">
          <w:rPr>
            <w:color w:val="000000"/>
          </w:rPr>
          <w:t>V prípade zákaziek, ktorých hodnota je do 10 000 EUR bez DPH, je možné určiť úspešného uchádzača priamym zadaním (týka sa aj prípadov, ktoré sú spájané s povinným prieskumom trhu), ak poskytovateľ vo vzťahu k predmetu zákazky určil na dané výdavky finančné limity, ktoré zohľadňujú dodržanie pravidiel hospodárnosti v súlade s metodickým pokynom CKO č. 18 k overovaniu hospodárnosti výdavkov. V prípade priameho zadania zákazky do 5 000 eur bez DPH nemusí byť výsledkom zmluva alebo objednávka,  postačuje účtovný doklad, napr. faktúra, pokladničné bloky, dodacie listy v prípadoch, že dodanie tovaru nie je zdokladované priamo na faktúre. Prijímateľ v prípade zákaziek tohto typu nevyhotovuje záznam z prieskumu trhu.</w:t>
        </w:r>
      </w:ins>
    </w:p>
    <w:p w14:paraId="2BCDA478" w14:textId="77777777" w:rsidR="00765CB1" w:rsidRPr="00765CB1" w:rsidRDefault="00765CB1" w:rsidP="00765CB1">
      <w:pPr>
        <w:autoSpaceDE w:val="0"/>
        <w:autoSpaceDN w:val="0"/>
        <w:adjustRightInd w:val="0"/>
        <w:spacing w:before="120" w:after="120" w:line="288" w:lineRule="auto"/>
        <w:jc w:val="both"/>
        <w:rPr>
          <w:ins w:id="1359" w:author="Andrea Bergmannová" w:date="2018-12-11T16:40:00Z"/>
          <w:color w:val="000000"/>
        </w:rPr>
      </w:pPr>
    </w:p>
    <w:p w14:paraId="0B2B4FE3" w14:textId="77777777" w:rsidR="00765CB1" w:rsidRPr="009541EB" w:rsidRDefault="00765CB1" w:rsidP="009541EB">
      <w:pPr>
        <w:autoSpaceDE w:val="0"/>
        <w:autoSpaceDN w:val="0"/>
        <w:adjustRightInd w:val="0"/>
        <w:spacing w:before="120" w:after="120" w:line="288" w:lineRule="auto"/>
        <w:ind w:left="284"/>
        <w:jc w:val="both"/>
        <w:rPr>
          <w:ins w:id="1360" w:author="Andrea Bergmannová" w:date="2018-12-11T16:40:00Z"/>
          <w:b/>
          <w:color w:val="000000"/>
          <w:rPrChange w:id="1361" w:author="Andrea Bergmannová" w:date="2018-12-11T16:56:00Z">
            <w:rPr>
              <w:ins w:id="1362" w:author="Andrea Bergmannová" w:date="2018-12-11T16:40:00Z"/>
              <w:color w:val="000000"/>
            </w:rPr>
          </w:rPrChange>
        </w:rPr>
      </w:pPr>
      <w:ins w:id="1363" w:author="Andrea Bergmannová" w:date="2018-12-11T16:40:00Z">
        <w:r w:rsidRPr="009541EB">
          <w:rPr>
            <w:b/>
            <w:color w:val="000000"/>
            <w:rPrChange w:id="1364" w:author="Andrea Bergmannová" w:date="2018-12-11T16:56:00Z">
              <w:rPr>
                <w:color w:val="000000"/>
              </w:rPr>
            </w:rPrChange>
          </w:rPr>
          <w:t>E.3</w:t>
        </w:r>
        <w:r w:rsidRPr="009541EB">
          <w:rPr>
            <w:b/>
            <w:color w:val="000000"/>
            <w:rPrChange w:id="1365" w:author="Andrea Bergmannová" w:date="2018-12-11T16:56:00Z">
              <w:rPr>
                <w:color w:val="000000"/>
              </w:rPr>
            </w:rPrChange>
          </w:rPr>
          <w:tab/>
          <w:t>Prechodné ustanovenia ku kapitole E.</w:t>
        </w:r>
      </w:ins>
    </w:p>
    <w:p w14:paraId="17A46519" w14:textId="77777777" w:rsidR="00765CB1" w:rsidRPr="00765CB1" w:rsidRDefault="00765CB1" w:rsidP="00765CB1">
      <w:pPr>
        <w:autoSpaceDE w:val="0"/>
        <w:autoSpaceDN w:val="0"/>
        <w:adjustRightInd w:val="0"/>
        <w:spacing w:before="120" w:after="120" w:line="288" w:lineRule="auto"/>
        <w:jc w:val="both"/>
        <w:rPr>
          <w:ins w:id="1366" w:author="Andrea Bergmannová" w:date="2018-12-11T16:40:00Z"/>
          <w:color w:val="000000"/>
        </w:rPr>
      </w:pPr>
    </w:p>
    <w:p w14:paraId="18C73B50" w14:textId="77777777" w:rsidR="00765CB1" w:rsidRPr="00765CB1" w:rsidRDefault="00765CB1" w:rsidP="00765CB1">
      <w:pPr>
        <w:autoSpaceDE w:val="0"/>
        <w:autoSpaceDN w:val="0"/>
        <w:adjustRightInd w:val="0"/>
        <w:spacing w:before="120" w:after="120" w:line="288" w:lineRule="auto"/>
        <w:jc w:val="both"/>
        <w:rPr>
          <w:ins w:id="1367" w:author="Andrea Bergmannová" w:date="2018-12-11T16:40:00Z"/>
          <w:color w:val="000000"/>
        </w:rPr>
      </w:pPr>
      <w:ins w:id="1368" w:author="Andrea Bergmannová" w:date="2018-12-11T16:40:00Z">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a bol použitý niektorý z postupov podľa metodického pokynu CKO č. 12, verzia 3, postup prijímateľa posudzuje poskytovateľ podľa pravidiel uvedených v metodickom pokyne CKO č. 12, verzia 3.</w:t>
        </w:r>
      </w:ins>
    </w:p>
    <w:p w14:paraId="2E3B2DA0" w14:textId="77777777" w:rsidR="00765CB1" w:rsidRPr="00765CB1" w:rsidRDefault="00765CB1" w:rsidP="00765CB1">
      <w:pPr>
        <w:autoSpaceDE w:val="0"/>
        <w:autoSpaceDN w:val="0"/>
        <w:adjustRightInd w:val="0"/>
        <w:spacing w:before="120" w:after="120" w:line="288" w:lineRule="auto"/>
        <w:jc w:val="both"/>
        <w:rPr>
          <w:ins w:id="1369" w:author="Andrea Bergmannová" w:date="2018-12-11T16:40:00Z"/>
          <w:color w:val="000000"/>
        </w:rPr>
      </w:pPr>
      <w:ins w:id="1370" w:author="Andrea Bergmannová" w:date="2018-12-11T16:40:00Z">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prostredníctvom EKS, postup prijímateľa posudzuje poskytovateľ podľa pravidiel uvedených v kapitole, ktorá upravuje kontrolu verejného obstarávania realizovaného cez elektronické trhovisko.</w:t>
        </w:r>
      </w:ins>
    </w:p>
    <w:p w14:paraId="2F522A7E" w14:textId="77777777" w:rsidR="00765CB1" w:rsidRPr="00765CB1" w:rsidRDefault="00765CB1" w:rsidP="00765CB1">
      <w:pPr>
        <w:autoSpaceDE w:val="0"/>
        <w:autoSpaceDN w:val="0"/>
        <w:adjustRightInd w:val="0"/>
        <w:spacing w:before="120" w:after="120" w:line="288" w:lineRule="auto"/>
        <w:jc w:val="both"/>
        <w:rPr>
          <w:ins w:id="1371" w:author="Andrea Bergmannová" w:date="2018-12-11T16:40:00Z"/>
          <w:color w:val="000000"/>
        </w:rPr>
      </w:pPr>
      <w:ins w:id="1372" w:author="Andrea Bergmannová" w:date="2018-12-11T16:40:00Z">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podlimitným postupom bez využitia elektronického trhoviska so zverejnením výzvy na predkladanie ponúk vo vestníku, pričom ešte nebolo úspešnému uchádzačovi odoslané oznámenie, že jeho ponuka sa prijíma, je prijímateľ povinný zrušiť postup zadávania zákazky.</w:t>
        </w:r>
      </w:ins>
    </w:p>
    <w:p w14:paraId="7E34F5AB" w14:textId="77777777" w:rsidR="00765CB1" w:rsidRPr="00765CB1" w:rsidRDefault="00765CB1" w:rsidP="00765CB1">
      <w:pPr>
        <w:autoSpaceDE w:val="0"/>
        <w:autoSpaceDN w:val="0"/>
        <w:adjustRightInd w:val="0"/>
        <w:spacing w:before="120" w:after="120" w:line="288" w:lineRule="auto"/>
        <w:jc w:val="both"/>
        <w:rPr>
          <w:ins w:id="1373" w:author="Andrea Bergmannová" w:date="2018-12-11T16:40:00Z"/>
          <w:color w:val="000000"/>
        </w:rPr>
      </w:pPr>
      <w:ins w:id="1374" w:author="Andrea Bergmannová" w:date="2018-12-11T16:40:00Z">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postupom zadávania zákazky s nízkou hodnotou, postup prijímateľa posudzuje poskytovateľ podľa pravidiel uvedených v kapitole týkajúcej sa zadávania zákazky nad 15 000 eur, resp. zadávania zákazky do 15 000 eur v a Metodickom pokyne CKO č. 14.</w:t>
        </w:r>
      </w:ins>
    </w:p>
    <w:p w14:paraId="50C18F6A" w14:textId="77777777" w:rsidR="00765CB1" w:rsidRPr="00765CB1" w:rsidRDefault="00765CB1" w:rsidP="00765CB1">
      <w:pPr>
        <w:autoSpaceDE w:val="0"/>
        <w:autoSpaceDN w:val="0"/>
        <w:adjustRightInd w:val="0"/>
        <w:spacing w:before="120" w:after="120" w:line="288" w:lineRule="auto"/>
        <w:jc w:val="both"/>
        <w:rPr>
          <w:ins w:id="1375" w:author="Andrea Bergmannová" w:date="2018-12-11T16:40:00Z"/>
          <w:color w:val="000000"/>
        </w:rPr>
      </w:pPr>
      <w:ins w:id="1376" w:author="Andrea Bergmannová" w:date="2018-12-11T16:40:00Z">
        <w:r w:rsidRPr="00765CB1">
          <w:rPr>
            <w:color w:val="000000"/>
          </w:rPr>
          <w:t>Ak bola zákazka vyhlásená osobou, ktorej verejný obstarávateľ poskytne 50% a menej finančných prostriedkov na dodanie tovaru, uskutočnenie stavebných prác a poskytnutie služieb z NFP v období pred 26.9.2018 podľa ZVO a zákazka bola  ukončená podpisom zmluvy/rámcovej dohody s úspešným uchádzačom, je táto osoba povinná v prípade zmien zmluvy/rámcovej dohody postupovať podľa § 18 ZVO.</w:t>
        </w:r>
      </w:ins>
    </w:p>
    <w:p w14:paraId="7A55D3B1" w14:textId="2CA7BDBC" w:rsidR="009D7F63" w:rsidRPr="0073389C" w:rsidDel="00765CB1" w:rsidRDefault="00765CB1" w:rsidP="00765CB1">
      <w:pPr>
        <w:autoSpaceDE w:val="0"/>
        <w:autoSpaceDN w:val="0"/>
        <w:adjustRightInd w:val="0"/>
        <w:spacing w:before="120" w:after="120" w:line="288" w:lineRule="auto"/>
        <w:jc w:val="both"/>
        <w:rPr>
          <w:del w:id="1377" w:author="Andrea Bergmannová" w:date="2018-12-11T16:40:00Z"/>
          <w:color w:val="000000"/>
        </w:rPr>
      </w:pPr>
      <w:ins w:id="1378" w:author="Andrea Bergmannová" w:date="2018-12-11T16:40:00Z">
        <w:r w:rsidRPr="00765CB1">
          <w:rPr>
            <w:color w:val="000000"/>
          </w:rPr>
          <w:t>V prípade zmluvných vzťahov, ktoré už existovali pred momentom nadobudnutia účinnosti Zmluvy o poskytnutí NFP a prípadoch kedy nie je zmluvné plnenie založené za zmluvnom vzťahu (napr. objednávky) predkladá prijímateľ dokumentáciu na finančnú kontrolu najneskôr pred predložením prvej žiadosti o platbu obsahujúcej výdavky vychádzajúce z tejto zmluvy.</w:t>
        </w:r>
      </w:ins>
      <w:del w:id="1379" w:author="Andrea Bergmannová" w:date="2018-12-11T16:40:00Z">
        <w:r w:rsidR="009D7F63" w:rsidRPr="0073389C" w:rsidDel="00765CB1">
          <w:rPr>
            <w:color w:val="000000"/>
          </w:rPr>
          <w:delText xml:space="preserve">V prípade, že poskytovateľ identifikuje pri kontrole takéhoto obstarávania nesplnenie podmienok uvedených v MP CKO č. 12 resp. iné porušenie právnych predpisov SR a EÚ s vplyvom na oprávnenosť výdavkov, vylúči výdavky takéhoto </w:delText>
        </w:r>
        <w:r w:rsidR="007C0EC3" w:rsidDel="00765CB1">
          <w:rPr>
            <w:color w:val="000000"/>
          </w:rPr>
          <w:delText>VO</w:delText>
        </w:r>
        <w:r w:rsidR="009D7F63" w:rsidRPr="0073389C" w:rsidDel="00765CB1">
          <w:rPr>
            <w:color w:val="000000"/>
          </w:rPr>
          <w:delText xml:space="preserve"> z financovania v plnom rozsahu. Zároveň poskytovateľ odporučí prijímateľovi postupovať pri zadaní predmetnej zákazky v zmysle postupov a pravidiel ZVO.</w:delText>
        </w:r>
      </w:del>
    </w:p>
    <w:p w14:paraId="7A55D3B2" w14:textId="3BB08138" w:rsidR="009D7F63" w:rsidRPr="0073389C" w:rsidRDefault="009D7F63" w:rsidP="009D7F63">
      <w:pPr>
        <w:pStyle w:val="Nadpis3"/>
        <w:ind w:left="567" w:firstLine="0"/>
        <w:rPr>
          <w:lang w:val="sk-SK"/>
        </w:rPr>
      </w:pPr>
      <w:r w:rsidRPr="0073389C">
        <w:rPr>
          <w:lang w:val="sk-SK"/>
        </w:rPr>
        <w:lastRenderedPageBreak/>
        <w:t xml:space="preserve"> </w:t>
      </w:r>
      <w:bookmarkStart w:id="1380" w:name="_Toc440372887"/>
      <w:bookmarkStart w:id="1381" w:name="_Toc440636398"/>
      <w:r w:rsidRPr="0073389C">
        <w:rPr>
          <w:lang w:val="sk-SK"/>
        </w:rPr>
        <w:t>Konflikt záujmov</w:t>
      </w:r>
      <w:bookmarkEnd w:id="1380"/>
      <w:bookmarkEnd w:id="1381"/>
    </w:p>
    <w:p w14:paraId="1459F1AC" w14:textId="18860512"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w:t>
      </w:r>
      <w:ins w:id="1382" w:author="Andrea Bergmannová" w:date="2018-12-11T16:57:00Z">
        <w:r w:rsidR="009541EB">
          <w:rPr>
            <w:rFonts w:cs="Arial"/>
            <w:color w:val="000000"/>
            <w:szCs w:val="19"/>
          </w:rPr>
          <w:t>/prijímateľ</w:t>
        </w:r>
      </w:ins>
      <w:r w:rsidRPr="00B71B44">
        <w:rPr>
          <w:rFonts w:cs="Arial"/>
          <w:color w:val="000000"/>
          <w:szCs w:val="19"/>
        </w:rPr>
        <w:t xml:space="preserve"> povinný zabezpečiť, aby vo verejnom obstarávaní nedošlo ku konfliktu záujmov, ktorý by mohol narušiť alebo obmedziť hospodársku súťaž alebo porušiť princíp transparentnosti a princíp rovnakého zaobchádzania.</w:t>
      </w:r>
    </w:p>
    <w:p w14:paraId="305BDD17" w14:textId="7BB8AC98" w:rsidR="009541EB" w:rsidRDefault="009541EB" w:rsidP="00081D9F">
      <w:pPr>
        <w:autoSpaceDE w:val="0"/>
        <w:autoSpaceDN w:val="0"/>
        <w:adjustRightInd w:val="0"/>
        <w:spacing w:before="120" w:after="120" w:line="288" w:lineRule="auto"/>
        <w:jc w:val="both"/>
        <w:rPr>
          <w:ins w:id="1383" w:author="Andrea Bergmannová" w:date="2018-12-11T16:57:00Z"/>
          <w:rFonts w:cs="Arial"/>
          <w:color w:val="000000"/>
          <w:szCs w:val="19"/>
        </w:rPr>
      </w:pPr>
      <w:ins w:id="1384" w:author="Andrea Bergmannová" w:date="2018-12-11T16:57:00Z">
        <w:r w:rsidRPr="009541EB">
          <w:rPr>
            <w:rFonts w:cs="Arial"/>
            <w:b/>
            <w:i/>
            <w:color w:val="FF0000"/>
            <w:szCs w:val="19"/>
            <w:rPrChange w:id="1385" w:author="Andrea Bergmannová" w:date="2018-12-11T16:57:00Z">
              <w:rPr>
                <w:rFonts w:cs="Arial"/>
                <w:b/>
                <w:i/>
                <w:color w:val="000000"/>
                <w:szCs w:val="19"/>
              </w:rPr>
            </w:rPrChange>
          </w:rPr>
          <w:t>Povinnosť prijímateľa</w:t>
        </w:r>
        <w:r w:rsidRPr="009541EB">
          <w:rPr>
            <w:rFonts w:cs="Arial"/>
            <w:b/>
            <w:i/>
            <w:color w:val="000000"/>
            <w:szCs w:val="19"/>
          </w:rPr>
          <w:t>:</w:t>
        </w:r>
      </w:ins>
      <w:ins w:id="1386" w:author="Andrea Bergmannová" w:date="2018-11-29T14:05:00Z">
        <w:r w:rsidRPr="009541EB">
          <w:rPr>
            <w:rFonts w:cs="Arial"/>
            <w:color w:val="000000"/>
            <w:szCs w:val="19"/>
          </w:rPr>
          <w:t xml:space="preserve"> </w:t>
        </w:r>
      </w:ins>
      <w:ins w:id="1387" w:author="Andrea Bergmannová" w:date="2018-12-11T16:57:00Z">
        <w:r w:rsidRPr="009541EB">
          <w:rPr>
            <w:rFonts w:cs="Arial"/>
            <w:color w:val="000000"/>
            <w:szCs w:val="19"/>
          </w:rPr>
          <w:t>P</w:t>
        </w:r>
      </w:ins>
      <w:ins w:id="1388" w:author="Andrea Bergmannová" w:date="2018-11-29T14:05:00Z">
        <w:r w:rsidRPr="009541EB">
          <w:rPr>
            <w:rFonts w:cs="Arial"/>
            <w:color w:val="000000"/>
            <w:szCs w:val="19"/>
          </w:rPr>
          <w:t>rijímateľ je povinný sa oboznámiť s</w:t>
        </w:r>
      </w:ins>
      <w:ins w:id="1389" w:author="Andrea Bergmannová" w:date="2018-12-11T16:57:00Z">
        <w:r w:rsidRPr="009541EB">
          <w:rPr>
            <w:rFonts w:cs="Arial"/>
            <w:color w:val="000000"/>
            <w:szCs w:val="19"/>
          </w:rPr>
          <w:t xml:space="preserve">  </w:t>
        </w:r>
      </w:ins>
      <w:ins w:id="1390" w:author="Andrea Bergmannová" w:date="2018-11-29T14:05:00Z">
        <w:r w:rsidRPr="009541EB">
          <w:rPr>
            <w:rFonts w:cs="Arial"/>
            <w:color w:val="000000"/>
            <w:szCs w:val="19"/>
          </w:rPr>
          <w:t xml:space="preserve"> </w:t>
        </w:r>
      </w:ins>
      <w:ins w:id="1391" w:author="Andrea Bergmannová" w:date="2018-12-11T16:57:00Z">
        <w:r w:rsidRPr="009541EB">
          <w:rPr>
            <w:rFonts w:cs="Arial"/>
            <w:color w:val="000000"/>
            <w:szCs w:val="19"/>
          </w:rPr>
          <w:t xml:space="preserve">MP </w:t>
        </w:r>
      </w:ins>
      <w:ins w:id="1392" w:author="Andrea Bergmannová" w:date="2018-11-29T14:05:00Z">
        <w:r w:rsidRPr="009541EB">
          <w:rPr>
            <w:rFonts w:cs="Arial"/>
            <w:color w:val="000000"/>
            <w:szCs w:val="19"/>
          </w:rPr>
          <w:t>CKO č. 13 k posudzovaniu konfliktu záujmov v procese VO vrátane jeho príloh v aktuálnom znení.</w:t>
        </w:r>
      </w:ins>
    </w:p>
    <w:p w14:paraId="619D2644" w14:textId="03B1A4D3"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w:t>
      </w:r>
      <w:ins w:id="1393" w:author="Andrea Bergmannová" w:date="2018-12-11T16:58:00Z">
        <w:r w:rsidR="009541EB">
          <w:rPr>
            <w:rFonts w:cs="Arial"/>
            <w:color w:val="000000"/>
            <w:szCs w:val="19"/>
          </w:rPr>
          <w:t xml:space="preserve"> a § 51 ZVO</w:t>
        </w:r>
      </w:ins>
      <w:r w:rsidRPr="00B71B44">
        <w:rPr>
          <w:rFonts w:cs="Arial"/>
          <w:color w:val="000000"/>
          <w:szCs w:val="19"/>
        </w:rPr>
        <w:t xml:space="preserve"> .</w:t>
      </w:r>
    </w:p>
    <w:p w14:paraId="7A55D3B3" w14:textId="0596C61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w:t>
      </w:r>
      <w:del w:id="1394" w:author="Andrea Bergmannová" w:date="2018-12-11T16:58:00Z">
        <w:r w:rsidRPr="0073389C" w:rsidDel="009541EB">
          <w:rPr>
            <w:color w:val="000000"/>
          </w:rPr>
          <w:delText>osoby na strane</w:delText>
        </w:r>
      </w:del>
      <w:ins w:id="1395" w:author="Andrea Bergmannová" w:date="2018-12-11T16:58:00Z">
        <w:r w:rsidR="009541EB">
          <w:rPr>
            <w:color w:val="000000"/>
          </w:rPr>
          <w:t>zamestnanci</w:t>
        </w:r>
      </w:ins>
      <w:r w:rsidRPr="0073389C">
        <w:rPr>
          <w:color w:val="000000"/>
        </w:rPr>
        <w:t xml:space="preserve"> </w:t>
      </w:r>
      <w:r w:rsidR="00582010">
        <w:rPr>
          <w:color w:val="000000"/>
        </w:rPr>
        <w:t>prijímateľa</w:t>
      </w:r>
      <w:r w:rsidR="00582010" w:rsidRPr="0073389C">
        <w:rPr>
          <w:color w:val="000000"/>
        </w:rPr>
        <w:t xml:space="preserve"> </w:t>
      </w:r>
      <w:r w:rsidRPr="0073389C">
        <w:rPr>
          <w:color w:val="000000"/>
        </w:rPr>
        <w:t>alebo</w:t>
      </w:r>
      <w:ins w:id="1396" w:author="Andrea Bergmannová" w:date="2018-12-11T16:58:00Z">
        <w:r w:rsidR="009541EB" w:rsidRPr="009541EB">
          <w:rPr>
            <w:rFonts w:cs="Arial"/>
            <w:color w:val="000000"/>
            <w:szCs w:val="19"/>
          </w:rPr>
          <w:t xml:space="preserve"> </w:t>
        </w:r>
        <w:r w:rsidR="009541EB" w:rsidRPr="009541EB">
          <w:rPr>
            <w:color w:val="000000"/>
          </w:rPr>
          <w:t>zamestnanci, resp. iné spolupracujúce osoby na strane</w:t>
        </w:r>
      </w:ins>
      <w:r w:rsidRPr="0073389C">
        <w:rPr>
          <w:color w:val="000000"/>
        </w:rPr>
        <w:t xml:space="preserve">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ins w:id="1397" w:author="Andrea Bergmannová" w:date="2018-12-11T16:58:00Z">
        <w:r w:rsidR="005B2DE9">
          <w:rPr>
            <w:color w:val="000000"/>
          </w:rPr>
          <w:t>/obstarávania</w:t>
        </w:r>
      </w:ins>
      <w:r w:rsidRPr="0073389C">
        <w:rPr>
          <w:color w:val="000000"/>
        </w:rPr>
        <w:t>.</w:t>
      </w:r>
    </w:p>
    <w:p w14:paraId="35D0BFB0" w14:textId="77777777" w:rsidR="005B2DE9" w:rsidRDefault="005B2DE9" w:rsidP="009D7F63">
      <w:pPr>
        <w:autoSpaceDE w:val="0"/>
        <w:autoSpaceDN w:val="0"/>
        <w:adjustRightInd w:val="0"/>
        <w:spacing w:before="120" w:after="120" w:line="288" w:lineRule="auto"/>
        <w:jc w:val="both"/>
        <w:rPr>
          <w:ins w:id="1398" w:author="Andrea Bergmannová" w:date="2018-12-11T16:59:00Z"/>
          <w:color w:val="000000"/>
        </w:rPr>
      </w:pPr>
      <w:ins w:id="1399" w:author="Andrea Bergmannová" w:date="2018-12-11T16:59:00Z">
        <w:r w:rsidRPr="005B2DE9">
          <w:rPr>
            <w:color w:val="000000"/>
          </w:rPr>
          <w:t>V zmysle ustanovenia § 23 ods. 2 ZVO je konflikt záujmov definovaný v nasledovnom rozsahu: „Konflikt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ins>
    </w:p>
    <w:p w14:paraId="7A55D3B4" w14:textId="713249E0"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w:t>
      </w:r>
      <w:proofErr w:type="spellStart"/>
      <w:r w:rsidRPr="0073389C">
        <w:rPr>
          <w:color w:val="000000"/>
        </w:rPr>
        <w:t>t.j</w:t>
      </w:r>
      <w:proofErr w:type="spellEnd"/>
      <w:r w:rsidRPr="0073389C">
        <w:rPr>
          <w:color w:val="000000"/>
        </w:rPr>
        <w:t xml:space="preserve">. </w:t>
      </w:r>
      <w:ins w:id="1400" w:author="Andrea Bergmannová" w:date="2018-12-11T16:59:00Z">
        <w:r w:rsidR="005B2DE9">
          <w:rPr>
            <w:color w:val="000000"/>
          </w:rPr>
          <w:t xml:space="preserve">subjektívny </w:t>
        </w:r>
      </w:ins>
      <w:r w:rsidRPr="0073389C">
        <w:rPr>
          <w:color w:val="000000"/>
        </w:rPr>
        <w:t xml:space="preserve">záujem </w:t>
      </w:r>
      <w:ins w:id="1401" w:author="Andrea Bergmannová" w:date="2018-12-11T16:59:00Z">
        <w:r w:rsidR="005B2DE9">
          <w:rPr>
            <w:color w:val="000000"/>
          </w:rPr>
          <w:t xml:space="preserve">zainteresovanej osoby </w:t>
        </w:r>
      </w:ins>
      <w:r w:rsidRPr="0073389C">
        <w:rPr>
          <w:color w:val="000000"/>
        </w:rPr>
        <w:t xml:space="preserve">odporujúci verejnému záujmu), ktorý možno vnímať ako ohrozenie nestrannosti a nezávislosti v súvislosti s daným postupom VO, sa týka </w:t>
      </w:r>
      <w:ins w:id="1402" w:author="Andrea Bergmannová" w:date="2018-12-11T16:59:00Z">
        <w:r w:rsidR="005B2DE9" w:rsidRPr="005B2DE9">
          <w:rPr>
            <w:color w:val="000000"/>
          </w:rPr>
          <w:t>zainteresovaných osôb, ktorých definícia v ustanovení § 23 ods. 3 ZVO je nasledovná</w:t>
        </w:r>
      </w:ins>
      <w:del w:id="1403" w:author="Andrea Bergmannová" w:date="2018-12-11T16:59:00Z">
        <w:r w:rsidRPr="0073389C" w:rsidDel="005B2DE9">
          <w:rPr>
            <w:color w:val="000000"/>
          </w:rPr>
          <w:delText>v zmysle MP CKO č. 13 najmä</w:delText>
        </w:r>
      </w:del>
      <w:r w:rsidRPr="0073389C">
        <w:rPr>
          <w:color w:val="000000"/>
        </w:rPr>
        <w:t>:</w:t>
      </w:r>
    </w:p>
    <w:p w14:paraId="7A55D3B5" w14:textId="0572E001" w:rsidR="009D7F63" w:rsidRPr="0073389C" w:rsidRDefault="005B2DE9" w:rsidP="00151D4D">
      <w:pPr>
        <w:pStyle w:val="Odsekzoznamu"/>
        <w:numPr>
          <w:ilvl w:val="1"/>
          <w:numId w:val="48"/>
        </w:numPr>
        <w:autoSpaceDE w:val="0"/>
        <w:autoSpaceDN w:val="0"/>
        <w:adjustRightInd w:val="0"/>
        <w:spacing w:before="120" w:after="120" w:line="288" w:lineRule="auto"/>
        <w:ind w:left="567" w:hanging="283"/>
        <w:contextualSpacing w:val="0"/>
        <w:jc w:val="both"/>
      </w:pPr>
      <w:ins w:id="1404" w:author="Andrea Bergmannová" w:date="2018-12-11T16:59:00Z">
        <w:r w:rsidRPr="005B2DE9">
          <w:t>zamestnanec obstarávateľa, ktorý sa podieľa na príprave alebo realizácii verejného obstarávania alebo iná osoba, ktorá poskytuje obstarávateľovi podpornú činnosť vo verejnom obstarávaní a ktorá sa podieľa na príprave alebo realizácii verejného obstarávania alebo</w:t>
        </w:r>
      </w:ins>
      <w:del w:id="1405" w:author="Andrea Bergmannová" w:date="2018-12-11T16:59:00Z">
        <w:r w:rsidR="009D7F63" w:rsidRPr="0073389C" w:rsidDel="005B2DE9">
          <w:delText xml:space="preserve">zamestnancov </w:delText>
        </w:r>
        <w:r w:rsidR="00582010" w:rsidDel="005B2DE9">
          <w:delText>prijímateľa</w:delText>
        </w:r>
        <w:r w:rsidR="009D7F63" w:rsidRPr="0073389C" w:rsidDel="005B2DE9">
          <w:delText>, uchádzača/záujemcu, a inej fyzickej alebo právnickej osoby oprávnenej na dodanie tovaru, vykonanie stavebných prác alebo služieb (ďalej len „subdodávateľ“), ktorí sa podieľajú na realizácii VO</w:delText>
        </w:r>
      </w:del>
      <w:r w:rsidR="009D7F63" w:rsidRPr="0073389C">
        <w:t xml:space="preserve">, </w:t>
      </w:r>
    </w:p>
    <w:p w14:paraId="7A55D3B6" w14:textId="0B2ABD46" w:rsidR="009D7F63" w:rsidRPr="0073389C" w:rsidRDefault="005B2DE9" w:rsidP="00151D4D">
      <w:pPr>
        <w:pStyle w:val="Odsekzoznamu"/>
        <w:numPr>
          <w:ilvl w:val="1"/>
          <w:numId w:val="48"/>
        </w:numPr>
        <w:autoSpaceDE w:val="0"/>
        <w:autoSpaceDN w:val="0"/>
        <w:adjustRightInd w:val="0"/>
        <w:spacing w:before="120" w:after="120" w:line="288" w:lineRule="auto"/>
        <w:ind w:left="567" w:hanging="283"/>
        <w:contextualSpacing w:val="0"/>
        <w:jc w:val="both"/>
      </w:pPr>
      <w:ins w:id="1406" w:author="Andrea Bergmannová" w:date="2018-12-11T17:00:00Z">
        <w:r w:rsidRPr="005B2DE9">
          <w:t>osoba s rozhodovacími právomocami obstarávateľa, ktorá môže ovplyvniť výsledok verejného obstarávania bez toho, aby sa nevyhnutne podieľala na jeho príprave alebo realizácii</w:t>
        </w:r>
      </w:ins>
      <w:del w:id="1407" w:author="Andrea Bergmannová" w:date="2018-12-11T17:00:00Z">
        <w:r w:rsidR="009D7F63" w:rsidRPr="0073389C" w:rsidDel="005B2DE9">
          <w:delText xml:space="preserve">iných fyzických alebo právnických osôb, ktoré pre </w:delText>
        </w:r>
        <w:r w:rsidR="00582010" w:rsidDel="005B2DE9">
          <w:delText>prijímateľa</w:delText>
        </w:r>
        <w:r w:rsidR="009D7F63" w:rsidRPr="0073389C" w:rsidDel="005B2DE9">
          <w:delText>, uchádzača/záujemcu, subdodávateľa vykonávajú úlohy na základe iného ako pracovnoprávneho vzťahu, ktorí sa podieľajú na realizácii VO</w:delText>
        </w:r>
      </w:del>
      <w:r w:rsidR="009D7F63" w:rsidRPr="0073389C">
        <w:t>,</w:t>
      </w:r>
    </w:p>
    <w:p w14:paraId="7A55D3B7" w14:textId="6D941CBF" w:rsidR="009D7F63" w:rsidRPr="0073389C" w:rsidDel="005B2DE9"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rPr>
          <w:del w:id="1408" w:author="Andrea Bergmannová" w:date="2018-12-11T17:00:00Z"/>
        </w:rPr>
      </w:pPr>
      <w:del w:id="1409" w:author="Andrea Bergmannová" w:date="2018-12-11T17:00:00Z">
        <w:r w:rsidRPr="0073389C" w:rsidDel="005B2DE9">
          <w:delText xml:space="preserve">štatutárneho orgánu/členov štatutárneho orgánu a členov orgánov </w:delText>
        </w:r>
        <w:r w:rsidR="00A16592" w:rsidDel="005B2DE9">
          <w:delText>prijímateľa</w:delText>
        </w:r>
        <w:r w:rsidRPr="0073389C" w:rsidDel="005B2DE9">
          <w:delText>, uchádzača/záujemcu a subdodávateľa, ktorí sa podieľajú na realizácii VO,</w:delText>
        </w:r>
      </w:del>
    </w:p>
    <w:p w14:paraId="7A55D3B8" w14:textId="661FB183" w:rsidR="009D7F63" w:rsidRPr="0073389C" w:rsidDel="005B2DE9"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rPr>
          <w:del w:id="1410" w:author="Andrea Bergmannová" w:date="2018-12-11T17:00:00Z"/>
        </w:rPr>
      </w:pPr>
      <w:del w:id="1411" w:author="Andrea Bergmannová" w:date="2018-12-11T17:00:00Z">
        <w:r w:rsidRPr="0073389C" w:rsidDel="005B2DE9">
          <w:delText>iných osôb, u ktorých existuje predpoklad, že môžu ovplyvniť výsledok VO bez toho, aby sa nevyhnutne podieľali na jeho realizácii, ďalej len „zainteresované osoby“.</w:delText>
        </w:r>
      </w:del>
    </w:p>
    <w:p w14:paraId="7A55D3B9" w14:textId="6F0DCF5A" w:rsidR="009D7F63" w:rsidRPr="0073389C" w:rsidDel="005B2DE9" w:rsidRDefault="009D7F63" w:rsidP="009D7F63">
      <w:pPr>
        <w:autoSpaceDE w:val="0"/>
        <w:autoSpaceDN w:val="0"/>
        <w:adjustRightInd w:val="0"/>
        <w:spacing w:before="120" w:after="120" w:line="288" w:lineRule="auto"/>
        <w:jc w:val="both"/>
        <w:rPr>
          <w:del w:id="1412" w:author="Andrea Bergmannová" w:date="2018-12-11T17:00:00Z"/>
          <w:color w:val="000000"/>
        </w:rPr>
      </w:pPr>
      <w:del w:id="1413" w:author="Andrea Bergmannová" w:date="2018-12-11T17:00:00Z">
        <w:r w:rsidRPr="0073389C" w:rsidDel="005B2DE9">
          <w:rPr>
            <w:color w:val="000000"/>
          </w:rPr>
          <w:delText>V zmysle § 46 ods. 2, zákona o príspevku z EŠIF uvádzame nasledovný zoznam zainteresovaných osôb:</w:delText>
        </w:r>
      </w:del>
    </w:p>
    <w:p w14:paraId="7A55D3BA" w14:textId="7FD890E0" w:rsidR="009D7F63" w:rsidRPr="0073389C" w:rsidDel="005B2DE9"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rPr>
          <w:del w:id="1414" w:author="Andrea Bergmannová" w:date="2018-12-11T17:00:00Z"/>
        </w:rPr>
      </w:pPr>
      <w:del w:id="1415" w:author="Andrea Bergmannová" w:date="2018-12-11T17:00:00Z">
        <w:r w:rsidRPr="0073389C" w:rsidDel="005B2DE9">
          <w:delText>partner (partner prijímateľa, osoba ktorá sa podieľa na realizácii projektu);</w:delText>
        </w:r>
      </w:del>
    </w:p>
    <w:p w14:paraId="7A55D3BB" w14:textId="323AD1D8" w:rsidR="009D7F63" w:rsidRPr="0073389C" w:rsidDel="005B2DE9"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rPr>
          <w:del w:id="1416" w:author="Andrea Bergmannová" w:date="2018-12-11T17:00:00Z"/>
        </w:rPr>
      </w:pPr>
      <w:del w:id="1417" w:author="Andrea Bergmannová" w:date="2018-12-11T17:00:00Z">
        <w:r w:rsidRPr="0073389C" w:rsidDel="005B2DE9">
          <w:delText>užívateľ (osoba, ktorej prijímateľ alebo partner poskytuje príspevok);</w:delText>
        </w:r>
      </w:del>
    </w:p>
    <w:p w14:paraId="7A55D3BC" w14:textId="4C665C0F" w:rsidR="009D7F63" w:rsidRPr="0073389C" w:rsidDel="005B2DE9"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rPr>
          <w:del w:id="1418" w:author="Andrea Bergmannová" w:date="2018-12-11T17:00:00Z"/>
        </w:rPr>
      </w:pPr>
      <w:del w:id="1419" w:author="Andrea Bergmannová" w:date="2018-12-11T17:00:00Z">
        <w:r w:rsidRPr="0073389C" w:rsidDel="005B2DE9">
          <w:delText xml:space="preserve">dodávateľ (osoba, ktorá dodáva </w:delText>
        </w:r>
        <w:r w:rsidR="000314F5" w:rsidDel="005B2DE9">
          <w:delText>p</w:delText>
        </w:r>
        <w:r w:rsidRPr="0073389C" w:rsidDel="005B2DE9">
          <w:delText xml:space="preserve">rijímateľovi zákazku na </w:delText>
        </w:r>
        <w:r w:rsidR="000314F5" w:rsidDel="005B2DE9">
          <w:delText>p</w:delText>
        </w:r>
        <w:r w:rsidRPr="0073389C" w:rsidDel="005B2DE9">
          <w:delText>rojekt);</w:delText>
        </w:r>
      </w:del>
    </w:p>
    <w:p w14:paraId="7A55D3BD" w14:textId="0DE6910E" w:rsidR="009D7F63" w:rsidRPr="0073389C" w:rsidDel="005B2DE9"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rPr>
          <w:del w:id="1420" w:author="Andrea Bergmannová" w:date="2018-12-11T17:00:00Z"/>
        </w:rPr>
      </w:pPr>
      <w:del w:id="1421" w:author="Andrea Bergmannová" w:date="2018-12-11T17:00:00Z">
        <w:r w:rsidRPr="0073389C" w:rsidDel="005B2DE9">
          <w:delText>štatutárny orgán alebo člen štatutárneho orgánu, riadiaceho orgánu alebo dozorného orgánu žiadateľa, prijímateľa, užívateľa, dodávateľa alebo partnera;</w:delText>
        </w:r>
      </w:del>
    </w:p>
    <w:p w14:paraId="7A55D3BE" w14:textId="759FC6CE" w:rsidR="009D7F63" w:rsidRPr="0073389C" w:rsidDel="005B2DE9"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rPr>
          <w:del w:id="1422" w:author="Andrea Bergmannová" w:date="2018-12-11T17:00:00Z"/>
        </w:rPr>
      </w:pPr>
      <w:del w:id="1423" w:author="Andrea Bergmannová" w:date="2018-12-11T17:00:00Z">
        <w:r w:rsidRPr="0073389C" w:rsidDel="005B2DE9">
          <w:delText>spoločník právnickej osoby, ktorá je žiadateľom, prijímateľom, užívateľom, dodávateľom alebo partnerom;</w:delText>
        </w:r>
      </w:del>
    </w:p>
    <w:p w14:paraId="7A55D3BF" w14:textId="4CF51749" w:rsidR="009D7F63" w:rsidRPr="0073389C" w:rsidDel="005B2DE9"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rPr>
          <w:del w:id="1424" w:author="Andrea Bergmannová" w:date="2018-12-11T17:00:00Z"/>
        </w:rPr>
      </w:pPr>
      <w:del w:id="1425" w:author="Andrea Bergmannová" w:date="2018-12-11T17:00:00Z">
        <w:r w:rsidRPr="0073389C" w:rsidDel="005B2DE9">
          <w:lastRenderedPageBreak/>
          <w:delText>osoba, ktorá je v pracovnoprávnom vzťahu k žiadateľovi, prijímateľovi, užívateľovi, dodávateľovi alebo partnerovi alebo v inom obdobnom vzťahu k žiadateľovi, prijímateľovi, užívateľovi, dodávateľovi alebo partnerovi;</w:delText>
        </w:r>
      </w:del>
    </w:p>
    <w:p w14:paraId="7A55D3C0" w14:textId="29A884E7" w:rsidR="009D7F63" w:rsidRPr="0073389C" w:rsidDel="005B2DE9"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rPr>
          <w:del w:id="1426" w:author="Andrea Bergmannová" w:date="2018-12-11T17:00:00Z"/>
        </w:rPr>
      </w:pPr>
      <w:del w:id="1427" w:author="Andrea Bergmannová" w:date="2018-12-11T17:00:00Z">
        <w:r w:rsidRPr="0073389C" w:rsidDel="005B2DE9">
          <w:delText>osoba, ktorá sa podieľala na vypracovaní alebo realizácii projektu pre žiadateľa alebo prijímateľa alebo ktorá prijala finančné prostriedky z rozpočtu projektu;</w:delText>
        </w:r>
      </w:del>
    </w:p>
    <w:p w14:paraId="7A55D3C1" w14:textId="1D60967E" w:rsidR="009D7F63" w:rsidRPr="0073389C" w:rsidDel="005B2DE9"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rPr>
          <w:del w:id="1428" w:author="Andrea Bergmannová" w:date="2018-12-11T17:00:00Z"/>
        </w:rPr>
      </w:pPr>
      <w:del w:id="1429" w:author="Andrea Bergmannová" w:date="2018-12-11T17:00:00Z">
        <w:r w:rsidRPr="0073389C" w:rsidDel="005B2DE9">
          <w:delText xml:space="preserve">osoba, ktorá je osobou blízkou podľa § 116 Občianskeho zákonníka žiadateľovi, prijímateľovi alebo osobe uvedenej v písmenách a) až g). </w:delText>
        </w:r>
      </w:del>
    </w:p>
    <w:p w14:paraId="128B0049" w14:textId="77777777" w:rsidR="005B2DE9" w:rsidRDefault="005B2DE9" w:rsidP="005B2DE9">
      <w:pPr>
        <w:spacing w:before="120" w:after="120"/>
        <w:jc w:val="both"/>
        <w:rPr>
          <w:ins w:id="1430" w:author="Andrea Bergmannová" w:date="2018-12-11T17:01:00Z"/>
        </w:rPr>
      </w:pPr>
      <w:ins w:id="1431" w:author="Andrea Bergmannová" w:date="2018-12-11T17:01:00Z">
        <w:r>
          <w:t xml:space="preserve">Okruh osôb na strane obstarávateľa, ktoré môžu byť v konflikte záujmov sa vzťahuje na zainteresované osoby, ktoré sa podieľajú na príprave alebo realizácii VO, medzi ktoré patria najmä osoby zabezpečujúce proces verejného obstarávania a vyhodnotenie  ponúk, osoby podieľajúce sa vypracovaní opisu predmetu zákazky, návrhu podmienok účasti, kritérií na vyhodnotenie ponúk a zmluvných podmienok, pričom zainteresovanou osobou sú zamestnanci obstarávateľa podieľajúci sa na vyššie uvedených činnostiach, ako aj tretie osoby, ktoré externe zabezpečujú služby vo verejnom obstarávaní alebo akékoľvek podporné činnosti vo verejnom obstarávaní. Zainteresovanými osobami sú aj osoby s rozhodovacími právomocami, ktoré môže ovplyvniť výsledok VO najmä z titulu svojej funkcie vedúceho zamestnanca. </w:t>
        </w:r>
      </w:ins>
    </w:p>
    <w:p w14:paraId="7996A784" w14:textId="77777777" w:rsidR="005B2DE9" w:rsidRDefault="005B2DE9" w:rsidP="005B2DE9">
      <w:pPr>
        <w:spacing w:before="120" w:after="120"/>
        <w:jc w:val="both"/>
        <w:rPr>
          <w:ins w:id="1432" w:author="Andrea Bergmannová" w:date="2018-12-11T17:01:00Z"/>
        </w:rPr>
      </w:pPr>
      <w:ins w:id="1433" w:author="Andrea Bergmannová" w:date="2018-12-11T17:01:00Z">
        <w:r>
          <w:t xml:space="preserve">Je povinnosťou </w:t>
        </w:r>
        <w:r w:rsidRPr="00F45BE7">
          <w:t xml:space="preserve">zainteresovanej </w:t>
        </w:r>
        <w:r w:rsidRPr="00BC0BFD">
          <w:t>o</w:t>
        </w:r>
        <w:r w:rsidRPr="00F45BE7">
          <w:t>soby</w:t>
        </w:r>
        <w:r w:rsidRPr="00BC0BFD">
          <w:t xml:space="preserve"> </w:t>
        </w:r>
        <w:r>
          <w:t xml:space="preserve">písomne </w:t>
        </w:r>
        <w:r w:rsidRPr="00BC0BFD">
          <w:t>oznámi</w:t>
        </w:r>
        <w:r>
          <w:t>ť</w:t>
        </w:r>
        <w:r w:rsidRPr="00BC0BFD">
          <w:t xml:space="preserve"> </w:t>
        </w:r>
        <w:r>
          <w:t>prijímateľovi</w:t>
        </w:r>
        <w:r w:rsidRPr="00BC0BFD">
          <w:t xml:space="preserve"> akýkoľvek konflikt záujmov </w:t>
        </w:r>
        <w:r>
          <w:t xml:space="preserve">vo vzťahu k hospodárskemu subjektu, ktorý sa zúčastňuje prípravných trhových konzultácií, </w:t>
        </w:r>
        <w:r w:rsidRPr="00BC0BFD">
          <w:t>vo vzťahu k</w:t>
        </w:r>
        <w:r>
          <w:t xml:space="preserve"> uchádzačovi</w:t>
        </w:r>
        <w:r w:rsidRPr="00BC0BFD">
          <w:t>/</w:t>
        </w:r>
        <w:r>
          <w:t>záujemcovi</w:t>
        </w:r>
        <w:r w:rsidRPr="00F45BE7">
          <w:t xml:space="preserve"> alebo ich subdodávate</w:t>
        </w:r>
        <w:r>
          <w:t xml:space="preserve">ľom </w:t>
        </w:r>
        <w:r w:rsidRPr="00BC0BFD">
          <w:t xml:space="preserve">bezodkladne po tom, ako sa o konflikte záujmov dozvie. </w:t>
        </w:r>
        <w:r>
          <w:t>Prijímateľ je následne povinný</w:t>
        </w:r>
        <w:r w:rsidRPr="00C313B5">
          <w:t xml:space="preserve"> prijať primerané opatrenia a vykonať nápravu, ak </w:t>
        </w:r>
        <w:r>
          <w:t>bol zistený</w:t>
        </w:r>
        <w:r w:rsidRPr="00C313B5">
          <w:t xml:space="preserve"> konflikt záujmov</w:t>
        </w:r>
        <w:r>
          <w:t>, a to najmä vylúčiť zainteresovanú osobu</w:t>
        </w:r>
        <w:r w:rsidRPr="00C313B5">
          <w:t xml:space="preserve"> z procesu prípravy alebo realizácie ver</w:t>
        </w:r>
        <w:r>
          <w:t>ejného obstarávania (napr. nahradiť člena komisie na vyhodnotenie ponúk, ku ktorému sa viaže konflikt záujmov inou osobou) alebo upraviť jej povinnosti a zodpovednosť</w:t>
        </w:r>
        <w:r w:rsidRPr="00C313B5">
          <w:t xml:space="preserve"> s cieľom zabrániť pretrvávaniu konfliktu záujmov. </w:t>
        </w:r>
        <w:r>
          <w:t xml:space="preserve">Prijímateľ je povinný písomne zdokumentovať všetky skutočnosti súvisiace s konfliktom záujmov a s prijatými opatreniami a uvedené archivovať ako súčasť dokumentácie k VO.  </w:t>
        </w:r>
      </w:ins>
    </w:p>
    <w:p w14:paraId="23A5593B" w14:textId="77777777" w:rsidR="005B2DE9" w:rsidRDefault="005B2DE9" w:rsidP="005B2DE9">
      <w:pPr>
        <w:autoSpaceDE w:val="0"/>
        <w:autoSpaceDN w:val="0"/>
        <w:adjustRightInd w:val="0"/>
        <w:spacing w:before="120" w:after="120" w:line="288" w:lineRule="auto"/>
        <w:jc w:val="both"/>
        <w:rPr>
          <w:ins w:id="1434" w:author="Andrea Bergmannová" w:date="2018-12-11T17:01:00Z"/>
        </w:rPr>
      </w:pPr>
      <w:ins w:id="1435" w:author="Andrea Bergmannová" w:date="2018-12-11T17:01:00Z">
        <w:r>
          <w:t>V prípade, že nie je možné zabrániť pretrvávajúcemu konfliktu záujmov, a to najmä v prípadoch, keď sa jedná o zainteresovanú osobu s rozhodovacími právomocami,</w:t>
        </w:r>
        <w:r w:rsidRPr="00702FA5">
          <w:t xml:space="preserve"> ktorá môže ovplyvniť výsledok </w:t>
        </w:r>
        <w:r>
          <w:t>VO, prijímateľ uplatní sankciu vylúčenia uchádzača</w:t>
        </w:r>
        <w:r w:rsidRPr="00BC0BFD">
          <w:t>/</w:t>
        </w:r>
        <w:r>
          <w:t>záujemcu podľa § 40 ods. 6 písm. f</w:t>
        </w:r>
        <w:r w:rsidRPr="00BC0BFD">
          <w:t xml:space="preserve">) </w:t>
        </w:r>
        <w:r>
          <w:t>ZVO, nakoľko konflikt záujmov nemožno odstrániť inými účinnými opatreniami.</w:t>
        </w:r>
      </w:ins>
    </w:p>
    <w:p w14:paraId="37085897" w14:textId="195D0407" w:rsidR="005B2DE9" w:rsidRDefault="005B2DE9" w:rsidP="005B2DE9">
      <w:pPr>
        <w:autoSpaceDE w:val="0"/>
        <w:autoSpaceDN w:val="0"/>
        <w:adjustRightInd w:val="0"/>
        <w:spacing w:before="120" w:after="120" w:line="288" w:lineRule="auto"/>
        <w:jc w:val="both"/>
        <w:rPr>
          <w:ins w:id="1436" w:author="Andrea Bergmannová" w:date="2018-12-11T17:00:00Z"/>
          <w:color w:val="000000"/>
        </w:rPr>
      </w:pPr>
      <w:ins w:id="1437" w:author="Andrea Bergmannová" w:date="2018-12-11T17:01:00Z">
        <w:r w:rsidRPr="003A6FC7">
          <w:t>Medzi najzávažnejšie prípady konfliktu záujmov patria prípady, ak zainteresovaná osoba je blízkou osobou podľa § 116 a § 117 Občianskeho zákonníka vo vzťahu k uchádzačovi záujemcovi/subdodávateľovi alebo ak zainteresovaná osoba zároveň vystupuje na strane uchádzača</w:t>
        </w:r>
        <w:r w:rsidRPr="003A6FC7">
          <w:rPr>
            <w:lang w:val="en-GB"/>
          </w:rPr>
          <w:t>/</w:t>
        </w:r>
        <w:r w:rsidRPr="003A6FC7">
          <w:t>záujemcu/subdodávateľa alebo ak je v konflikte záujmov člen komisie na vyhodnotenie ponúk, pričom nebol z komisie vylúčený a nahradený nominovaným náhradníkom.</w:t>
        </w:r>
      </w:ins>
    </w:p>
    <w:p w14:paraId="7A55D3C3" w14:textId="1FB485F4" w:rsidR="009D7F63" w:rsidRPr="005B2DE9" w:rsidRDefault="005B2DE9">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b/>
          <w:i/>
          <w:color w:val="000000"/>
          <w:rPrChange w:id="1438" w:author="Andrea Bergmannová" w:date="2018-12-11T17:01:00Z">
            <w:rPr>
              <w:color w:val="000000"/>
            </w:rPr>
          </w:rPrChange>
        </w:rPr>
        <w:pPrChange w:id="1439" w:author="Andrea Bergmannová" w:date="2018-12-11T17:01:00Z">
          <w:pPr>
            <w:autoSpaceDE w:val="0"/>
            <w:autoSpaceDN w:val="0"/>
            <w:adjustRightInd w:val="0"/>
            <w:spacing w:before="120" w:after="120" w:line="288" w:lineRule="auto"/>
            <w:jc w:val="both"/>
          </w:pPr>
        </w:pPrChange>
      </w:pPr>
      <w:ins w:id="1440" w:author="Andrea Bergmannová" w:date="2018-12-11T17:01:00Z">
        <w:r w:rsidRPr="005B2DE9">
          <w:rPr>
            <w:b/>
            <w:i/>
            <w:color w:val="000000"/>
          </w:rPr>
          <w:t xml:space="preserve">Dôležité upozornenie: </w:t>
        </w:r>
      </w:ins>
      <w:r w:rsidR="009D7F63" w:rsidRPr="005B2DE9">
        <w:rPr>
          <w:b/>
          <w:i/>
          <w:color w:val="000000"/>
          <w:rPrChange w:id="1441" w:author="Andrea Bergmannová" w:date="2018-12-11T17:01:00Z">
            <w:rPr>
              <w:color w:val="000000"/>
            </w:rPr>
          </w:rPrChange>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192930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del w:id="1442" w:author="Andrea Bergmannová" w:date="2018-12-11T17:02:00Z">
        <w:r w:rsidRPr="0073389C" w:rsidDel="005B2DE9">
          <w:rPr>
            <w:b/>
            <w:i/>
            <w:color w:val="000000"/>
          </w:rPr>
          <w:delText>Dôležité upozornenie:</w:delText>
        </w:r>
        <w:r w:rsidRPr="0073389C" w:rsidDel="005B2DE9">
          <w:rPr>
            <w:color w:val="000000"/>
          </w:rPr>
          <w:delText xml:space="preserve">  </w:delText>
        </w:r>
        <w:r w:rsidRPr="0073389C" w:rsidDel="005B2DE9">
          <w:rPr>
            <w:b/>
            <w:color w:val="000000"/>
          </w:rPr>
          <w:delText>Poskytovateľ</w:delText>
        </w:r>
        <w:r w:rsidRPr="0073389C" w:rsidDel="005B2DE9">
          <w:rPr>
            <w:color w:val="000000"/>
          </w:rPr>
          <w:delText xml:space="preserve"> na základe verejne dostupných informácií alebo na základe podnetov tretích strán a medializovaných prípadov pri kontrole VO </w:delText>
        </w:r>
        <w:r w:rsidRPr="0073389C" w:rsidDel="005B2DE9">
          <w:rPr>
            <w:b/>
            <w:color w:val="000000"/>
          </w:rPr>
          <w:delText>preveruje prepojenosť</w:delText>
        </w:r>
        <w:r w:rsidRPr="0073389C" w:rsidDel="005B2DE9">
          <w:rPr>
            <w:color w:val="000000"/>
          </w:rPr>
          <w:delText xml:space="preserve"> osôb vystupujúcich na strane </w:delText>
        </w:r>
        <w:r w:rsidR="00380CB2" w:rsidDel="005B2DE9">
          <w:rPr>
            <w:color w:val="000000"/>
          </w:rPr>
          <w:delText>p</w:delText>
        </w:r>
        <w:r w:rsidR="00380CB2" w:rsidRPr="0073389C" w:rsidDel="005B2DE9">
          <w:rPr>
            <w:color w:val="000000"/>
          </w:rPr>
          <w:delText xml:space="preserve">rijímateľa </w:delText>
        </w:r>
        <w:r w:rsidRPr="0073389C" w:rsidDel="005B2DE9">
          <w:rPr>
            <w:color w:val="000000"/>
          </w:rPr>
          <w:delText>a </w:delText>
        </w:r>
        <w:r w:rsidR="00380CB2" w:rsidDel="005B2DE9">
          <w:rPr>
            <w:color w:val="000000"/>
          </w:rPr>
          <w:delText>d</w:delText>
        </w:r>
        <w:r w:rsidR="00380CB2" w:rsidRPr="0073389C" w:rsidDel="005B2DE9">
          <w:rPr>
            <w:color w:val="000000"/>
          </w:rPr>
          <w:delText>odávateľa</w:delText>
        </w:r>
        <w:r w:rsidRPr="0073389C" w:rsidDel="005B2DE9">
          <w:rPr>
            <w:color w:val="000000"/>
          </w:rPr>
          <w:delText xml:space="preserve">, </w:delText>
        </w:r>
        <w:r w:rsidR="00380CB2" w:rsidDel="005B2DE9">
          <w:rPr>
            <w:color w:val="000000"/>
          </w:rPr>
          <w:delText>p</w:delText>
        </w:r>
        <w:r w:rsidR="00380CB2" w:rsidRPr="0073389C" w:rsidDel="005B2DE9">
          <w:rPr>
            <w:color w:val="000000"/>
          </w:rPr>
          <w:delText>artnera</w:delText>
        </w:r>
        <w:r w:rsidRPr="0073389C" w:rsidDel="005B2DE9">
          <w:rPr>
            <w:color w:val="000000"/>
          </w:rPr>
          <w:delText xml:space="preserve">, </w:delText>
        </w:r>
        <w:r w:rsidR="00380CB2" w:rsidDel="005B2DE9">
          <w:rPr>
            <w:color w:val="000000"/>
          </w:rPr>
          <w:delText>u</w:delText>
        </w:r>
        <w:r w:rsidR="00380CB2" w:rsidRPr="0073389C" w:rsidDel="005B2DE9">
          <w:rPr>
            <w:color w:val="000000"/>
          </w:rPr>
          <w:delText xml:space="preserve">žívateľa </w:delText>
        </w:r>
        <w:r w:rsidRPr="0073389C" w:rsidDel="005B2DE9">
          <w:rPr>
            <w:color w:val="000000"/>
          </w:rPr>
          <w:delText xml:space="preserve">(štatutárny orgán, konatelia, spoločníci, fyzické osoby). V prípade zistenia konfliktu záujmu bude </w:delText>
        </w:r>
        <w:r w:rsidR="00380CB2" w:rsidDel="005B2DE9">
          <w:rPr>
            <w:color w:val="000000"/>
          </w:rPr>
          <w:delText>p</w:delText>
        </w:r>
        <w:r w:rsidRPr="0073389C" w:rsidDel="005B2DE9">
          <w:rPr>
            <w:color w:val="000000"/>
          </w:rPr>
          <w:delText>oskytovateľ postupovať v zmysle ods. 12) §</w:delText>
        </w:r>
        <w:r w:rsidR="00CC5712" w:rsidDel="005B2DE9">
          <w:rPr>
            <w:color w:val="000000"/>
          </w:rPr>
          <w:delText xml:space="preserve"> </w:delText>
        </w:r>
        <w:r w:rsidRPr="0073389C" w:rsidDel="005B2DE9">
          <w:rPr>
            <w:color w:val="000000"/>
          </w:rPr>
          <w:delText>46 Zákona o príspevku z EŠIF.</w:delText>
        </w:r>
      </w:del>
    </w:p>
    <w:p w14:paraId="674C32F2" w14:textId="25D4F0DE" w:rsidR="005B2DE9" w:rsidRDefault="005B2DE9" w:rsidP="009D7F63">
      <w:pPr>
        <w:autoSpaceDE w:val="0"/>
        <w:autoSpaceDN w:val="0"/>
        <w:adjustRightInd w:val="0"/>
        <w:spacing w:before="120" w:after="120" w:line="288" w:lineRule="auto"/>
        <w:jc w:val="both"/>
        <w:rPr>
          <w:ins w:id="1443" w:author="Andrea Bergmannová" w:date="2018-12-11T17:02:00Z"/>
          <w:color w:val="000000"/>
        </w:rPr>
      </w:pPr>
      <w:r w:rsidRPr="005B2DE9">
        <w:rPr>
          <w:color w:val="000000"/>
        </w:rPr>
        <w:t>Poskytovateľ na základe verejne dostupných informácií alebo na základe podnetov tretích strán a medializovaných prípadov pri kontrole VO preveruje prepojenosť osôb vystupujúcich na strane prijímateľa a dodávateľa, partnera, užívateľa (štatutárny orgán, konatelia, spoločníci, fyzické osoby). V prípade zistenia konfliktu záujmu bude poskytovateľ postupovať v zmysle ods. 12) § 46 Zákona o príspevku z EŠIF.</w:t>
      </w:r>
    </w:p>
    <w:p w14:paraId="7A55D3C5" w14:textId="0767C41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w:t>
      </w:r>
      <w:ins w:id="1444" w:author="Andrea Bergmannová" w:date="2018-12-11T17:03:00Z">
        <w:r w:rsidR="005B2DE9" w:rsidRPr="005B2DE9">
          <w:rPr>
            <w:rFonts w:cs="Arial"/>
            <w:color w:val="000000"/>
            <w:szCs w:val="19"/>
          </w:rPr>
          <w:t xml:space="preserve"> </w:t>
        </w:r>
        <w:r w:rsidR="005B2DE9" w:rsidRPr="005B2DE9">
          <w:rPr>
            <w:color w:val="000000"/>
          </w:rPr>
          <w:t>za účelom stanovenia PHZ, resp. pri realizácií prípravných trhových konzultácií</w:t>
        </w:r>
      </w:ins>
      <w:r w:rsidRPr="0073389C">
        <w:rPr>
          <w:color w:val="000000"/>
        </w:rPr>
        <w:t>. Prijímateľ sa musí snažiť získať čo najvýhodnejšiu ponuku a práve za týmto účelom musí aj konať. Nesmie sa dostať do konfliktu záujmov.</w:t>
      </w:r>
    </w:p>
    <w:p w14:paraId="7A55D3C6" w14:textId="271556D4" w:rsidR="009D7F63" w:rsidDel="005B2DE9" w:rsidRDefault="009D7F63" w:rsidP="009D7F63">
      <w:pPr>
        <w:autoSpaceDE w:val="0"/>
        <w:autoSpaceDN w:val="0"/>
        <w:adjustRightInd w:val="0"/>
        <w:spacing w:before="120" w:after="120" w:line="288" w:lineRule="auto"/>
        <w:jc w:val="both"/>
        <w:rPr>
          <w:del w:id="1445" w:author="Andrea Bergmannová" w:date="2018-12-11T17:03:00Z"/>
          <w:color w:val="000000"/>
        </w:rPr>
      </w:pPr>
      <w:del w:id="1446" w:author="Andrea Bergmannová" w:date="2018-12-11T17:03:00Z">
        <w:r w:rsidRPr="0073389C" w:rsidDel="005B2DE9">
          <w:rPr>
            <w:color w:val="000000"/>
          </w:rPr>
          <w:lastRenderedPageBreak/>
          <w:delText xml:space="preserve">Ďalšími osobami, ktoré prichádzajú do kontaktu s procesom </w:delText>
        </w:r>
        <w:r w:rsidR="00101F35" w:rsidDel="005B2DE9">
          <w:rPr>
            <w:color w:val="000000"/>
          </w:rPr>
          <w:delText>VO</w:delText>
        </w:r>
        <w:r w:rsidRPr="0073389C" w:rsidDel="005B2DE9">
          <w:rPr>
            <w:color w:val="000000"/>
          </w:rPr>
          <w:delText xml:space="preserve"> na strane </w:delText>
        </w:r>
        <w:r w:rsidR="00101F35" w:rsidDel="005B2DE9">
          <w:rPr>
            <w:color w:val="000000"/>
          </w:rPr>
          <w:delText>p</w:delText>
        </w:r>
        <w:r w:rsidR="00101F35" w:rsidRPr="0073389C" w:rsidDel="005B2DE9">
          <w:rPr>
            <w:color w:val="000000"/>
          </w:rPr>
          <w:delText xml:space="preserve">rijímateľa  </w:delText>
        </w:r>
        <w:r w:rsidRPr="0073389C" w:rsidDel="005B2DE9">
          <w:rPr>
            <w:color w:val="000000"/>
          </w:rPr>
          <w:delText xml:space="preserve">sú členovia komisie na otváranie a na vyhodnocovanie ponúk (podľa ZVO). Tieto osoby sú taktiež povinné sa oboznámiť a na znak súhlasu podpísať čestné vyhlásenie členov komisie. </w:delText>
        </w:r>
      </w:del>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3627CDA2"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 xml:space="preserve">Prijímateľ zabezpečí v každej etape postupu verejného obstarávania (príprava, hodnotenie a ukončenie), aby osoba zodpovedná za </w:t>
      </w:r>
      <w:ins w:id="1447" w:author="Andrea Bergmannová" w:date="2018-12-11T17:03:00Z">
        <w:r w:rsidR="005B2DE9">
          <w:rPr>
            <w:rFonts w:cs="Arial"/>
            <w:szCs w:val="19"/>
          </w:rPr>
          <w:t xml:space="preserve">verejné </w:t>
        </w:r>
      </w:ins>
      <w:r w:rsidRPr="00796597">
        <w:rPr>
          <w:rFonts w:cs="Arial"/>
          <w:szCs w:val="19"/>
        </w:rPr>
        <w:t xml:space="preserve">obstarávanie požiadala každú osobou (vrátane externých </w:t>
      </w:r>
      <w:proofErr w:type="spellStart"/>
      <w:r w:rsidRPr="00796597">
        <w:rPr>
          <w:rFonts w:cs="Arial"/>
          <w:szCs w:val="19"/>
        </w:rPr>
        <w:t>expertou</w:t>
      </w:r>
      <w:proofErr w:type="spellEnd"/>
      <w:r w:rsidRPr="00796597">
        <w:rPr>
          <w:rFonts w:cs="Arial"/>
          <w:szCs w:val="19"/>
        </w:rPr>
        <w:t xml:space="preserve">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7A79E62" w14:textId="7AF0474F" w:rsidR="005B2DE9" w:rsidRDefault="005B2DE9" w:rsidP="005B2DE9">
      <w:pPr>
        <w:autoSpaceDE w:val="0"/>
        <w:autoSpaceDN w:val="0"/>
        <w:adjustRightInd w:val="0"/>
        <w:spacing w:before="120" w:after="120" w:line="288" w:lineRule="auto"/>
        <w:jc w:val="both"/>
        <w:rPr>
          <w:color w:val="000000"/>
        </w:rPr>
      </w:pPr>
      <w:moveToRangeStart w:id="1448" w:author="Andrea Bergmannová" w:date="2018-12-11T17:04:00Z" w:name="move532311185"/>
      <w:moveTo w:id="1449" w:author="Andrea Bergmannová" w:date="2018-12-11T17:04:00Z">
        <w:r w:rsidRPr="0073389C">
          <w:rPr>
            <w:b/>
            <w:i/>
            <w:color w:val="FF0000"/>
          </w:rPr>
          <w:t>Povinnosť prijímateľa:</w:t>
        </w:r>
        <w:r w:rsidRPr="0073389C">
          <w:rPr>
            <w:color w:val="FF0000"/>
          </w:rPr>
          <w:t xml:space="preserve"> </w:t>
        </w:r>
        <w:r>
          <w:t>P</w:t>
        </w:r>
        <w:r w:rsidRPr="0073389C">
          <w:t xml:space="preserve">rijímateľ je povinný </w:t>
        </w:r>
        <w:r w:rsidRPr="0073389C">
          <w:rPr>
            <w:i/>
          </w:rPr>
          <w:t xml:space="preserve">čestne </w:t>
        </w:r>
        <w:del w:id="1450" w:author="Andrea Bergmannová" w:date="2018-12-11T17:04:00Z">
          <w:r w:rsidRPr="0073389C" w:rsidDel="005B2DE9">
            <w:rPr>
              <w:i/>
            </w:rPr>
            <w:delText>pre</w:delText>
          </w:r>
        </w:del>
      </w:moveTo>
      <w:ins w:id="1451" w:author="Andrea Bergmannová" w:date="2018-12-11T17:04:00Z">
        <w:r>
          <w:rPr>
            <w:i/>
          </w:rPr>
          <w:t>vy</w:t>
        </w:r>
      </w:ins>
      <w:moveTo w:id="1452" w:author="Andrea Bergmannová" w:date="2018-12-11T17:04:00Z">
        <w:r w:rsidRPr="0073389C">
          <w:rPr>
            <w:i/>
          </w:rPr>
          <w:t>hlásiť</w:t>
        </w:r>
        <w:r w:rsidRPr="0073389C">
          <w:t xml:space="preserve"> (príloha č. 2</w:t>
        </w:r>
        <w:r>
          <w:t>8</w:t>
        </w:r>
        <w:r w:rsidRPr="0073389C">
          <w:t>), že v predmetnom VO nenastali skutočnosti, uvedené ako “</w:t>
        </w:r>
        <w:r w:rsidRPr="0073389C">
          <w:rPr>
            <w:b/>
          </w:rPr>
          <w:t>rizikové indikátory</w:t>
        </w:r>
        <w:r w:rsidRPr="0073389C">
          <w:t>” v tejto príručke resp. v MP CKO č. 13</w:t>
        </w:r>
        <w:r w:rsidRPr="008F2496">
          <w:rPr>
            <w:rFonts w:cs="Arial"/>
            <w:szCs w:val="19"/>
          </w:rPr>
          <w:t xml:space="preserve"> </w:t>
        </w:r>
        <w:r w:rsidRPr="008F2496">
          <w:t>k posudzovaniu konfliktu záujmov v procese verejného obstarávania</w:t>
        </w:r>
        <w:r w:rsidRPr="0073389C">
          <w:rPr>
            <w:color w:val="7030A0"/>
          </w:rPr>
          <w:t xml:space="preserve">. </w:t>
        </w:r>
        <w:r w:rsidRPr="0073389C">
          <w:rPr>
            <w:color w:val="000000"/>
          </w:rPr>
          <w:t xml:space="preserve">V tomto čestnom </w:t>
        </w:r>
        <w:del w:id="1453" w:author="Andrea Bergmannová" w:date="2018-12-11T17:04:00Z">
          <w:r w:rsidRPr="0073389C" w:rsidDel="005B2DE9">
            <w:rPr>
              <w:color w:val="000000"/>
            </w:rPr>
            <w:delText>pre</w:delText>
          </w:r>
        </w:del>
      </w:moveTo>
      <w:ins w:id="1454" w:author="Andrea Bergmannová" w:date="2018-12-11T17:04:00Z">
        <w:r>
          <w:rPr>
            <w:color w:val="000000"/>
          </w:rPr>
          <w:t>vy</w:t>
        </w:r>
      </w:ins>
      <w:moveTo w:id="1455" w:author="Andrea Bergmannová" w:date="2018-12-11T17:04:00Z">
        <w:r w:rsidRPr="0073389C">
          <w:rPr>
            <w:color w:val="000000"/>
          </w:rPr>
          <w:t xml:space="preserve">hlásení </w:t>
        </w:r>
        <w:del w:id="1456" w:author="Andrea Bergmannová" w:date="2018-12-11T17:04:00Z">
          <w:r w:rsidDel="005B2DE9">
            <w:rPr>
              <w:color w:val="000000"/>
            </w:rPr>
            <w:delText>P</w:delText>
          </w:r>
        </w:del>
      </w:moveTo>
      <w:ins w:id="1457" w:author="Andrea Bergmannová" w:date="2018-12-11T17:04:00Z">
        <w:r>
          <w:rPr>
            <w:color w:val="000000"/>
          </w:rPr>
          <w:t>p</w:t>
        </w:r>
      </w:ins>
      <w:moveTo w:id="1458" w:author="Andrea Bergmannová" w:date="2018-12-11T17:04:00Z">
        <w:r w:rsidRPr="0073389C">
          <w:rPr>
            <w:color w:val="000000"/>
          </w:rPr>
          <w:t xml:space="preserve">rijímateľ okrem iného </w:t>
        </w:r>
        <w:del w:id="1459" w:author="Andrea Bergmannová" w:date="2018-12-11T17:04:00Z">
          <w:r w:rsidRPr="0073389C" w:rsidDel="005B2DE9">
            <w:rPr>
              <w:color w:val="000000"/>
            </w:rPr>
            <w:delText>pre</w:delText>
          </w:r>
        </w:del>
      </w:moveTo>
      <w:ins w:id="1460" w:author="Andrea Bergmannová" w:date="2018-12-11T17:04:00Z">
        <w:r>
          <w:rPr>
            <w:color w:val="000000"/>
          </w:rPr>
          <w:t>vy</w:t>
        </w:r>
      </w:ins>
      <w:moveTo w:id="1461" w:author="Andrea Bergmannová" w:date="2018-12-11T17:04:00Z">
        <w:r w:rsidRPr="0073389C">
          <w:rPr>
            <w:color w:val="000000"/>
          </w:rPr>
          <w:t xml:space="preserve">hlasuje, že v prípade ak podľa jeho vedomostí, </w:t>
        </w:r>
        <w:del w:id="1462" w:author="Andrea Bergmannová" w:date="2018-12-11T17:05:00Z">
          <w:r w:rsidRPr="0073389C" w:rsidDel="005B2DE9">
            <w:rPr>
              <w:color w:val="000000"/>
            </w:rPr>
            <w:delText xml:space="preserve">resp. vedomostí </w:delText>
          </w:r>
          <w:r w:rsidDel="005B2DE9">
            <w:rPr>
              <w:color w:val="000000"/>
            </w:rPr>
            <w:delText>P</w:delText>
          </w:r>
          <w:r w:rsidRPr="0073389C" w:rsidDel="005B2DE9">
            <w:rPr>
              <w:color w:val="000000"/>
            </w:rPr>
            <w:delText xml:space="preserve">rijímateľa </w:delText>
          </w:r>
        </w:del>
        <w:r w:rsidRPr="0073389C">
          <w:rPr>
            <w:color w:val="000000"/>
          </w:rPr>
          <w:t xml:space="preserve">nastane v danom </w:t>
        </w:r>
        <w:del w:id="1463" w:author="Andrea Bergmannová" w:date="2018-12-11T17:05:00Z">
          <w:r w:rsidRPr="0073389C" w:rsidDel="005B2DE9">
            <w:rPr>
              <w:color w:val="000000"/>
            </w:rPr>
            <w:delText>projekte</w:delText>
          </w:r>
        </w:del>
      </w:moveTo>
      <w:ins w:id="1464" w:author="Andrea Bergmannová" w:date="2018-12-11T17:05:00Z">
        <w:r>
          <w:rPr>
            <w:color w:val="000000"/>
          </w:rPr>
          <w:t>verejnom obstarávaní/obstarávaní</w:t>
        </w:r>
      </w:ins>
      <w:moveTo w:id="1465" w:author="Andrea Bergmannová" w:date="2018-12-11T17:04:00Z">
        <w:r w:rsidRPr="0073389C">
          <w:rPr>
            <w:color w:val="000000"/>
          </w:rPr>
          <w:t xml:space="preserve"> konflikt záujmov, bude o uvedenej skutočnosti bezodkladne písomne informovať </w:t>
        </w:r>
        <w:r>
          <w:rPr>
            <w:color w:val="000000"/>
          </w:rPr>
          <w:t>P</w:t>
        </w:r>
        <w:r w:rsidRPr="0073389C">
          <w:rPr>
            <w:color w:val="000000"/>
          </w:rPr>
          <w:t xml:space="preserve">oskytovateľa. </w:t>
        </w:r>
      </w:moveTo>
    </w:p>
    <w:moveToRangeEnd w:id="1448"/>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14"/>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15"/>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 xml:space="preserve">(napr. </w:t>
            </w:r>
            <w:proofErr w:type="spellStart"/>
            <w:r w:rsidRPr="0073389C">
              <w:t>spolukonatelia</w:t>
            </w:r>
            <w:proofErr w:type="spellEnd"/>
            <w:r w:rsidRPr="0073389C">
              <w:t>/členovia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z dokumentácie k verejnému obstarávaniu nezistiteľné, ale často zistiteľné z dokumentácie projektu. Tieto osoby uchádzačov často vystupujú v stanovách, zápisniciach z valných </w:t>
            </w:r>
            <w:r w:rsidRPr="0073389C">
              <w:lastRenderedPageBreak/>
              <w:t>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lastRenderedPageBreak/>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16"/>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17"/>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spoločnosť, ktorá sa uchádza o účasť vo </w:t>
            </w:r>
            <w:proofErr w:type="spellStart"/>
            <w:r w:rsidRPr="0073389C">
              <w:t>VO</w:t>
            </w:r>
            <w:proofErr w:type="spellEnd"/>
            <w:r w:rsidRPr="0073389C">
              <w:t xml:space="preserve"> bola vytvorená tesne pred vyhlásením  VO, resp. bol upravený predmet jej podnikania</w:t>
            </w:r>
            <w:r w:rsidR="001325C0">
              <w:t>, alebo</w:t>
            </w:r>
          </w:p>
          <w:p w14:paraId="7A55D3F3" w14:textId="01A0967F" w:rsidR="009D7F63" w:rsidRPr="0073389C" w:rsidRDefault="009D7F63" w:rsidP="00151D4D">
            <w:pPr>
              <w:pStyle w:val="Odsekzoznamu"/>
              <w:numPr>
                <w:ilvl w:val="0"/>
                <w:numId w:val="45"/>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151D4D">
            <w:pPr>
              <w:pStyle w:val="Odsekzoznamu"/>
              <w:keepNext/>
              <w:keepLines/>
              <w:numPr>
                <w:ilvl w:val="0"/>
                <w:numId w:val="46"/>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151D4D">
            <w:pPr>
              <w:pStyle w:val="Odsekzoznamu"/>
              <w:keepNext/>
              <w:keepLines/>
              <w:numPr>
                <w:ilvl w:val="0"/>
                <w:numId w:val="46"/>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w:t>
            </w:r>
            <w:proofErr w:type="spellStart"/>
            <w:r w:rsidRPr="0073389C">
              <w:t>VO</w:t>
            </w:r>
            <w:proofErr w:type="spellEnd"/>
            <w:r w:rsidRPr="0073389C">
              <w:t xml:space="preserve">,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lastRenderedPageBreak/>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lastRenderedPageBreak/>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420411C3" w:rsidR="009D7F63" w:rsidRPr="0073389C" w:rsidDel="005B2DE9"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del w:id="1466" w:author="Andrea Bergmannová" w:date="2018-12-11T17:05:00Z"/>
        </w:rPr>
      </w:pPr>
      <w:del w:id="1467" w:author="Andrea Bergmannová" w:date="2018-12-11T17:05:00Z">
        <w:r w:rsidRPr="0073389C" w:rsidDel="005B2DE9">
          <w:rPr>
            <w:b/>
            <w:i/>
          </w:rPr>
          <w:delText>Dôležité upozornenie:</w:delText>
        </w:r>
        <w:r w:rsidRPr="0073389C" w:rsidDel="005B2DE9">
          <w:delText xml:space="preserve"> Upozorňujeme </w:delText>
        </w:r>
        <w:r w:rsidR="005F5EA3" w:rsidDel="005B2DE9">
          <w:delText>P</w:delText>
        </w:r>
        <w:r w:rsidRPr="0073389C" w:rsidDel="005B2DE9">
          <w:delText xml:space="preserve">rijímateľa, že je povinný sa oboznámiť s MP CKO č. 13 k posudzovaniu konfliktu záujmov v procese </w:delText>
        </w:r>
        <w:r w:rsidR="00567ACF" w:rsidDel="005B2DE9">
          <w:delText>VO</w:delText>
        </w:r>
        <w:r w:rsidRPr="0073389C" w:rsidDel="005B2DE9">
          <w:delText xml:space="preserve"> vrátane jeho príloh v aktuálnom znení. </w:delText>
        </w:r>
      </w:del>
    </w:p>
    <w:p w14:paraId="7A55D466" w14:textId="222EDE1D" w:rsidR="009D7F63" w:rsidDel="005B2DE9" w:rsidRDefault="009D7F63" w:rsidP="009D7F63">
      <w:pPr>
        <w:autoSpaceDE w:val="0"/>
        <w:autoSpaceDN w:val="0"/>
        <w:adjustRightInd w:val="0"/>
        <w:spacing w:before="120" w:after="120" w:line="288" w:lineRule="auto"/>
        <w:jc w:val="both"/>
        <w:rPr>
          <w:color w:val="000000"/>
        </w:rPr>
      </w:pPr>
      <w:moveFromRangeStart w:id="1468" w:author="Andrea Bergmannová" w:date="2018-12-11T17:04:00Z" w:name="move532311185"/>
      <w:moveFrom w:id="1469" w:author="Andrea Bergmannová" w:date="2018-12-11T17:04:00Z">
        <w:r w:rsidRPr="0073389C" w:rsidDel="005B2DE9">
          <w:rPr>
            <w:b/>
            <w:i/>
            <w:color w:val="FF0000"/>
          </w:rPr>
          <w:t>Povinnosť prijímateľa:</w:t>
        </w:r>
        <w:r w:rsidRPr="0073389C" w:rsidDel="005B2DE9">
          <w:rPr>
            <w:color w:val="FF0000"/>
          </w:rPr>
          <w:t xml:space="preserve"> </w:t>
        </w:r>
        <w:r w:rsidR="005F5EA3" w:rsidDel="005B2DE9">
          <w:t>P</w:t>
        </w:r>
        <w:r w:rsidRPr="0073389C" w:rsidDel="005B2DE9">
          <w:t xml:space="preserve">rijímateľ je povinný </w:t>
        </w:r>
        <w:r w:rsidRPr="0073389C" w:rsidDel="005B2DE9">
          <w:rPr>
            <w:i/>
          </w:rPr>
          <w:t>čestne prehlásiť</w:t>
        </w:r>
        <w:r w:rsidRPr="0073389C" w:rsidDel="005B2DE9">
          <w:t xml:space="preserve"> (príloha č. </w:t>
        </w:r>
        <w:r w:rsidR="001A6E82" w:rsidRPr="0073389C" w:rsidDel="005B2DE9">
          <w:t>2</w:t>
        </w:r>
        <w:r w:rsidR="001A6E82" w:rsidDel="005B2DE9">
          <w:t>8</w:t>
        </w:r>
        <w:r w:rsidRPr="0073389C" w:rsidDel="005B2DE9">
          <w:t>), že v predmetnom VO nenastali skutočnosti, uvedené ako “</w:t>
        </w:r>
        <w:r w:rsidRPr="0073389C" w:rsidDel="005B2DE9">
          <w:rPr>
            <w:b/>
          </w:rPr>
          <w:t>rizikové indikátory</w:t>
        </w:r>
        <w:r w:rsidRPr="0073389C" w:rsidDel="005B2DE9">
          <w:t>” v tejto príručke resp. v MP CKO č. 13</w:t>
        </w:r>
        <w:r w:rsidR="008F2496" w:rsidRPr="008F2496" w:rsidDel="005B2DE9">
          <w:rPr>
            <w:rFonts w:cs="Arial"/>
            <w:szCs w:val="19"/>
          </w:rPr>
          <w:t xml:space="preserve"> </w:t>
        </w:r>
        <w:r w:rsidR="008F2496" w:rsidRPr="008F2496" w:rsidDel="005B2DE9">
          <w:t>k posudzovaniu konfliktu záujmov v procese verejného obstarávania</w:t>
        </w:r>
        <w:r w:rsidRPr="0073389C" w:rsidDel="005B2DE9">
          <w:rPr>
            <w:color w:val="7030A0"/>
          </w:rPr>
          <w:t xml:space="preserve">. </w:t>
        </w:r>
        <w:r w:rsidRPr="0073389C" w:rsidDel="005B2DE9">
          <w:rPr>
            <w:color w:val="000000"/>
          </w:rPr>
          <w:t xml:space="preserve">V tomto čestnom prehlásení </w:t>
        </w:r>
        <w:r w:rsidR="005F5EA3" w:rsidDel="005B2DE9">
          <w:rPr>
            <w:color w:val="000000"/>
          </w:rPr>
          <w:t>P</w:t>
        </w:r>
        <w:r w:rsidR="00567ACF" w:rsidRPr="0073389C" w:rsidDel="005B2DE9">
          <w:rPr>
            <w:color w:val="000000"/>
          </w:rPr>
          <w:t xml:space="preserve">rijímateľ </w:t>
        </w:r>
        <w:r w:rsidRPr="0073389C" w:rsidDel="005B2DE9">
          <w:rPr>
            <w:color w:val="000000"/>
          </w:rPr>
          <w:t xml:space="preserve">okrem iného prehlasuje, že v prípade ak podľa jeho vedomostí, resp. vedomostí </w:t>
        </w:r>
        <w:r w:rsidR="005F5EA3" w:rsidDel="005B2DE9">
          <w:rPr>
            <w:color w:val="000000"/>
          </w:rPr>
          <w:t>P</w:t>
        </w:r>
        <w:r w:rsidRPr="0073389C" w:rsidDel="005B2DE9">
          <w:rPr>
            <w:color w:val="000000"/>
          </w:rPr>
          <w:t xml:space="preserve">rijímateľa nastane v danom projekte konflikt záujmov, bude o uvedenej skutočnosti bezodkladne písomne informovať </w:t>
        </w:r>
        <w:r w:rsidR="005F5EA3" w:rsidDel="005B2DE9">
          <w:rPr>
            <w:color w:val="000000"/>
          </w:rPr>
          <w:t>P</w:t>
        </w:r>
        <w:r w:rsidRPr="0073389C" w:rsidDel="005B2DE9">
          <w:rPr>
            <w:color w:val="000000"/>
          </w:rPr>
          <w:t xml:space="preserve">oskytovateľa. </w:t>
        </w:r>
      </w:moveFrom>
    </w:p>
    <w:moveFromRangeEnd w:id="1468"/>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1195CEDC" w14:textId="5C6843E5" w:rsidR="0040641A" w:rsidRPr="00E53156" w:rsidRDefault="0040641A" w:rsidP="00E53156">
      <w:pPr>
        <w:tabs>
          <w:tab w:val="left" w:pos="0"/>
        </w:tabs>
        <w:spacing w:after="200" w:line="276" w:lineRule="auto"/>
        <w:jc w:val="both"/>
      </w:pPr>
      <w:r>
        <w:t>Verejné obstarávanie tovarov, služieb, alebo stavebných prác na ktoré sa viažu  výdavky, ktoré spadajú pod  ZVV, sa počas implementácie projektu neoveruje. Ak sa RO dozvie, že došlo alebo mohlo dôjsť k porušeniu postupov týkajúcich sa verejného obstarávania</w:t>
      </w:r>
      <w:r w:rsidR="00F41EF2">
        <w:t xml:space="preserve"> (bez ohľadu na to, či ho vykonal prijímateľ alebo 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470" w:name="_Toc410907878"/>
      <w:bookmarkStart w:id="1471" w:name="_Toc440372888"/>
      <w:bookmarkStart w:id="1472" w:name="_Toc440636399"/>
      <w:r w:rsidRPr="0073389C">
        <w:rPr>
          <w:lang w:val="sk-SK"/>
        </w:rPr>
        <w:t>Informačný systém (ITMS2014+)</w:t>
      </w:r>
      <w:bookmarkEnd w:id="1470"/>
      <w:bookmarkEnd w:id="1471"/>
      <w:bookmarkEnd w:id="1472"/>
    </w:p>
    <w:p w14:paraId="7A55D469" w14:textId="7DD16733" w:rsidR="009D7F63" w:rsidRPr="0073389C" w:rsidRDefault="009D7F63" w:rsidP="009D7F63">
      <w:pPr>
        <w:spacing w:before="120" w:after="120" w:line="288" w:lineRule="auto"/>
        <w:jc w:val="both"/>
      </w:pPr>
      <w:r w:rsidRPr="0073389C">
        <w:t xml:space="preserve">ITMS2014+ – IT monitorovací systém pre štrukturálne fondy slúži na komplexné sledovanie priebehu realizácie projektov a stavu čerpania prostriedkov na úrovni jednotlivých EŠIF, operačných programov, </w:t>
      </w:r>
      <w:r w:rsidRPr="0073389C">
        <w:lastRenderedPageBreak/>
        <w:t>prioritných osí, špecifických cieľov a projektov. Zabezpečenie funkčnosti ITMS2014+ je plne v kompetencii C</w:t>
      </w:r>
      <w:r w:rsidR="00A672FF">
        <w:t>KO</w:t>
      </w:r>
      <w:r w:rsidRPr="0073389C">
        <w:t xml:space="preserve"> v spolupráci s Certifikačným orgánom a </w:t>
      </w:r>
      <w:proofErr w:type="spellStart"/>
      <w:r w:rsidRPr="0073389C">
        <w:t>DataCentrom</w:t>
      </w:r>
      <w:proofErr w:type="spellEnd"/>
      <w:r w:rsidRPr="0073389C">
        <w:t>.</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proofErr w:type="spellStart"/>
      <w:r w:rsidRPr="0073389C">
        <w:rPr>
          <w:rFonts w:cs="Arial"/>
          <w:szCs w:val="19"/>
          <w:lang w:val="sk-SK"/>
        </w:rPr>
        <w:t>reportovacia</w:t>
      </w:r>
      <w:proofErr w:type="spellEnd"/>
      <w:r w:rsidRPr="0073389C">
        <w:rPr>
          <w:rFonts w:cs="Arial"/>
          <w:szCs w:val="19"/>
          <w:lang w:val="sk-SK"/>
        </w:rPr>
        <w:t xml:space="preserve">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18"/>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w:t>
      </w:r>
      <w:proofErr w:type="spellStart"/>
      <w:r w:rsidRPr="0073389C">
        <w:t>DataCentrum</w:t>
      </w:r>
      <w:proofErr w:type="spellEnd"/>
      <w:r w:rsidRPr="0073389C">
        <w:t>,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473" w:name="_Toc440372889"/>
      <w:bookmarkStart w:id="1474" w:name="_Toc440636400"/>
      <w:r w:rsidRPr="0073389C">
        <w:rPr>
          <w:lang w:val="sk-SK"/>
        </w:rPr>
        <w:t>Informovanie a komunikácia</w:t>
      </w:r>
      <w:bookmarkEnd w:id="1473"/>
      <w:bookmarkEnd w:id="1474"/>
    </w:p>
    <w:p w14:paraId="7A55D477" w14:textId="026F3BCC"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9" w:history="1">
        <w:r w:rsidRPr="0073389C">
          <w:rPr>
            <w:rStyle w:val="Hypertextovprepojenie"/>
          </w:rPr>
          <w:t>www.opevs.eu</w:t>
        </w:r>
      </w:hyperlink>
      <w:r w:rsidR="00DF5D23" w:rsidRPr="0084082D">
        <w:rPr>
          <w:rStyle w:val="Hypertextovprepojenie"/>
          <w:color w:val="auto"/>
          <w:u w:val="none"/>
        </w:rPr>
        <w:t>,</w:t>
      </w:r>
      <w:r w:rsidR="005B7659" w:rsidRPr="0084082D">
        <w:rPr>
          <w:rStyle w:val="Hypertextovprepojenie"/>
          <w:color w:val="auto"/>
          <w:u w:val="none"/>
        </w:rPr>
        <w:t xml:space="preserve"> resp.</w:t>
      </w:r>
      <w:r w:rsidR="005B7659" w:rsidRPr="0084082D">
        <w:rPr>
          <w:rStyle w:val="Hypertextovprepojenie"/>
          <w:color w:val="auto"/>
        </w:rPr>
        <w:t xml:space="preserve"> </w:t>
      </w:r>
      <w:r w:rsidR="005B7659">
        <w:rPr>
          <w:rStyle w:val="Hypertextovprepojenie"/>
        </w:rPr>
        <w:t>www.reformuj.sk</w:t>
      </w:r>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lastRenderedPageBreak/>
        <w:t xml:space="preserve">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w:t>
      </w:r>
      <w:proofErr w:type="spellStart"/>
      <w:r w:rsidRPr="0073389C">
        <w:t>napr</w:t>
      </w:r>
      <w:proofErr w:type="spellEnd"/>
      <w:r w:rsidRPr="0073389C">
        <w:t>:</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w:t>
      </w:r>
      <w:r w:rsidRPr="0073389C">
        <w:lastRenderedPageBreak/>
        <w:t xml:space="preserve">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475" w:name="_Toc440372890"/>
      <w:bookmarkStart w:id="1476" w:name="_Toc440636401"/>
      <w:bookmarkStart w:id="1477" w:name="_Toc410907880"/>
      <w:r w:rsidRPr="0073389C">
        <w:rPr>
          <w:rFonts w:ascii="Arial" w:hAnsi="Arial"/>
          <w:lang w:val="sk-SK"/>
        </w:rPr>
        <w:lastRenderedPageBreak/>
        <w:t>Kontrola a overovanie oprávnenosti výdavkov</w:t>
      </w:r>
      <w:bookmarkEnd w:id="1475"/>
      <w:bookmarkEnd w:id="1476"/>
      <w:r w:rsidRPr="0073389C">
        <w:rPr>
          <w:rFonts w:ascii="Arial" w:hAnsi="Arial"/>
          <w:lang w:val="sk-SK"/>
        </w:rPr>
        <w:t xml:space="preserve"> </w:t>
      </w:r>
      <w:bookmarkEnd w:id="1477"/>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w:t>
      </w:r>
      <w:proofErr w:type="spellStart"/>
      <w:r w:rsidRPr="0073389C">
        <w:t>ŽoP</w:t>
      </w:r>
      <w:proofErr w:type="spellEnd"/>
      <w:r w:rsidRPr="0073389C">
        <w:t xml:space="preserve">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w:t>
      </w:r>
      <w:proofErr w:type="spellStart"/>
      <w:r w:rsidRPr="0073389C">
        <w:rPr>
          <w:rFonts w:ascii="Arial" w:hAnsi="Arial" w:cs="Arial"/>
          <w:color w:val="auto"/>
          <w:sz w:val="19"/>
          <w:szCs w:val="19"/>
          <w:lang w:val="sk-SK"/>
        </w:rPr>
        <w:t>t.j</w:t>
      </w:r>
      <w:proofErr w:type="spellEnd"/>
      <w:r w:rsidRPr="0073389C">
        <w:rPr>
          <w:rFonts w:ascii="Arial" w:hAnsi="Arial" w:cs="Arial"/>
          <w:color w:val="auto"/>
          <w:sz w:val="19"/>
          <w:szCs w:val="19"/>
          <w:lang w:val="sk-SK"/>
        </w:rPr>
        <w:t xml:space="preserve">.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1478" w:name="_Toc410907881"/>
      <w:bookmarkStart w:id="1479" w:name="_Toc440372891"/>
      <w:bookmarkStart w:id="1480" w:name="_Toc440636402"/>
      <w:r w:rsidRPr="0073389C">
        <w:rPr>
          <w:lang w:val="sk-SK"/>
        </w:rPr>
        <w:t xml:space="preserve">Administratívna </w:t>
      </w:r>
      <w:r w:rsidR="00F17DE9">
        <w:rPr>
          <w:lang w:val="sk-SK"/>
        </w:rPr>
        <w:t xml:space="preserve">finančná </w:t>
      </w:r>
      <w:r w:rsidRPr="0073389C">
        <w:rPr>
          <w:lang w:val="sk-SK"/>
        </w:rPr>
        <w:t>kontrola</w:t>
      </w:r>
      <w:bookmarkEnd w:id="1478"/>
      <w:bookmarkEnd w:id="1479"/>
      <w:bookmarkEnd w:id="1480"/>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w:t>
      </w:r>
      <w:proofErr w:type="spellStart"/>
      <w:r w:rsidRPr="0073389C">
        <w:t>ŽoP</w:t>
      </w:r>
      <w:proofErr w:type="spellEnd"/>
      <w:r w:rsidRPr="0073389C">
        <w:t xml:space="preserve"> </w:t>
      </w:r>
      <w:r w:rsidR="002D4DD9" w:rsidRPr="0073389C">
        <w:t>prijímateľa</w:t>
      </w:r>
      <w:r w:rsidRPr="0073389C">
        <w:t xml:space="preserve"> (vrátane relevantnej podpornej dokumentácie, ktorá tvorí prílohu </w:t>
      </w:r>
      <w:proofErr w:type="spellStart"/>
      <w:r w:rsidRPr="0073389C">
        <w:t>ŽoP</w:t>
      </w:r>
      <w:proofErr w:type="spellEnd"/>
      <w:r w:rsidRPr="0073389C">
        <w:t xml:space="preserve">)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w:t>
      </w:r>
      <w:proofErr w:type="spellStart"/>
      <w:r w:rsidRPr="0073389C">
        <w:t>ŽoP</w:t>
      </w:r>
      <w:proofErr w:type="spellEnd"/>
      <w:r w:rsidRPr="0073389C">
        <w:t xml:space="preserve"> overí, </w:t>
      </w:r>
      <w:proofErr w:type="spellStart"/>
      <w:r w:rsidRPr="0073389C">
        <w:t>či</w:t>
      </w:r>
      <w:proofErr w:type="spellEnd"/>
      <w:r w:rsidRPr="0073389C">
        <w:t xml:space="preserve"> vo </w:t>
      </w:r>
      <w:r w:rsidR="002D4DD9" w:rsidRPr="0073389C">
        <w:t>vzťahu</w:t>
      </w:r>
      <w:r w:rsidRPr="0073389C">
        <w:t xml:space="preserve"> k zmluve o NFP sú predmetné výdavky a ostatné </w:t>
      </w:r>
      <w:r w:rsidR="002D4DD9" w:rsidRPr="0073389C">
        <w:t>skutočnosti</w:t>
      </w:r>
      <w:r w:rsidRPr="0073389C">
        <w:t xml:space="preserve"> uvedené v </w:t>
      </w:r>
      <w:proofErr w:type="spellStart"/>
      <w:r w:rsidRPr="0073389C">
        <w:t>ŽoP</w:t>
      </w:r>
      <w:proofErr w:type="spellEnd"/>
      <w:r w:rsidRPr="0073389C">
        <w:t xml:space="preserve"> správne zaevidované vo všetkých relevantných poliach, kompletné, správne v zmysle S</w:t>
      </w:r>
      <w:r w:rsidR="00D32840">
        <w:t>FR</w:t>
      </w:r>
      <w:r w:rsidR="001038CE">
        <w:t xml:space="preserve"> </w:t>
      </w:r>
      <w:r w:rsidRPr="0073389C">
        <w:t xml:space="preserve">a </w:t>
      </w:r>
      <w:proofErr w:type="spellStart"/>
      <w:r w:rsidRPr="0073389C">
        <w:t>či</w:t>
      </w:r>
      <w:proofErr w:type="spellEnd"/>
      <w:r w:rsidRPr="0073389C">
        <w:t xml:space="preserve">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w:t>
      </w:r>
      <w:proofErr w:type="spellStart"/>
      <w:r w:rsidR="009D7F63" w:rsidRPr="0073389C">
        <w:t>t.j</w:t>
      </w:r>
      <w:proofErr w:type="spellEnd"/>
      <w:r w:rsidR="009D7F63" w:rsidRPr="0073389C">
        <w:t xml:space="preserve">.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w:t>
      </w:r>
      <w:proofErr w:type="spellStart"/>
      <w:r w:rsidR="009D7F63" w:rsidRPr="0073389C">
        <w:t>dodávateľsko</w:t>
      </w:r>
      <w:proofErr w:type="spellEnd"/>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07AF93BA"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A76D72B"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7A55D4AB" w14:textId="48188485"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168A634"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7A55D4AF" w14:textId="3F771C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7A55D4B0" w14:textId="337367DE"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7A55D4B1" w14:textId="362EA6E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7A55D4B2" w14:textId="1D0835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A55D4B3" w14:textId="4069514A"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w:t>
      </w:r>
      <w:proofErr w:type="spellStart"/>
      <w:r w:rsidRPr="0073389C">
        <w:t>ŽoP</w:t>
      </w:r>
      <w:proofErr w:type="spellEnd"/>
      <w:r w:rsidRPr="0073389C">
        <w:t xml:space="preserve"> musia </w:t>
      </w:r>
      <w:r w:rsidR="00D62B87" w:rsidRPr="0073389C">
        <w:t>spĺňať</w:t>
      </w:r>
      <w:r w:rsidRPr="0073389C">
        <w:t xml:space="preserve">̌ najmä tieto podmienky: </w:t>
      </w:r>
    </w:p>
    <w:p w14:paraId="7A55D4B4" w14:textId="3A9479C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A55D4B5" w14:textId="64203A0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w:t>
      </w:r>
      <w:proofErr w:type="spellStart"/>
      <w:r w:rsidRPr="0073389C">
        <w:t>minimis</w:t>
      </w:r>
      <w:proofErr w:type="spellEnd"/>
      <w:r w:rsidRPr="0073389C">
        <w:t xml:space="preserve">,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7A55D4B6" w14:textId="7933EC6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7A55D4B7" w14:textId="09EB45A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w:t>
      </w:r>
      <w:proofErr w:type="spellStart"/>
      <w:r w:rsidRPr="0073389C">
        <w:t>t.j</w:t>
      </w:r>
      <w:proofErr w:type="spellEnd"/>
      <w:r w:rsidRPr="0073389C">
        <w:t xml:space="preserve">. zodpovedá obvyklým cenám v danom mieste a </w:t>
      </w:r>
      <w:r w:rsidR="00D62B87" w:rsidRPr="0073389C">
        <w:t>čase</w:t>
      </w:r>
      <w:r w:rsidRPr="0073389C">
        <w:t xml:space="preserve"> a zodpovedá potrebám projektu;</w:t>
      </w:r>
    </w:p>
    <w:p w14:paraId="7A55D4B8" w14:textId="6808225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574DC727" w14:textId="36EAA519"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71A3DC03"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musí byť kontrola celej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1481" w:name="_Toc410907882"/>
      <w:bookmarkStart w:id="1482" w:name="_Toc440372892"/>
      <w:bookmarkStart w:id="1483" w:name="_Toc440636403"/>
      <w:r>
        <w:rPr>
          <w:lang w:val="sk-SK"/>
        </w:rPr>
        <w:t>Finančná k</w:t>
      </w:r>
      <w:r w:rsidR="009D7F63" w:rsidRPr="0073389C">
        <w:rPr>
          <w:lang w:val="sk-SK"/>
        </w:rPr>
        <w:t>ontrola na mieste</w:t>
      </w:r>
      <w:bookmarkEnd w:id="1481"/>
      <w:bookmarkEnd w:id="1482"/>
      <w:bookmarkEnd w:id="1483"/>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w:t>
      </w:r>
      <w:proofErr w:type="spellStart"/>
      <w:r w:rsidR="00614746">
        <w:rPr>
          <w:rFonts w:ascii="Arial" w:hAnsi="Arial" w:cs="Arial"/>
          <w:sz w:val="19"/>
          <w:szCs w:val="19"/>
          <w:lang w:val="sk-SK"/>
        </w:rPr>
        <w:t>FKnM</w:t>
      </w:r>
      <w:proofErr w:type="spellEnd"/>
      <w:r w:rsidR="00614746">
        <w:rPr>
          <w:rFonts w:ascii="Arial" w:hAnsi="Arial" w:cs="Arial"/>
          <w:sz w:val="19"/>
          <w:szCs w:val="19"/>
          <w:lang w:val="sk-SK"/>
        </w:rPr>
        <w:t>“)</w:t>
      </w:r>
      <w:r w:rsidR="004D412F">
        <w:rPr>
          <w:rFonts w:ascii="Arial" w:hAnsi="Arial" w:cs="Arial"/>
          <w:sz w:val="19"/>
          <w:szCs w:val="19"/>
          <w:lang w:val="sk-SK"/>
        </w:rPr>
        <w:t xml:space="preserve"> </w:t>
      </w:r>
      <w:r w:rsidRPr="0073389C">
        <w:rPr>
          <w:rFonts w:ascii="Arial" w:hAnsi="Arial" w:cs="Arial"/>
          <w:sz w:val="19"/>
          <w:szCs w:val="19"/>
          <w:lang w:val="sk-SK"/>
        </w:rPr>
        <w:t xml:space="preserve">je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 xml:space="preserve">súlad s podmienkami štátnej pomoci/pomoci de </w:t>
      </w:r>
      <w:proofErr w:type="spellStart"/>
      <w:r w:rsidRPr="008C4A60">
        <w:rPr>
          <w:color w:val="000000"/>
          <w:sz w:val="18"/>
          <w:szCs w:val="18"/>
        </w:rPr>
        <w:t>minimis</w:t>
      </w:r>
      <w:proofErr w:type="spellEnd"/>
      <w:r w:rsidRPr="008C4A60">
        <w:rPr>
          <w:color w:val="000000"/>
          <w:sz w:val="18"/>
          <w:szCs w:val="18"/>
        </w:rPr>
        <w:t xml:space="preserve"> a požiadavka na udržateľný rozvoj, rovnosť príležitostí a nediskrimináciu;</w:t>
      </w:r>
    </w:p>
    <w:p w14:paraId="1177FEAD"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2244BF">
      <w:pPr>
        <w:pStyle w:val="Default"/>
        <w:numPr>
          <w:ilvl w:val="1"/>
          <w:numId w:val="100"/>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w:t>
      </w:r>
      <w:proofErr w:type="spellStart"/>
      <w:r w:rsidR="009D7F63" w:rsidRPr="0073389C">
        <w:rPr>
          <w:rFonts w:ascii="Arial" w:hAnsi="Arial" w:cs="Arial"/>
          <w:sz w:val="19"/>
          <w:szCs w:val="19"/>
          <w:lang w:val="sk-SK"/>
        </w:rPr>
        <w:t>t.j</w:t>
      </w:r>
      <w:proofErr w:type="spellEnd"/>
      <w:r w:rsidR="009D7F63" w:rsidRPr="0073389C">
        <w:rPr>
          <w:rFonts w:ascii="Arial" w:hAnsi="Arial" w:cs="Arial"/>
          <w:sz w:val="19"/>
          <w:szCs w:val="19"/>
          <w:lang w:val="sk-SK"/>
        </w:rPr>
        <w:t>.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1BD7E4CD"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del w:id="1484" w:author="Lucia Kubandová" w:date="2018-12-12T12:12:00Z">
        <w:r w:rsidR="009D7F63" w:rsidRPr="0073389C" w:rsidDel="00C57DC5">
          <w:rPr>
            <w:rFonts w:ascii="Arial" w:hAnsi="Arial" w:cs="Arial"/>
            <w:sz w:val="19"/>
            <w:szCs w:val="19"/>
            <w:lang w:val="sk-SK"/>
          </w:rPr>
          <w:delText xml:space="preserve">najmenej </w:delText>
        </w:r>
      </w:del>
      <w:ins w:id="1485" w:author="Lucia Kubandová" w:date="2018-12-12T12:12:00Z">
        <w:r w:rsidR="00C57DC5">
          <w:rPr>
            <w:rFonts w:ascii="Arial" w:hAnsi="Arial" w:cs="Arial"/>
            <w:sz w:val="19"/>
            <w:szCs w:val="19"/>
            <w:lang w:val="sk-SK"/>
          </w:rPr>
          <w:t>spravidla</w:t>
        </w:r>
        <w:r w:rsidR="00C57DC5" w:rsidRPr="0073389C">
          <w:rPr>
            <w:rFonts w:ascii="Arial" w:hAnsi="Arial" w:cs="Arial"/>
            <w:sz w:val="19"/>
            <w:szCs w:val="19"/>
            <w:lang w:val="sk-SK"/>
          </w:rPr>
          <w:t xml:space="preserve"> </w:t>
        </w:r>
      </w:ins>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w:t>
      </w:r>
      <w:proofErr w:type="spellStart"/>
      <w:r w:rsidRPr="0073389C">
        <w:rPr>
          <w:rFonts w:cs="Arial"/>
          <w:szCs w:val="19"/>
          <w:lang w:val="sk-SK"/>
        </w:rPr>
        <w:t>ŽoP</w:t>
      </w:r>
      <w:proofErr w:type="spellEnd"/>
      <w:r w:rsidRPr="0073389C">
        <w:rPr>
          <w:rFonts w:cs="Arial"/>
          <w:szCs w:val="19"/>
          <w:lang w:val="sk-SK"/>
        </w:rPr>
        <w:t xml:space="preserve">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w:t>
      </w:r>
      <w:proofErr w:type="spellStart"/>
      <w:r w:rsidR="00E12851">
        <w:rPr>
          <w:rFonts w:cs="Arial"/>
          <w:szCs w:val="19"/>
          <w:lang w:val="sk-SK"/>
        </w:rPr>
        <w:t>ide</w:t>
      </w:r>
      <w:r w:rsidRPr="0073389C">
        <w:rPr>
          <w:rFonts w:cs="Arial"/>
          <w:szCs w:val="19"/>
          <w:lang w:val="sk-SK"/>
        </w:rPr>
        <w:t>o</w:t>
      </w:r>
      <w:proofErr w:type="spellEnd"/>
      <w:r w:rsidRPr="0073389C">
        <w:rPr>
          <w:rFonts w:cs="Arial"/>
          <w:szCs w:val="19"/>
          <w:lang w:val="sk-SK"/>
        </w:rPr>
        <w:t xml:space="preserve">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poskytnutia štátnej pomoci/pomoci de </w:t>
      </w:r>
      <w:proofErr w:type="spellStart"/>
      <w:r w:rsidRPr="0073389C">
        <w:rPr>
          <w:rFonts w:cs="Arial"/>
          <w:szCs w:val="19"/>
          <w:lang w:val="sk-SK"/>
        </w:rPr>
        <w:t>minimis</w:t>
      </w:r>
      <w:proofErr w:type="spellEnd"/>
      <w:r w:rsidRPr="0073389C">
        <w:rPr>
          <w:rFonts w:cs="Arial"/>
          <w:szCs w:val="19"/>
          <w:lang w:val="sk-SK"/>
        </w:rPr>
        <w:t>;</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64700A71"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w:t>
      </w:r>
      <w:del w:id="1486" w:author="Lucia Kubandová" w:date="2018-12-12T12:12:00Z">
        <w:r w:rsidRPr="00771817" w:rsidDel="00C57DC5">
          <w:rPr>
            <w:rFonts w:cs="Arial"/>
            <w:color w:val="auto"/>
            <w:szCs w:val="19"/>
            <w:lang w:val="sk-SK"/>
          </w:rPr>
          <w:delText xml:space="preserve">t.j. </w:delText>
        </w:r>
      </w:del>
      <w:r w:rsidRPr="00771817">
        <w:rPr>
          <w:rFonts w:cs="Arial"/>
          <w:color w:val="auto"/>
          <w:szCs w:val="19"/>
          <w:lang w:val="sk-SK"/>
        </w:rPr>
        <w:t>v prípade existencie partnerov prijímateľa</w:t>
      </w:r>
      <w:ins w:id="1487" w:author="Lucia Kubandová" w:date="2018-12-12T12:12:00Z">
        <w:r w:rsidR="00C57DC5">
          <w:rPr>
            <w:rFonts w:cs="Arial"/>
            <w:color w:val="auto"/>
            <w:szCs w:val="19"/>
            <w:lang w:val="sk-SK"/>
          </w:rPr>
          <w:t xml:space="preserve"> môže</w:t>
        </w:r>
      </w:ins>
      <w:r w:rsidRPr="00771817">
        <w:rPr>
          <w:rFonts w:cs="Arial"/>
          <w:color w:val="auto"/>
          <w:szCs w:val="19"/>
          <w:lang w:val="sk-SK"/>
        </w:rPr>
        <w:t xml:space="preserve"> </w:t>
      </w:r>
      <w:del w:id="1488" w:author="Lucia Kubandová" w:date="2018-12-12T12:12:00Z">
        <w:r w:rsidRPr="00771817" w:rsidDel="00C57DC5">
          <w:rPr>
            <w:rFonts w:cs="Arial"/>
            <w:color w:val="auto"/>
            <w:szCs w:val="19"/>
            <w:lang w:val="sk-SK"/>
          </w:rPr>
          <w:delText>je</w:delText>
        </w:r>
      </w:del>
      <w:r w:rsidRPr="00771817">
        <w:rPr>
          <w:rFonts w:cs="Arial"/>
          <w:color w:val="auto"/>
          <w:szCs w:val="19"/>
          <w:lang w:val="sk-SK"/>
        </w:rPr>
        <w:t xml:space="preserve"> poskytovateľ </w:t>
      </w:r>
      <w:del w:id="1489" w:author="Lucia Kubandová" w:date="2018-12-12T12:12:00Z">
        <w:r w:rsidRPr="00771817" w:rsidDel="00C57DC5">
          <w:rPr>
            <w:rFonts w:cs="Arial"/>
            <w:color w:val="auto"/>
            <w:szCs w:val="19"/>
            <w:lang w:val="sk-SK"/>
          </w:rPr>
          <w:delText xml:space="preserve">povinný </w:delText>
        </w:r>
      </w:del>
      <w:r w:rsidRPr="00771817">
        <w:rPr>
          <w:rFonts w:cs="Arial"/>
          <w:color w:val="auto"/>
          <w:szCs w:val="19"/>
          <w:lang w:val="sk-SK"/>
        </w:rPr>
        <w:t xml:space="preserve">vykonať </w:t>
      </w:r>
      <w:del w:id="1490" w:author="Lucia Kubandová" w:date="2018-12-12T12:13:00Z">
        <w:r w:rsidRPr="00771817" w:rsidDel="00C57DC5">
          <w:rPr>
            <w:rFonts w:cs="Arial"/>
            <w:color w:val="auto"/>
            <w:szCs w:val="19"/>
            <w:lang w:val="sk-SK"/>
          </w:rPr>
          <w:delText xml:space="preserve">predmetnú </w:delText>
        </w:r>
      </w:del>
      <w:r w:rsidRPr="00771817">
        <w:rPr>
          <w:rFonts w:cs="Arial"/>
          <w:color w:val="auto"/>
          <w:szCs w:val="19"/>
          <w:lang w:val="sk-SK"/>
        </w:rPr>
        <w:t xml:space="preserve">kontrolu </w:t>
      </w:r>
      <w:ins w:id="1491" w:author="Lucia Kubandová" w:date="2018-12-12T12:13:00Z">
        <w:r w:rsidR="00C57DC5">
          <w:rPr>
            <w:rFonts w:cs="Arial"/>
            <w:color w:val="auto"/>
            <w:szCs w:val="19"/>
            <w:lang w:val="sk-SK"/>
          </w:rPr>
          <w:t>aj na vzorke.</w:t>
        </w:r>
        <w:r w:rsidR="00C57DC5" w:rsidRPr="00771817" w:rsidDel="00C57DC5">
          <w:rPr>
            <w:rFonts w:cs="Arial"/>
            <w:color w:val="auto"/>
            <w:szCs w:val="19"/>
            <w:lang w:val="sk-SK"/>
          </w:rPr>
          <w:t xml:space="preserve"> </w:t>
        </w:r>
      </w:ins>
      <w:del w:id="1492" w:author="Lucia Kubandová" w:date="2018-12-12T12:13:00Z">
        <w:r w:rsidRPr="00771817" w:rsidDel="00C57DC5">
          <w:rPr>
            <w:rFonts w:cs="Arial"/>
            <w:color w:val="auto"/>
            <w:szCs w:val="19"/>
            <w:lang w:val="sk-SK"/>
          </w:rPr>
          <w:delText xml:space="preserve">u každého z nich, </w:delText>
        </w:r>
        <w:r w:rsidRPr="00771817" w:rsidDel="00C57DC5">
          <w:rPr>
            <w:color w:val="auto"/>
            <w:lang w:val="sk-SK"/>
          </w:rPr>
          <w:delText>v závislosti od cieľov a zamerania finančnej kontroly projektu na mieste.</w:delText>
        </w:r>
      </w:del>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493"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1494" w:name="_Toc440372893"/>
      <w:bookmarkStart w:id="1495" w:name="_Toc440636404"/>
      <w:r w:rsidRPr="0073389C">
        <w:rPr>
          <w:rFonts w:ascii="Arial" w:hAnsi="Arial"/>
          <w:lang w:val="sk-SK"/>
        </w:rPr>
        <w:lastRenderedPageBreak/>
        <w:t>Pr</w:t>
      </w:r>
      <w:r>
        <w:rPr>
          <w:rFonts w:ascii="Arial" w:hAnsi="Arial"/>
          <w:lang w:val="sk-SK"/>
        </w:rPr>
        <w:t>echodné a záverečné ustanovenia</w:t>
      </w:r>
      <w:bookmarkEnd w:id="1494"/>
      <w:bookmarkEnd w:id="1495"/>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w:t>
      </w:r>
      <w:proofErr w:type="spellStart"/>
      <w:r w:rsidRPr="008A2C57">
        <w:rPr>
          <w:rFonts w:cs="Arial"/>
          <w:szCs w:val="19"/>
          <w:lang w:eastAsia="sk-SK"/>
        </w:rPr>
        <w:t>t.j</w:t>
      </w:r>
      <w:proofErr w:type="spellEnd"/>
      <w:r w:rsidRPr="008A2C57">
        <w:rPr>
          <w:rFonts w:cs="Arial"/>
          <w:szCs w:val="19"/>
          <w:lang w:eastAsia="sk-SK"/>
        </w:rPr>
        <w:t xml:space="preserve">.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w:t>
      </w:r>
      <w:proofErr w:type="spellStart"/>
      <w:r w:rsidR="002300CB" w:rsidRPr="008A2C57">
        <w:rPr>
          <w:rFonts w:cs="Arial"/>
          <w:szCs w:val="19"/>
          <w:lang w:eastAsia="sk-SK"/>
        </w:rPr>
        <w:t>zákazok</w:t>
      </w:r>
      <w:proofErr w:type="spellEnd"/>
      <w:r w:rsidR="002300CB" w:rsidRPr="008A2C57">
        <w:rPr>
          <w:rFonts w:cs="Arial"/>
          <w:szCs w:val="19"/>
          <w:lang w:eastAsia="sk-SK"/>
        </w:rPr>
        <w:t xml:space="preserve">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proofErr w:type="spellStart"/>
      <w:r w:rsidR="00374862" w:rsidRPr="008A2C57">
        <w:rPr>
          <w:szCs w:val="19"/>
        </w:rPr>
        <w:t>t.j</w:t>
      </w:r>
      <w:proofErr w:type="spellEnd"/>
      <w:r w:rsidR="00374862" w:rsidRPr="008A2C57">
        <w:rPr>
          <w:szCs w:val="19"/>
        </w:rPr>
        <w:t>. na postup zadávania zákazky začatý po 17.04.2016</w:t>
      </w:r>
      <w:r w:rsidR="002300CB" w:rsidRPr="008A2C57">
        <w:rPr>
          <w:szCs w:val="19"/>
        </w:rPr>
        <w:t>)</w:t>
      </w:r>
      <w:r w:rsidR="00374862" w:rsidRPr="008A2C57">
        <w:rPr>
          <w:szCs w:val="19"/>
        </w:rPr>
        <w:t xml:space="preserve">. Pokiaľ bol postup zadávania zákazky začatý do 17.04.2016 vrátane, v súlade s § 187 zákona č. 343/2015 Z. z. o verejnom obstarávaní a o zmene a doplnení niektorých zákonov sa VO dokončí podľa zákona č.  25/2006 Z. z., </w:t>
      </w:r>
      <w:proofErr w:type="spellStart"/>
      <w:r w:rsidR="00374862" w:rsidRPr="008A2C57">
        <w:rPr>
          <w:szCs w:val="19"/>
        </w:rPr>
        <w:t>t.j</w:t>
      </w:r>
      <w:proofErr w:type="spellEnd"/>
      <w:r w:rsidR="00374862" w:rsidRPr="008A2C57">
        <w:rPr>
          <w:szCs w:val="19"/>
        </w:rPr>
        <w:t>.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1496" w:name="_Toc440372894"/>
      <w:bookmarkStart w:id="1497" w:name="_Toc440636405"/>
      <w:r w:rsidRPr="0073389C">
        <w:rPr>
          <w:rFonts w:ascii="Arial" w:hAnsi="Arial"/>
          <w:lang w:val="sk-SK"/>
        </w:rPr>
        <w:lastRenderedPageBreak/>
        <w:t>Prílohy</w:t>
      </w:r>
      <w:bookmarkEnd w:id="1493"/>
      <w:bookmarkEnd w:id="1496"/>
      <w:bookmarkEnd w:id="1497"/>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w:t>
      </w:r>
      <w:proofErr w:type="spellStart"/>
      <w:r w:rsidRPr="002255EE">
        <w:rPr>
          <w:rFonts w:ascii="Arial" w:hAnsi="Arial" w:cs="Arial"/>
          <w:sz w:val="19"/>
          <w:szCs w:val="19"/>
          <w:lang w:val="sk-SK"/>
        </w:rPr>
        <w:t>ŽoP</w:t>
      </w:r>
      <w:proofErr w:type="spellEnd"/>
      <w:r w:rsidRPr="002255EE">
        <w:rPr>
          <w:rFonts w:ascii="Arial" w:hAnsi="Arial" w:cs="Arial"/>
          <w:sz w:val="19"/>
          <w:szCs w:val="19"/>
          <w:lang w:val="sk-SK"/>
        </w:rPr>
        <w:t xml:space="preserve">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w:t>
      </w:r>
      <w:proofErr w:type="spellStart"/>
      <w:r w:rsidR="009D7F63" w:rsidRPr="002255EE">
        <w:rPr>
          <w:rFonts w:ascii="Arial" w:hAnsi="Arial" w:cs="Arial"/>
          <w:sz w:val="19"/>
          <w:szCs w:val="19"/>
          <w:lang w:val="sk-SK"/>
        </w:rPr>
        <w:t>ŽoP</w:t>
      </w:r>
      <w:proofErr w:type="spellEnd"/>
      <w:r w:rsidR="009D7F63" w:rsidRPr="002255EE">
        <w:rPr>
          <w:rFonts w:ascii="Arial" w:hAnsi="Arial" w:cs="Arial"/>
          <w:sz w:val="19"/>
          <w:szCs w:val="19"/>
          <w:lang w:val="sk-SK"/>
        </w:rPr>
        <w:t>)</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w:t>
      </w:r>
      <w:proofErr w:type="spellStart"/>
      <w:r w:rsidR="00F2335A">
        <w:rPr>
          <w:rFonts w:ascii="Arial" w:hAnsi="Arial" w:cs="Arial"/>
          <w:sz w:val="19"/>
          <w:szCs w:val="19"/>
          <w:lang w:val="sk-SK"/>
        </w:rPr>
        <w:t>ŽoP</w:t>
      </w:r>
      <w:proofErr w:type="spellEnd"/>
    </w:p>
    <w:p w14:paraId="7A55D510" w14:textId="0445C76E" w:rsidR="009D7F63" w:rsidRPr="002255EE" w:rsidRDefault="000A3901" w:rsidP="002244BF">
      <w:pPr>
        <w:pStyle w:val="Default"/>
        <w:numPr>
          <w:ilvl w:val="0"/>
          <w:numId w:val="94"/>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xml:space="preserve"> Plán predkladania </w:t>
      </w:r>
      <w:proofErr w:type="spellStart"/>
      <w:r>
        <w:rPr>
          <w:rFonts w:ascii="Arial" w:hAnsi="Arial" w:cs="Arial"/>
          <w:sz w:val="19"/>
          <w:szCs w:val="19"/>
          <w:lang w:val="sk-SK"/>
        </w:rPr>
        <w:t>ŽoP</w:t>
      </w:r>
      <w:proofErr w:type="spellEnd"/>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2244BF">
      <w:pPr>
        <w:pStyle w:val="Default"/>
        <w:numPr>
          <w:ilvl w:val="0"/>
          <w:numId w:val="95"/>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23049A85" w:rsidR="005979B7" w:rsidRDefault="00EF4612" w:rsidP="00EF4612">
      <w:pPr>
        <w:pStyle w:val="Default"/>
        <w:numPr>
          <w:ilvl w:val="0"/>
          <w:numId w:val="95"/>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41C590A" w14:textId="21E47BF6"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400505AB" w:rsidR="00AE2E88" w:rsidRDefault="00A161AA"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68C4C742" w14:textId="268D41BE" w:rsidR="00200264" w:rsidRPr="009B14A0" w:rsidRDefault="00200264"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headerReference w:type="even" r:id="rId30"/>
      <w:headerReference w:type="default" r:id="rId31"/>
      <w:footerReference w:type="even" r:id="rId32"/>
      <w:footerReference w:type="default" r:id="rId33"/>
      <w:headerReference w:type="first" r:id="rId34"/>
      <w:footerReference w:type="first" r:id="rId35"/>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61374" w14:textId="77777777" w:rsidR="00D05982" w:rsidRDefault="00D05982">
      <w:r>
        <w:separator/>
      </w:r>
    </w:p>
    <w:p w14:paraId="1AE4FB1F" w14:textId="77777777" w:rsidR="00D05982" w:rsidRDefault="00D05982"/>
  </w:endnote>
  <w:endnote w:type="continuationSeparator" w:id="0">
    <w:p w14:paraId="7481451D" w14:textId="77777777" w:rsidR="00D05982" w:rsidRDefault="00D05982">
      <w:r>
        <w:continuationSeparator/>
      </w:r>
    </w:p>
    <w:p w14:paraId="1E4556A2" w14:textId="77777777" w:rsidR="00D05982" w:rsidRDefault="00D05982"/>
  </w:endnote>
  <w:endnote w:type="continuationNotice" w:id="1">
    <w:p w14:paraId="1644A127" w14:textId="77777777" w:rsidR="00D05982" w:rsidRDefault="00D059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EUAlbertina">
    <w:altName w:val="Arial"/>
    <w:panose1 w:val="00000000000000000000"/>
    <w:charset w:val="00"/>
    <w:family w:val="swiss"/>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600313" w:rsidRDefault="0060031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600313" w:rsidRDefault="00600313">
    <w:pPr>
      <w:pStyle w:val="Pta"/>
      <w:jc w:val="right"/>
    </w:pPr>
    <w:r>
      <w:fldChar w:fldCharType="begin"/>
    </w:r>
    <w:r>
      <w:instrText xml:space="preserve"> PAGE   \* MERGEFORMAT </w:instrText>
    </w:r>
    <w:r>
      <w:fldChar w:fldCharType="separate"/>
    </w:r>
    <w:r w:rsidR="00306336">
      <w:rPr>
        <w:noProof/>
      </w:rPr>
      <w:t>94</w:t>
    </w:r>
    <w:r>
      <w:rPr>
        <w:noProof/>
      </w:rPr>
      <w:fldChar w:fldCharType="end"/>
    </w:r>
  </w:p>
  <w:p w14:paraId="5596B515" w14:textId="77777777" w:rsidR="00600313" w:rsidRPr="003530AF" w:rsidRDefault="00600313"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600313" w:rsidRDefault="00600313">
        <w:pPr>
          <w:pStyle w:val="Pta"/>
          <w:jc w:val="right"/>
        </w:pPr>
        <w:r>
          <w:fldChar w:fldCharType="begin"/>
        </w:r>
        <w:r>
          <w:instrText>PAGE   \* MERGEFORMAT</w:instrText>
        </w:r>
        <w:r>
          <w:fldChar w:fldCharType="separate"/>
        </w:r>
        <w:r w:rsidR="000D7BDD" w:rsidRPr="000D7BDD">
          <w:rPr>
            <w:noProof/>
            <w:lang w:val="sk-SK"/>
          </w:rPr>
          <w:t>1</w:t>
        </w:r>
        <w:r>
          <w:fldChar w:fldCharType="end"/>
        </w:r>
      </w:p>
    </w:sdtContent>
  </w:sdt>
  <w:p w14:paraId="3B48FDCA" w14:textId="77777777" w:rsidR="00600313" w:rsidRDefault="0060031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71B6E4" w14:textId="77777777" w:rsidR="00D05982" w:rsidRDefault="00D05982">
      <w:r>
        <w:separator/>
      </w:r>
    </w:p>
    <w:p w14:paraId="7382146E" w14:textId="77777777" w:rsidR="00D05982" w:rsidRDefault="00D05982"/>
  </w:footnote>
  <w:footnote w:type="continuationSeparator" w:id="0">
    <w:p w14:paraId="76EC6CE8" w14:textId="77777777" w:rsidR="00D05982" w:rsidRDefault="00D05982">
      <w:r>
        <w:continuationSeparator/>
      </w:r>
    </w:p>
    <w:p w14:paraId="671AFA6A" w14:textId="77777777" w:rsidR="00D05982" w:rsidRDefault="00D05982"/>
  </w:footnote>
  <w:footnote w:type="continuationNotice" w:id="1">
    <w:p w14:paraId="1DA5B8D5" w14:textId="77777777" w:rsidR="00D05982" w:rsidRDefault="00D05982"/>
  </w:footnote>
  <w:footnote w:id="2">
    <w:p w14:paraId="7A55D546" w14:textId="77777777" w:rsidR="00600313" w:rsidRPr="009D7F63" w:rsidRDefault="00600313"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600313" w:rsidRPr="009D7F63" w:rsidRDefault="00600313"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proofErr w:type="spellStart"/>
      <w:r w:rsidRPr="009D7F63">
        <w:rPr>
          <w:rFonts w:cs="Arial"/>
          <w:szCs w:val="16"/>
        </w:rPr>
        <w:t>mluvy</w:t>
      </w:r>
      <w:proofErr w:type="spellEnd"/>
      <w:r w:rsidRPr="009D7F63">
        <w:rPr>
          <w:rFonts w:cs="Arial"/>
          <w:szCs w:val="16"/>
        </w:rPr>
        <w:t xml:space="preserve"> o NFP</w:t>
      </w:r>
    </w:p>
  </w:footnote>
  <w:footnote w:id="4">
    <w:p w14:paraId="7A55D548" w14:textId="77777777" w:rsidR="00600313" w:rsidRPr="009D7F63" w:rsidRDefault="00600313"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w:t>
      </w:r>
      <w:proofErr w:type="spellStart"/>
      <w:r w:rsidRPr="009D7F63">
        <w:rPr>
          <w:rFonts w:cs="Arial"/>
          <w:szCs w:val="16"/>
        </w:rPr>
        <w:t>minimis</w:t>
      </w:r>
      <w:proofErr w:type="spellEnd"/>
    </w:p>
  </w:footnote>
  <w:footnote w:id="5">
    <w:p w14:paraId="7A55D549" w14:textId="77777777" w:rsidR="00600313" w:rsidRPr="009D7F63" w:rsidRDefault="00600313"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6">
    <w:p w14:paraId="440A1364" w14:textId="5D093E76" w:rsidR="00600313" w:rsidRPr="003911A6" w:rsidRDefault="00600313">
      <w:pPr>
        <w:pStyle w:val="Textpoznmkypodiarou"/>
        <w:rPr>
          <w:del w:id="66"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7">
    <w:p w14:paraId="28C505C7" w14:textId="115896DC" w:rsidR="00600313" w:rsidRPr="00F20EE9" w:rsidRDefault="00600313">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8">
    <w:p w14:paraId="08D19436" w14:textId="667CCAA7" w:rsidR="00600313" w:rsidRPr="005D70A1" w:rsidRDefault="00600313">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9">
    <w:p w14:paraId="0DDD8E63" w14:textId="622450AC" w:rsidR="00600313" w:rsidRPr="00EA330D" w:rsidRDefault="00600313"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0">
    <w:p w14:paraId="24E471AF" w14:textId="4B30A851" w:rsidR="00600313" w:rsidRPr="001440E5" w:rsidRDefault="00600313">
      <w:pPr>
        <w:pStyle w:val="Textpoznmkypodiarou"/>
        <w:jc w:val="both"/>
        <w:rPr>
          <w:lang w:val="sk-SK"/>
          <w:rPrChange w:id="68" w:author="Milan Matovič" w:date="2018-12-07T15:27:00Z">
            <w:rPr/>
          </w:rPrChange>
        </w:rPr>
        <w:pPrChange w:id="69" w:author="Miruška Hrabčáková" w:date="2018-12-12T10:08:00Z">
          <w:pPr>
            <w:pStyle w:val="Textpoznmkypodiarou"/>
          </w:pPr>
        </w:pPrChange>
      </w:pPr>
      <w:ins w:id="70" w:author="Milan Matovič" w:date="2018-12-07T15:27:00Z">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ins>
    </w:p>
  </w:footnote>
  <w:footnote w:id="11">
    <w:p w14:paraId="6CC7BD3B" w14:textId="5832019B" w:rsidR="00600313" w:rsidRPr="00E25071" w:rsidRDefault="00600313"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2">
    <w:p w14:paraId="7A55D54A" w14:textId="77777777" w:rsidR="00600313" w:rsidRPr="009D7F63" w:rsidRDefault="00600313"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3">
    <w:p w14:paraId="7A55D54B" w14:textId="77777777" w:rsidR="00600313" w:rsidRPr="009D7F63" w:rsidRDefault="0060031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4">
    <w:p w14:paraId="356452D0" w14:textId="6C4EE198" w:rsidR="00600313" w:rsidRPr="007D7535" w:rsidRDefault="00600313" w:rsidP="008D2E36">
      <w:pPr>
        <w:pStyle w:val="Textpoznmkypodiarou"/>
        <w:rPr>
          <w:lang w:val="sk-SK"/>
        </w:rPr>
      </w:pPr>
      <w:r>
        <w:rPr>
          <w:rStyle w:val="Odkaznapoznmkupodiarou"/>
        </w:rPr>
        <w:footnoteRef/>
      </w:r>
      <w:r>
        <w:t xml:space="preserve"> </w:t>
      </w:r>
      <w:r>
        <w:rPr>
          <w:lang w:val="sk-SK"/>
        </w:rPr>
        <w:t>S</w:t>
      </w:r>
      <w:proofErr w:type="spellStart"/>
      <w:r w:rsidRPr="007D7535">
        <w:rPr>
          <w:rStyle w:val="Odkaznavysvetlivku"/>
          <w:rFonts w:cs="Arial"/>
          <w:szCs w:val="16"/>
          <w:vertAlign w:val="baseline"/>
        </w:rPr>
        <w:t>lúži</w:t>
      </w:r>
      <w:proofErr w:type="spellEnd"/>
      <w:r w:rsidRPr="009B66D5">
        <w:rPr>
          <w:rFonts w:cs="Arial"/>
          <w:szCs w:val="16"/>
        </w:rPr>
        <w:t xml:space="preserve"> na realizáciu príjmov/výdavkov projektu cez rozpočet subjektu/prijímateľa</w:t>
      </w:r>
      <w:r>
        <w:rPr>
          <w:rFonts w:cs="Arial"/>
          <w:szCs w:val="16"/>
          <w:lang w:val="sk-SK"/>
        </w:rPr>
        <w:t>.</w:t>
      </w:r>
    </w:p>
  </w:footnote>
  <w:footnote w:id="15">
    <w:p w14:paraId="7A55D54C" w14:textId="77777777" w:rsidR="00600313" w:rsidRPr="009D7F63" w:rsidRDefault="00600313"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600313" w:rsidRPr="009D7F63" w:rsidRDefault="0060031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600313" w:rsidRPr="009D7F63" w:rsidRDefault="0060031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600313" w:rsidRPr="009D7F63" w:rsidRDefault="0060031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600313" w:rsidRPr="009D7F63" w:rsidRDefault="00600313" w:rsidP="00C8683A">
      <w:pPr>
        <w:pStyle w:val="Textpoznmkypodiarou"/>
        <w:rPr>
          <w:rFonts w:cs="Arial"/>
          <w:szCs w:val="16"/>
          <w:lang w:val="sk-SK"/>
        </w:rPr>
      </w:pPr>
      <w:r w:rsidRPr="009D7F63">
        <w:rPr>
          <w:rFonts w:cs="Arial"/>
          <w:szCs w:val="16"/>
          <w:lang w:val="sk-SK" w:eastAsia="cs-CZ"/>
        </w:rPr>
        <w:t>4. pohonné hmoty.</w:t>
      </w:r>
    </w:p>
  </w:footnote>
  <w:footnote w:id="16">
    <w:p w14:paraId="0C902E3E" w14:textId="77777777" w:rsidR="00600313" w:rsidRPr="009D7F63" w:rsidRDefault="00600313"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600313" w:rsidRPr="009D7F63" w:rsidRDefault="0060031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600313" w:rsidRPr="009D7F63" w:rsidRDefault="0060031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600313" w:rsidRPr="009D7F63" w:rsidRDefault="0060031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600313" w:rsidRPr="00041D2E" w:rsidRDefault="00600313" w:rsidP="00041D2E">
      <w:pPr>
        <w:pStyle w:val="Textpoznmkypodiarou"/>
        <w:rPr>
          <w:lang w:val="sk-SK"/>
        </w:rPr>
      </w:pPr>
      <w:r w:rsidRPr="009D7F63">
        <w:rPr>
          <w:rFonts w:cs="Arial"/>
          <w:szCs w:val="16"/>
          <w:lang w:val="sk-SK" w:eastAsia="cs-CZ"/>
        </w:rPr>
        <w:t>4. pohonné hmoty.</w:t>
      </w:r>
    </w:p>
  </w:footnote>
  <w:footnote w:id="17">
    <w:p w14:paraId="7A55D551" w14:textId="77777777" w:rsidR="00600313" w:rsidRPr="009D7F63" w:rsidRDefault="00600313"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8">
    <w:p w14:paraId="7A55D552" w14:textId="77777777" w:rsidR="00600313" w:rsidRPr="009D7F63" w:rsidRDefault="00600313"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9">
    <w:p w14:paraId="7A55D553" w14:textId="77777777" w:rsidR="00600313" w:rsidRPr="009D7F63" w:rsidRDefault="00600313"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proofErr w:type="spellStart"/>
      <w:r w:rsidRPr="009D7F63">
        <w:rPr>
          <w:rFonts w:cs="Arial"/>
          <w:szCs w:val="16"/>
        </w:rPr>
        <w:t>Vysúťaženie</w:t>
      </w:r>
      <w:proofErr w:type="spellEnd"/>
      <w:r w:rsidRPr="009D7F63">
        <w:rPr>
          <w:rFonts w:cs="Arial"/>
          <w:szCs w:val="16"/>
        </w:rPr>
        <w:t xml:space="preserv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20">
    <w:p w14:paraId="2415F5CC" w14:textId="68E1CA8B" w:rsidR="00600313" w:rsidRDefault="00600313"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 xml:space="preserve">Výdavky, ktoré vznikli na základe volania a zasielania </w:t>
      </w:r>
      <w:proofErr w:type="spellStart"/>
      <w:r w:rsidRPr="00EA3D40">
        <w:rPr>
          <w:rFonts w:ascii="Arial" w:hAnsi="Arial" w:cs="Arial"/>
          <w:sz w:val="16"/>
          <w:szCs w:val="16"/>
        </w:rPr>
        <w:t>sms</w:t>
      </w:r>
      <w:proofErr w:type="spellEnd"/>
      <w:r w:rsidRPr="00EA3D40">
        <w:rPr>
          <w:rFonts w:ascii="Arial" w:hAnsi="Arial" w:cs="Arial"/>
          <w:sz w:val="16"/>
          <w:szCs w:val="16"/>
        </w:rPr>
        <w:t xml:space="preserve"> správ na </w:t>
      </w:r>
      <w:proofErr w:type="spellStart"/>
      <w:r w:rsidRPr="00EA3D40">
        <w:rPr>
          <w:rFonts w:ascii="Arial" w:hAnsi="Arial" w:cs="Arial"/>
          <w:sz w:val="16"/>
          <w:szCs w:val="16"/>
        </w:rPr>
        <w:t>infolinky</w:t>
      </w:r>
      <w:proofErr w:type="spellEnd"/>
      <w:r w:rsidRPr="00EA3D40">
        <w:rPr>
          <w:rFonts w:ascii="Arial" w:hAnsi="Arial" w:cs="Arial"/>
          <w:sz w:val="16"/>
          <w:szCs w:val="16"/>
        </w:rPr>
        <w:t xml:space="preserve"> a </w:t>
      </w:r>
      <w:proofErr w:type="spellStart"/>
      <w:r w:rsidRPr="00EA3D40">
        <w:rPr>
          <w:rFonts w:ascii="Arial" w:hAnsi="Arial" w:cs="Arial"/>
          <w:sz w:val="16"/>
          <w:szCs w:val="16"/>
        </w:rPr>
        <w:t>audiotextové</w:t>
      </w:r>
      <w:proofErr w:type="spellEnd"/>
      <w:r w:rsidRPr="00EA3D40">
        <w:rPr>
          <w:rFonts w:ascii="Arial" w:hAnsi="Arial" w:cs="Arial"/>
          <w:sz w:val="16"/>
          <w:szCs w:val="16"/>
        </w:rPr>
        <w:t xml:space="preserve"> čísla sú neoprávnené, taktiež výdavky, ktoré vznikli nad rámec </w:t>
      </w:r>
      <w:proofErr w:type="spellStart"/>
      <w:r w:rsidRPr="00EA3D40">
        <w:rPr>
          <w:rFonts w:ascii="Arial" w:hAnsi="Arial" w:cs="Arial"/>
          <w:sz w:val="16"/>
          <w:szCs w:val="16"/>
        </w:rPr>
        <w:t>zazmluvneného</w:t>
      </w:r>
      <w:proofErr w:type="spellEnd"/>
      <w:r w:rsidRPr="00EA3D40">
        <w:rPr>
          <w:rFonts w:ascii="Arial" w:hAnsi="Arial" w:cs="Arial"/>
          <w:sz w:val="16"/>
          <w:szCs w:val="16"/>
        </w:rPr>
        <w:t xml:space="preserve">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600313" w:rsidRPr="009D7F63" w:rsidRDefault="00600313">
      <w:pPr>
        <w:pStyle w:val="Textpoznmkypodiarou"/>
        <w:rPr>
          <w:rFonts w:cs="Arial"/>
          <w:szCs w:val="16"/>
          <w:lang w:val="sk-SK"/>
        </w:rPr>
      </w:pPr>
    </w:p>
  </w:footnote>
  <w:footnote w:id="21">
    <w:p w14:paraId="7A55D555" w14:textId="77777777" w:rsidR="00600313" w:rsidRPr="009D7F63" w:rsidRDefault="00600313"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w:t>
      </w:r>
      <w:proofErr w:type="spellStart"/>
      <w:r w:rsidRPr="009D7F63">
        <w:rPr>
          <w:rFonts w:cs="Arial"/>
          <w:szCs w:val="16"/>
        </w:rPr>
        <w:t>predfinancovania</w:t>
      </w:r>
      <w:proofErr w:type="spellEnd"/>
      <w:r w:rsidRPr="009D7F63">
        <w:rPr>
          <w:rFonts w:cs="Arial"/>
          <w:szCs w:val="16"/>
        </w:rPr>
        <w:t>.</w:t>
      </w:r>
    </w:p>
  </w:footnote>
  <w:footnote w:id="22">
    <w:p w14:paraId="0274D41C" w14:textId="77777777" w:rsidR="00600313" w:rsidRPr="006E4CC8" w:rsidRDefault="00600313"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600313" w:rsidRPr="007F7349" w:rsidRDefault="00600313" w:rsidP="0027405B">
      <w:pPr>
        <w:pStyle w:val="Odsekzoznamu"/>
        <w:numPr>
          <w:ilvl w:val="0"/>
          <w:numId w:val="89"/>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600313" w:rsidRPr="007F7349" w:rsidRDefault="00600313" w:rsidP="0027405B">
      <w:pPr>
        <w:pStyle w:val="Odsekzoznamu"/>
        <w:numPr>
          <w:ilvl w:val="0"/>
          <w:numId w:val="89"/>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600313" w:rsidRPr="007F7349" w:rsidRDefault="00600313" w:rsidP="0027405B">
      <w:pPr>
        <w:pStyle w:val="Odsekzoznamu"/>
        <w:numPr>
          <w:ilvl w:val="0"/>
          <w:numId w:val="89"/>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600313" w:rsidRPr="00F41F62" w:rsidRDefault="00600313"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3">
    <w:p w14:paraId="7A55D556" w14:textId="77777777" w:rsidR="00600313" w:rsidRPr="009D7F63" w:rsidRDefault="00600313"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4">
    <w:p w14:paraId="2C0A5128" w14:textId="77777777" w:rsidR="00600313" w:rsidRDefault="00600313"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w:t>
      </w:r>
      <w:proofErr w:type="spellStart"/>
      <w:r>
        <w:rPr>
          <w:lang w:val="sk-SK"/>
        </w:rPr>
        <w:t>keteringových</w:t>
      </w:r>
      <w:proofErr w:type="spellEnd"/>
      <w:r>
        <w:rPr>
          <w:lang w:val="sk-SK"/>
        </w:rPr>
        <w:t xml:space="preserve"> služieb.</w:t>
      </w:r>
    </w:p>
  </w:footnote>
  <w:footnote w:id="25">
    <w:p w14:paraId="7E1B0128" w14:textId="77777777" w:rsidR="00600313" w:rsidRDefault="00600313"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6">
    <w:p w14:paraId="6D0863AC" w14:textId="77777777" w:rsidR="00600313" w:rsidRDefault="00600313"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7">
    <w:p w14:paraId="4FEE481D" w14:textId="479E076B" w:rsidR="00600313" w:rsidRPr="004F28ED" w:rsidRDefault="00600313">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8">
    <w:p w14:paraId="638316DD" w14:textId="754680ED" w:rsidR="00600313" w:rsidRPr="0029658C" w:rsidRDefault="00600313" w:rsidP="006A2DA0">
      <w:pPr>
        <w:pStyle w:val="Textpoznmkypodiarou"/>
        <w:jc w:val="both"/>
        <w:rPr>
          <w:lang w:val="sk-SK"/>
        </w:rPr>
      </w:pPr>
      <w:r>
        <w:rPr>
          <w:rStyle w:val="Odkaznapoznmkupodiarou"/>
        </w:rPr>
        <w:footnoteRef/>
      </w:r>
      <w:r>
        <w:rPr>
          <w:szCs w:val="16"/>
        </w:rPr>
        <w:t xml:space="preserve">Ide o zohľadnenie </w:t>
      </w:r>
      <w:r>
        <w:rPr>
          <w:szCs w:val="16"/>
          <w:lang w:val="sk-SK"/>
        </w:rPr>
        <w:t xml:space="preserve">celkovej </w:t>
      </w:r>
      <w:r>
        <w:rPr>
          <w:szCs w:val="16"/>
        </w:rPr>
        <w:t xml:space="preserve">dĺžky realizácie národného projektu (minimálne </w:t>
      </w:r>
      <w:r>
        <w:rPr>
          <w:szCs w:val="16"/>
          <w:lang w:val="sk-SK"/>
        </w:rPr>
        <w:t>2</w:t>
      </w:r>
      <w:r>
        <w:rPr>
          <w:szCs w:val="16"/>
        </w:rPr>
        <w:t xml:space="preserve"> a viac rokov) a ak priame mzdové výdavky (vykazované na reálnej báze, resp. ide o štandardnú stupnicu jednotkových nákladov) tvoria minimálne </w:t>
      </w:r>
      <w:del w:id="102" w:author="Rudolf Hrudkay" w:date="2018-12-12T14:23:00Z">
        <w:r w:rsidDel="00F55BE1">
          <w:rPr>
            <w:szCs w:val="16"/>
            <w:lang w:val="sk-SK"/>
          </w:rPr>
          <w:delText>4</w:delText>
        </w:r>
        <w:r w:rsidDel="00F55BE1">
          <w:rPr>
            <w:szCs w:val="16"/>
          </w:rPr>
          <w:delText xml:space="preserve">0 </w:delText>
        </w:r>
      </w:del>
      <w:ins w:id="103" w:author="Rudolf Hrudkay" w:date="2018-12-12T14:23:00Z">
        <w:r>
          <w:rPr>
            <w:szCs w:val="16"/>
            <w:lang w:val="sk-SK"/>
          </w:rPr>
          <w:t>25</w:t>
        </w:r>
        <w:r>
          <w:rPr>
            <w:szCs w:val="16"/>
          </w:rPr>
          <w:t xml:space="preserve"> </w:t>
        </w:r>
      </w:ins>
      <w:r>
        <w:rPr>
          <w:szCs w:val="16"/>
        </w:rPr>
        <w:t xml:space="preserve">% celkových priamych výdavkov národného projektu, vrátane posúdenia štruktúry mzdových výdavkov vo vzťahu k posilneniu odborného výkonu </w:t>
      </w:r>
      <w:r>
        <w:rPr>
          <w:szCs w:val="16"/>
          <w:lang w:val="sk-SK"/>
        </w:rPr>
        <w:t>prijímateľa</w:t>
      </w:r>
      <w:r>
        <w:rPr>
          <w:szCs w:val="16"/>
        </w:rPr>
        <w:t>. Vzhľadom na to, že ide o národný projekt, RO</w:t>
      </w:r>
      <w:ins w:id="104" w:author="Rudolf Hrudkay" w:date="2018-12-12T14:21:00Z">
        <w:r>
          <w:rPr>
            <w:szCs w:val="16"/>
            <w:lang w:val="sk-SK"/>
          </w:rPr>
          <w:t xml:space="preserve"> pre OP EVS</w:t>
        </w:r>
      </w:ins>
      <w:r>
        <w:rPr>
          <w:szCs w:val="16"/>
        </w:rPr>
        <w:t xml:space="preserve"> o možnosti zohľadnenia rastu mzdových výdavkov usmerní </w:t>
      </w:r>
      <w:del w:id="105" w:author="Rudolf Hrudkay" w:date="2018-12-12T14:21:00Z">
        <w:r w:rsidDel="00F55BE1">
          <w:rPr>
            <w:szCs w:val="16"/>
          </w:rPr>
          <w:delText>budúceho žiadateľa podľa § 26 ods. 4 zákona č. 292/2014 Z. z.</w:delText>
        </w:r>
      </w:del>
      <w:ins w:id="106" w:author="Rudolf Hrudkay" w:date="2018-12-12T14:21:00Z">
        <w:r>
          <w:rPr>
            <w:szCs w:val="16"/>
            <w:lang w:val="sk-SK"/>
          </w:rPr>
          <w:t>prijímateľa v rámci zmenového konania</w:t>
        </w:r>
      </w:ins>
      <w:ins w:id="107" w:author="Rudolf Hrudkay" w:date="2018-12-12T14:22:00Z">
        <w:r>
          <w:rPr>
            <w:szCs w:val="16"/>
            <w:lang w:val="sk-SK"/>
          </w:rPr>
          <w:t xml:space="preserve"> projektu/zmluvy o poskytnutí NFP</w:t>
        </w:r>
      </w:ins>
      <w:r>
        <w:rPr>
          <w:szCs w:val="16"/>
        </w:rPr>
        <w:t xml:space="preserve">. </w:t>
      </w:r>
      <w:r>
        <w:t xml:space="preserve"> </w:t>
      </w:r>
    </w:p>
  </w:footnote>
  <w:footnote w:id="29">
    <w:p w14:paraId="3710FBBF" w14:textId="77777777" w:rsidR="00600313" w:rsidRPr="00033E1E" w:rsidRDefault="00600313" w:rsidP="006A2DA0">
      <w:pPr>
        <w:pStyle w:val="Default"/>
        <w:jc w:val="both"/>
        <w:rPr>
          <w:szCs w:val="16"/>
          <w:lang w:val="x-none"/>
        </w:rPr>
      </w:pPr>
      <w:r>
        <w:rPr>
          <w:rStyle w:val="Odkaznapoznmkupodiarou"/>
        </w:rPr>
        <w:footnoteRef/>
      </w:r>
      <w:r w:rsidRPr="00033E1E">
        <w:rPr>
          <w:rFonts w:ascii="Arial" w:hAnsi="Arial"/>
          <w:color w:val="auto"/>
          <w:sz w:val="16"/>
          <w:szCs w:val="16"/>
          <w:lang w:val="x-none" w:eastAsia="x-none"/>
        </w:rPr>
        <w:t>Index sa vypočíta ako priemerná hodnota ročných indexov za tri ostatné kalendárne roky. Aplikuje sa oblasť „Demografia a sociálne štatistiky - Náklady práce - Priemerná mesačná mzda podľa odvetví“, obdobie 1. - 4. Q.</w:t>
      </w:r>
      <w:r w:rsidRPr="00033E1E">
        <w:rPr>
          <w:color w:val="auto"/>
          <w:szCs w:val="16"/>
          <w:lang w:val="x-none" w:eastAsia="x-none"/>
        </w:rPr>
        <w:t xml:space="preserve"> </w:t>
      </w:r>
      <w:r w:rsidRPr="00033E1E">
        <w:rPr>
          <w:color w:val="auto"/>
          <w:sz w:val="16"/>
          <w:szCs w:val="16"/>
          <w:lang w:val="x-none" w:eastAsia="x-none"/>
        </w:rPr>
        <w:t xml:space="preserve"> </w:t>
      </w:r>
      <w:r w:rsidRPr="002157B3">
        <w:rPr>
          <w:szCs w:val="16"/>
        </w:rPr>
        <w:t xml:space="preserve"> </w:t>
      </w:r>
    </w:p>
  </w:footnote>
  <w:footnote w:id="30">
    <w:p w14:paraId="21969199" w14:textId="59705848" w:rsidR="00600313" w:rsidRPr="0029658C" w:rsidRDefault="00600313" w:rsidP="006A2DA0">
      <w:pPr>
        <w:pStyle w:val="Default"/>
        <w:jc w:val="both"/>
        <w:rPr>
          <w:rFonts w:ascii="Arial" w:hAnsi="Arial"/>
          <w:color w:val="auto"/>
          <w:sz w:val="16"/>
          <w:szCs w:val="16"/>
          <w:lang w:val="x-none" w:eastAsia="x-none"/>
        </w:rPr>
      </w:pPr>
      <w:r>
        <w:rPr>
          <w:rStyle w:val="Odkaznapoznmkupodiarou"/>
        </w:rPr>
        <w:footnoteRef/>
      </w:r>
      <w:proofErr w:type="spellStart"/>
      <w:r>
        <w:rPr>
          <w:rFonts w:ascii="Arial" w:hAnsi="Arial"/>
          <w:color w:val="auto"/>
          <w:sz w:val="16"/>
          <w:szCs w:val="16"/>
          <w:lang w:val="sk-SK" w:eastAsia="x-none"/>
        </w:rPr>
        <w:t>T.j</w:t>
      </w:r>
      <w:proofErr w:type="spellEnd"/>
      <w:r>
        <w:rPr>
          <w:rFonts w:ascii="Arial" w:hAnsi="Arial"/>
          <w:color w:val="auto"/>
          <w:sz w:val="16"/>
          <w:szCs w:val="16"/>
          <w:lang w:val="sk-SK" w:eastAsia="x-none"/>
        </w:rPr>
        <w:t xml:space="preserve">. plat zamestnanca je v každom mesiaci rovnaký a vo vzťahu k počtu pracovných dní/hodín v jednotlivých mesiacoch roka sa mení výška </w:t>
      </w:r>
      <w:ins w:id="108" w:author="Rudolf Hrudkay" w:date="2018-12-12T14:22:00Z">
        <w:r>
          <w:rPr>
            <w:rFonts w:ascii="Arial" w:hAnsi="Arial"/>
            <w:color w:val="auto"/>
            <w:sz w:val="16"/>
            <w:szCs w:val="16"/>
            <w:lang w:val="sk-SK" w:eastAsia="x-none"/>
          </w:rPr>
          <w:t xml:space="preserve">priemernej </w:t>
        </w:r>
      </w:ins>
      <w:r>
        <w:rPr>
          <w:rFonts w:ascii="Arial" w:hAnsi="Arial"/>
          <w:color w:val="auto"/>
          <w:sz w:val="16"/>
          <w:szCs w:val="16"/>
          <w:lang w:val="sk-SK" w:eastAsia="x-none"/>
        </w:rPr>
        <w:t>hodinovej ceny práce</w:t>
      </w:r>
      <w:ins w:id="109" w:author="Rudolf Hrudkay" w:date="2018-12-12T14:22:00Z">
        <w:r>
          <w:rPr>
            <w:rFonts w:ascii="Arial" w:hAnsi="Arial"/>
            <w:color w:val="auto"/>
            <w:sz w:val="16"/>
            <w:szCs w:val="16"/>
            <w:lang w:val="sk-SK" w:eastAsia="x-none"/>
          </w:rPr>
          <w:t xml:space="preserve"> v</w:t>
        </w:r>
      </w:ins>
      <w:ins w:id="110" w:author="Rudolf Hrudkay" w:date="2018-12-12T14:25:00Z">
        <w:r>
          <w:rPr>
            <w:rFonts w:ascii="Arial" w:hAnsi="Arial"/>
            <w:color w:val="auto"/>
            <w:sz w:val="16"/>
            <w:szCs w:val="16"/>
            <w:lang w:val="sk-SK" w:eastAsia="x-none"/>
          </w:rPr>
          <w:t xml:space="preserve"> príslušnom kalendárnom </w:t>
        </w:r>
      </w:ins>
      <w:ins w:id="111" w:author="Rudolf Hrudkay" w:date="2018-12-12T14:22:00Z">
        <w:r>
          <w:rPr>
            <w:rFonts w:ascii="Arial" w:hAnsi="Arial"/>
            <w:color w:val="auto"/>
            <w:sz w:val="16"/>
            <w:szCs w:val="16"/>
            <w:lang w:val="sk-SK" w:eastAsia="x-none"/>
          </w:rPr>
          <w:t>mesiaci</w:t>
        </w:r>
      </w:ins>
      <w:r w:rsidRPr="0029658C">
        <w:rPr>
          <w:rFonts w:ascii="Arial" w:hAnsi="Arial"/>
          <w:color w:val="auto"/>
          <w:sz w:val="16"/>
          <w:szCs w:val="16"/>
          <w:lang w:val="x-none" w:eastAsia="x-none"/>
        </w:rPr>
        <w:t>.</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31">
    <w:p w14:paraId="6D897E76" w14:textId="77777777" w:rsidR="00600313" w:rsidRDefault="00600313" w:rsidP="006A2DA0">
      <w:pPr>
        <w:pStyle w:val="Textpoznmkypodiarou"/>
        <w:jc w:val="both"/>
        <w:rPr>
          <w:lang w:val="sk-SK"/>
        </w:rPr>
      </w:pPr>
      <w:r>
        <w:rPr>
          <w:rStyle w:val="Odkaznapoznmkupodiarou"/>
        </w:rPr>
        <w:footnoteRef/>
      </w:r>
      <w:r>
        <w:rPr>
          <w:lang w:val="sk-SK"/>
        </w:rPr>
        <w:t xml:space="preserve">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w:t>
      </w:r>
      <w:proofErr w:type="spellStart"/>
      <w:r>
        <w:rPr>
          <w:lang w:val="sk-SK"/>
        </w:rPr>
        <w:t>regulérneho</w:t>
      </w:r>
      <w:proofErr w:type="spellEnd"/>
      <w:r>
        <w:rPr>
          <w:lang w:val="sk-SK"/>
        </w:rPr>
        <w:t xml:space="preserve"> výstupu projektu. Všetky podstatné pracovné podklady a záznamy k projektovým výstupom ako aj samotné výstupy projektu, v prípade ak je to relevantné, je prijímateľ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4EC559A5" w14:textId="77777777" w:rsidR="00600313" w:rsidRDefault="00600313"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040CF4A0" w14:textId="77777777" w:rsidR="00600313" w:rsidRPr="00033E1E" w:rsidRDefault="00600313" w:rsidP="006A2DA0">
      <w:pPr>
        <w:pStyle w:val="Textpoznmkypodiarou"/>
        <w:jc w:val="both"/>
        <w:rPr>
          <w:lang w:val="sk-SK"/>
        </w:rPr>
      </w:pPr>
      <w:r>
        <w:t>Oprávnený pracovný čas, ktorý je určujúci pre stanovenie oprávnenej časti mzdy, predstavuje iba reálne odpracovaný čas (</w:t>
      </w:r>
      <w:proofErr w:type="spellStart"/>
      <w:r>
        <w:t>t.j</w:t>
      </w:r>
      <w:proofErr w:type="spellEnd"/>
      <w:r>
        <w:t>.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32">
    <w:p w14:paraId="5DB7D518" w14:textId="0F23E2AC" w:rsidR="00600313" w:rsidRPr="00867B4C" w:rsidRDefault="00600313" w:rsidP="0099542E">
      <w:pPr>
        <w:autoSpaceDE w:val="0"/>
        <w:autoSpaceDN w:val="0"/>
        <w:adjustRightInd w:val="0"/>
        <w:jc w:val="both"/>
      </w:pPr>
      <w:r>
        <w:rPr>
          <w:rStyle w:val="Odkaznapoznmkupodiarou"/>
        </w:rPr>
        <w:footnoteRef/>
      </w:r>
      <w:proofErr w:type="spellStart"/>
      <w:r w:rsidRPr="0099542E">
        <w:rPr>
          <w:sz w:val="16"/>
          <w:szCs w:val="20"/>
          <w:lang w:eastAsia="x-none"/>
        </w:rPr>
        <w:t>T.j</w:t>
      </w:r>
      <w:proofErr w:type="spellEnd"/>
      <w:r w:rsidRPr="0099542E">
        <w:rPr>
          <w:sz w:val="16"/>
          <w:szCs w:val="20"/>
          <w:lang w:eastAsia="x-none"/>
        </w:rPr>
        <w:t xml:space="preserve">.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osoba/osoby tak, aby nedošlo k strate kontrolného prostredia a aby vykonanie práce bolo nespochybniteľné (napr. prácu preberú 2 riadiaci zamestnanci projektového tímu, napr. projektový manažér a finančný manažér).</w:t>
      </w:r>
      <w:r w:rsidRPr="0073389C">
        <w:t xml:space="preserve"> </w:t>
      </w:r>
    </w:p>
  </w:footnote>
  <w:footnote w:id="33">
    <w:p w14:paraId="3B927676" w14:textId="0B338479" w:rsidR="00600313" w:rsidRPr="00965E93" w:rsidRDefault="00600313"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4">
    <w:p w14:paraId="7A55D557" w14:textId="52DFEF6A" w:rsidR="00600313" w:rsidRPr="009D7F63" w:rsidRDefault="00600313"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35">
    <w:p w14:paraId="7A55D558" w14:textId="77777777" w:rsidR="00600313" w:rsidRPr="009D7F63" w:rsidRDefault="00600313"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6">
    <w:p w14:paraId="17C29017" w14:textId="77777777" w:rsidR="00600313" w:rsidRPr="009D7F63" w:rsidRDefault="0060031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7">
    <w:p w14:paraId="7A55D559" w14:textId="77777777" w:rsidR="00600313" w:rsidRPr="009D7F63" w:rsidRDefault="0060031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600313" w:rsidRPr="009D7F63" w:rsidRDefault="00600313"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8">
    <w:p w14:paraId="7A55D55B" w14:textId="77777777" w:rsidR="00600313" w:rsidRPr="009D7F63" w:rsidRDefault="0060031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9">
    <w:p w14:paraId="7A55D55C" w14:textId="77777777" w:rsidR="00600313" w:rsidRPr="009D7F63" w:rsidRDefault="0060031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40">
    <w:p w14:paraId="7A55D55D" w14:textId="77777777" w:rsidR="00600313" w:rsidRPr="009D7F63" w:rsidRDefault="0060031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600313" w:rsidRPr="009D7F63" w:rsidRDefault="00600313"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1">
    <w:p w14:paraId="7A55D55F" w14:textId="333E477A" w:rsidR="00600313" w:rsidRPr="00062F88" w:rsidRDefault="00600313"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42">
    <w:p w14:paraId="02F4C726" w14:textId="77777777" w:rsidR="00600313" w:rsidRDefault="00600313" w:rsidP="009B4AEF">
      <w:pPr>
        <w:pStyle w:val="Textpoznmkypodiarou"/>
        <w:jc w:val="both"/>
      </w:pPr>
      <w:r>
        <w:rPr>
          <w:rStyle w:val="Odkaznapoznmkupodiarou"/>
        </w:rPr>
        <w:footnoteRef/>
      </w:r>
      <w:r>
        <w:t xml:space="preserve"> Priznanie odmeny príslušnému zamestnancovi musí byť náležite zdôvodnené.</w:t>
      </w:r>
    </w:p>
  </w:footnote>
  <w:footnote w:id="43">
    <w:p w14:paraId="04763B2B" w14:textId="5A5D2FAF" w:rsidR="00600313" w:rsidRPr="00F72B7B" w:rsidRDefault="00600313"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4">
    <w:p w14:paraId="0388B3E2" w14:textId="4D28868F" w:rsidR="00600313" w:rsidRDefault="00600313"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45">
    <w:p w14:paraId="2E6985A0" w14:textId="77777777" w:rsidR="00600313" w:rsidRDefault="00600313"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6">
    <w:p w14:paraId="7A55D560" w14:textId="5738DA04" w:rsidR="00600313" w:rsidRPr="00027286" w:rsidRDefault="00600313"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47">
    <w:p w14:paraId="15B0D0EB" w14:textId="3E15725B" w:rsidR="00600313" w:rsidRPr="00AF0A84" w:rsidRDefault="00600313">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48">
    <w:p w14:paraId="7A55D564" w14:textId="77777777" w:rsidR="00600313" w:rsidRPr="009D7F63" w:rsidRDefault="0060031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49">
    <w:p w14:paraId="6A48E5FC" w14:textId="67F6A6F7" w:rsidR="00600313" w:rsidRPr="00B275B2" w:rsidRDefault="00600313"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50">
    <w:p w14:paraId="75442DCC" w14:textId="77777777" w:rsidR="00600313" w:rsidRPr="001277DD" w:rsidRDefault="0060031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51">
    <w:p w14:paraId="539DE3AB" w14:textId="77777777" w:rsidR="00600313" w:rsidRPr="001277DD" w:rsidRDefault="0060031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xml:space="preserve">“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52">
    <w:p w14:paraId="6B33FB00" w14:textId="77777777" w:rsidR="00600313" w:rsidRPr="001277DD" w:rsidRDefault="0060031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53">
    <w:p w14:paraId="44310DB6" w14:textId="77777777" w:rsidR="00600313" w:rsidRPr="001277DD" w:rsidRDefault="00600313"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4">
    <w:p w14:paraId="28E7C95F" w14:textId="0B437969" w:rsidR="00600313" w:rsidRPr="001277DD" w:rsidRDefault="00600313"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55">
    <w:p w14:paraId="250CEFBD" w14:textId="33B32087" w:rsidR="00600313" w:rsidRPr="00923BC1" w:rsidRDefault="00600313"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w:t>
      </w:r>
      <w:proofErr w:type="spellStart"/>
      <w:r w:rsidRPr="00347407">
        <w:rPr>
          <w:rFonts w:cs="Arial"/>
          <w:szCs w:val="16"/>
          <w:lang w:eastAsia="en-US"/>
        </w:rPr>
        <w:t>value</w:t>
      </w:r>
      <w:proofErr w:type="spellEnd"/>
      <w:r w:rsidRPr="00347407">
        <w:rPr>
          <w:rFonts w:cs="Arial"/>
          <w:szCs w:val="16"/>
          <w:lang w:eastAsia="en-US"/>
        </w:rPr>
        <w:t xml:space="preserve"> </w:t>
      </w:r>
      <w:proofErr w:type="spellStart"/>
      <w:r w:rsidRPr="00347407">
        <w:rPr>
          <w:rFonts w:cs="Arial"/>
          <w:szCs w:val="16"/>
          <w:lang w:eastAsia="en-US"/>
        </w:rPr>
        <w:t>for</w:t>
      </w:r>
      <w:proofErr w:type="spellEnd"/>
      <w:r w:rsidRPr="00347407">
        <w:rPr>
          <w:rFonts w:cs="Arial"/>
          <w:szCs w:val="16"/>
          <w:lang w:eastAsia="en-US"/>
        </w:rPr>
        <w:t xml:space="preserve"> </w:t>
      </w:r>
      <w:proofErr w:type="spellStart"/>
      <w:r w:rsidRPr="00347407">
        <w:rPr>
          <w:rFonts w:cs="Arial"/>
          <w:szCs w:val="16"/>
          <w:lang w:eastAsia="en-US"/>
        </w:rPr>
        <w:t>money</w:t>
      </w:r>
      <w:proofErr w:type="spellEnd"/>
      <w:r w:rsidRPr="00347407">
        <w:rPr>
          <w:rFonts w:cs="Arial"/>
          <w:szCs w:val="16"/>
          <w:lang w:eastAsia="en-US"/>
        </w:rPr>
        <w:t>“</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56">
    <w:p w14:paraId="414F1A43" w14:textId="265724BA" w:rsidR="00600313" w:rsidRPr="00772F95" w:rsidRDefault="00600313"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57">
    <w:p w14:paraId="0C4735BA" w14:textId="1928CC24" w:rsidR="00600313" w:rsidRPr="008A522F" w:rsidRDefault="00600313"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58">
    <w:p w14:paraId="038A96C2" w14:textId="13120178" w:rsidR="00600313" w:rsidRPr="00CE0C11" w:rsidRDefault="00600313"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59">
    <w:p w14:paraId="59C496F8" w14:textId="77777777" w:rsidR="00600313" w:rsidRPr="00621D47" w:rsidRDefault="00600313"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60">
    <w:p w14:paraId="70BE8EFD" w14:textId="4D3737B4" w:rsidR="00600313" w:rsidRPr="00391F1C" w:rsidRDefault="00600313"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w:t>
      </w:r>
      <w:proofErr w:type="spellStart"/>
      <w:r>
        <w:rPr>
          <w:szCs w:val="22"/>
        </w:rPr>
        <w:t>prefinancoval</w:t>
      </w:r>
      <w:proofErr w:type="spellEnd"/>
      <w:r>
        <w:rPr>
          <w:szCs w:val="22"/>
        </w:rPr>
        <w:t xml:space="preserve">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61">
    <w:p w14:paraId="7A55D567" w14:textId="77777777" w:rsidR="00600313" w:rsidRPr="009D7F63" w:rsidRDefault="00600313"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62">
    <w:p w14:paraId="7A55D568" w14:textId="77777777" w:rsidR="00600313" w:rsidRPr="009D7F63" w:rsidRDefault="00600313"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63">
    <w:p w14:paraId="7A55D569" w14:textId="77777777" w:rsidR="00600313" w:rsidRPr="009D7F63" w:rsidRDefault="00600313"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64">
    <w:p w14:paraId="7A55D56A" w14:textId="77777777" w:rsidR="00600313" w:rsidRPr="009D7F63" w:rsidRDefault="00600313"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65">
    <w:p w14:paraId="7A55D56B" w14:textId="77777777" w:rsidR="00600313" w:rsidRPr="009D7F63" w:rsidRDefault="00600313"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66">
    <w:p w14:paraId="7A55D56E" w14:textId="416A13B1" w:rsidR="00600313" w:rsidRPr="009D7F63" w:rsidRDefault="00600313"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67">
    <w:p w14:paraId="7DAB27E8" w14:textId="77777777" w:rsidR="00600313" w:rsidRPr="00405EED" w:rsidRDefault="00600313"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68">
    <w:p w14:paraId="7A55D570" w14:textId="36F68E99" w:rsidR="00600313" w:rsidRPr="009D7F63" w:rsidRDefault="00600313"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w:t>
      </w:r>
      <w:proofErr w:type="spellStart"/>
      <w:r w:rsidRPr="009D7F63">
        <w:rPr>
          <w:rFonts w:cs="Arial"/>
          <w:szCs w:val="16"/>
        </w:rPr>
        <w:t>value</w:t>
      </w:r>
      <w:proofErr w:type="spellEnd"/>
      <w:r w:rsidRPr="009D7F63">
        <w:rPr>
          <w:rFonts w:cs="Arial"/>
          <w:szCs w:val="16"/>
        </w:rPr>
        <w:t xml:space="preserve"> </w:t>
      </w:r>
      <w:proofErr w:type="spellStart"/>
      <w:r w:rsidRPr="009D7F63">
        <w:rPr>
          <w:rFonts w:cs="Arial"/>
          <w:szCs w:val="16"/>
        </w:rPr>
        <w:t>for</w:t>
      </w:r>
      <w:proofErr w:type="spellEnd"/>
      <w:r w:rsidRPr="009D7F63">
        <w:rPr>
          <w:rFonts w:cs="Arial"/>
          <w:szCs w:val="16"/>
        </w:rPr>
        <w:t xml:space="preserve"> </w:t>
      </w:r>
      <w:proofErr w:type="spellStart"/>
      <w:r w:rsidRPr="009D7F63">
        <w:rPr>
          <w:rFonts w:cs="Arial"/>
          <w:szCs w:val="16"/>
        </w:rPr>
        <w:t>money</w:t>
      </w:r>
      <w:proofErr w:type="spellEnd"/>
      <w:r w:rsidRPr="009D7F63">
        <w:rPr>
          <w:rFonts w:cs="Arial"/>
          <w:szCs w:val="16"/>
        </w:rPr>
        <w:t xml:space="preserve">“. </w:t>
      </w:r>
      <w:r>
        <w:rPr>
          <w:rFonts w:cs="Arial"/>
          <w:szCs w:val="16"/>
          <w:lang w:val="sk-SK"/>
        </w:rPr>
        <w:t>P</w:t>
      </w:r>
      <w:proofErr w:type="spellStart"/>
      <w:r w:rsidRPr="009D7F63">
        <w:rPr>
          <w:rFonts w:cs="Arial"/>
          <w:szCs w:val="16"/>
        </w:rPr>
        <w:t>odmienky</w:t>
      </w:r>
      <w:proofErr w:type="spellEnd"/>
      <w:r w:rsidRPr="009D7F63">
        <w:rPr>
          <w:rFonts w:cs="Arial"/>
          <w:szCs w:val="16"/>
        </w:rPr>
        <w:t>,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69">
    <w:p w14:paraId="7A55D571" w14:textId="77777777" w:rsidR="00600313" w:rsidRPr="009D7F63" w:rsidRDefault="00600313"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w:t>
      </w:r>
      <w:proofErr w:type="spellStart"/>
      <w:r w:rsidRPr="009D7F63">
        <w:rPr>
          <w:rFonts w:cs="Arial"/>
          <w:szCs w:val="16"/>
        </w:rPr>
        <w:t>value</w:t>
      </w:r>
      <w:proofErr w:type="spellEnd"/>
      <w:r w:rsidRPr="009D7F63">
        <w:rPr>
          <w:rFonts w:cs="Arial"/>
          <w:szCs w:val="16"/>
        </w:rPr>
        <w:t xml:space="preserve"> </w:t>
      </w:r>
      <w:proofErr w:type="spellStart"/>
      <w:r w:rsidRPr="009D7F63">
        <w:rPr>
          <w:rFonts w:cs="Arial"/>
          <w:szCs w:val="16"/>
        </w:rPr>
        <w:t>for</w:t>
      </w:r>
      <w:proofErr w:type="spellEnd"/>
      <w:r w:rsidRPr="009D7F63">
        <w:rPr>
          <w:rFonts w:cs="Arial"/>
          <w:szCs w:val="16"/>
        </w:rPr>
        <w:t xml:space="preserve"> </w:t>
      </w:r>
      <w:proofErr w:type="spellStart"/>
      <w:r w:rsidRPr="009D7F63">
        <w:rPr>
          <w:rFonts w:cs="Arial"/>
          <w:szCs w:val="16"/>
        </w:rPr>
        <w:t>money</w:t>
      </w:r>
      <w:proofErr w:type="spellEnd"/>
      <w:r w:rsidRPr="009D7F63">
        <w:rPr>
          <w:rFonts w:cs="Arial"/>
          <w:szCs w:val="16"/>
        </w:rPr>
        <w:t xml:space="preserve">“. </w:t>
      </w:r>
    </w:p>
  </w:footnote>
  <w:footnote w:id="70">
    <w:p w14:paraId="7A55D573" w14:textId="77777777" w:rsidR="00600313" w:rsidRPr="009D7F63" w:rsidDel="00797630" w:rsidRDefault="00600313" w:rsidP="00C92A1F">
      <w:pPr>
        <w:pStyle w:val="Textpoznmkypodiarou"/>
        <w:jc w:val="both"/>
        <w:rPr>
          <w:del w:id="113" w:author="Miruška Hrabčáková" w:date="2018-12-05T14:06:00Z"/>
          <w:rFonts w:cs="Arial"/>
          <w:szCs w:val="16"/>
        </w:rPr>
      </w:pPr>
      <w:del w:id="114" w:author="Miruška Hrabčáková" w:date="2018-12-05T14:06:00Z">
        <w:r w:rsidRPr="009D7F63" w:rsidDel="00797630">
          <w:rPr>
            <w:rStyle w:val="Odkaznapoznmkupodiarou"/>
            <w:rFonts w:cs="Arial"/>
            <w:szCs w:val="16"/>
          </w:rPr>
          <w:footnoteRef/>
        </w:r>
        <w:r w:rsidRPr="009D7F63" w:rsidDel="00797630">
          <w:rPr>
            <w:rFonts w:cs="Arial"/>
            <w:szCs w:val="16"/>
          </w:rPr>
          <w:delText>V zmysle ustanovení delegovaného nariadenia č. 481/2014, výdavky na zriadenie a vedenie účtu patria do skupiny výdavkov „Režijné výdavky“.</w:delText>
        </w:r>
      </w:del>
    </w:p>
  </w:footnote>
  <w:footnote w:id="71">
    <w:p w14:paraId="7A55D574" w14:textId="77777777" w:rsidR="00600313" w:rsidRPr="009D7F63" w:rsidDel="00797630" w:rsidRDefault="00600313" w:rsidP="00C92A1F">
      <w:pPr>
        <w:pStyle w:val="Textpoznmkypodiarou"/>
        <w:jc w:val="both"/>
        <w:rPr>
          <w:del w:id="116" w:author="Miruška Hrabčáková" w:date="2018-12-05T14:06:00Z"/>
          <w:rFonts w:cs="Arial"/>
          <w:szCs w:val="16"/>
        </w:rPr>
      </w:pPr>
      <w:del w:id="117" w:author="Miruška Hrabčáková" w:date="2018-12-05T14:06:00Z">
        <w:r w:rsidRPr="009D7F63" w:rsidDel="00797630">
          <w:rPr>
            <w:rStyle w:val="Odkaznapoznmkupodiarou"/>
            <w:rFonts w:cs="Arial"/>
            <w:szCs w:val="16"/>
          </w:rPr>
          <w:footnoteRef/>
        </w:r>
        <w:r w:rsidRPr="009D7F63" w:rsidDel="00797630">
          <w:rPr>
            <w:rFonts w:cs="Arial"/>
            <w:szCs w:val="16"/>
          </w:rPr>
          <w:delText>V zmysle ustanovení delegovaného nariadenia č. 481/2014, výdavky na bankové záruky patria do skupiny výdavkov „Finančné výdavky a poplatky“.</w:delText>
        </w:r>
      </w:del>
    </w:p>
  </w:footnote>
  <w:footnote w:id="72">
    <w:p w14:paraId="7A55D575" w14:textId="2BC95C86" w:rsidR="00600313" w:rsidRPr="009D7F63" w:rsidRDefault="00600313"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73">
    <w:p w14:paraId="7A55D578" w14:textId="77777777" w:rsidR="00600313" w:rsidRPr="009D7F63" w:rsidRDefault="00600313"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74">
    <w:p w14:paraId="4F8F3C8B" w14:textId="77777777" w:rsidR="00600313" w:rsidRPr="009D7F63" w:rsidRDefault="00600313"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5">
    <w:p w14:paraId="451277DD" w14:textId="77777777" w:rsidR="00600313" w:rsidRPr="009D7F63" w:rsidRDefault="00600313"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76">
    <w:p w14:paraId="7A55D579" w14:textId="67088258" w:rsidR="00600313" w:rsidRPr="009D7F63" w:rsidRDefault="00600313"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77">
    <w:p w14:paraId="45573155" w14:textId="14B40576" w:rsidR="00600313" w:rsidRPr="001A7C8D" w:rsidRDefault="00600313">
      <w:pPr>
        <w:pStyle w:val="Textpoznmkypodiarou"/>
        <w:rPr>
          <w:lang w:val="sk-SK"/>
        </w:rPr>
      </w:pPr>
      <w:r>
        <w:rPr>
          <w:rStyle w:val="Odkaznapoznmkupodiarou"/>
        </w:rPr>
        <w:footnoteRef/>
      </w:r>
      <w:r>
        <w:t xml:space="preserve"> V zmysle ustanovenia § 22 ods. 2 zákona o finančnej kontrole</w:t>
      </w:r>
    </w:p>
  </w:footnote>
  <w:footnote w:id="78">
    <w:p w14:paraId="7A55D57A" w14:textId="77777777" w:rsidR="00600313" w:rsidRPr="009D7F63" w:rsidRDefault="00600313"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600313" w:rsidRPr="009D7F63" w:rsidRDefault="00600313">
      <w:pPr>
        <w:pStyle w:val="Textpoznmkypodiarou"/>
        <w:rPr>
          <w:rFonts w:cs="Arial"/>
          <w:szCs w:val="16"/>
          <w:lang w:val="sk-SK"/>
        </w:rPr>
      </w:pPr>
    </w:p>
  </w:footnote>
  <w:footnote w:id="79">
    <w:p w14:paraId="7A55D57D" w14:textId="77777777" w:rsidR="00600313" w:rsidRPr="009D7F63" w:rsidRDefault="0060031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Monitorovacie údaje sú prílohou pri </w:t>
      </w:r>
      <w:proofErr w:type="spellStart"/>
      <w:r w:rsidRPr="009D7F63">
        <w:rPr>
          <w:rFonts w:cs="Arial"/>
          <w:szCs w:val="16"/>
          <w:lang w:val="sk-SK"/>
        </w:rPr>
        <w:t>ŽoP</w:t>
      </w:r>
      <w:proofErr w:type="spellEnd"/>
      <w:r w:rsidRPr="009D7F63">
        <w:rPr>
          <w:rFonts w:cs="Arial"/>
          <w:szCs w:val="16"/>
          <w:lang w:val="sk-SK"/>
        </w:rPr>
        <w:t xml:space="preserve"> formou </w:t>
      </w:r>
      <w:proofErr w:type="spellStart"/>
      <w:r w:rsidRPr="009D7F63">
        <w:rPr>
          <w:rFonts w:cs="Arial"/>
          <w:szCs w:val="16"/>
          <w:lang w:val="sk-SK"/>
        </w:rPr>
        <w:t>predfinancovania</w:t>
      </w:r>
      <w:proofErr w:type="spellEnd"/>
      <w:r w:rsidRPr="009D7F63">
        <w:rPr>
          <w:rFonts w:cs="Arial"/>
          <w:szCs w:val="16"/>
          <w:lang w:val="sk-SK"/>
        </w:rPr>
        <w:t>, zúčtovania zálohovej platby a refundácie.</w:t>
      </w:r>
    </w:p>
  </w:footnote>
  <w:footnote w:id="80">
    <w:p w14:paraId="7A55D57E" w14:textId="77777777" w:rsidR="00600313" w:rsidRPr="009D7F63" w:rsidRDefault="0060031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w:t>
      </w:r>
      <w:proofErr w:type="spellStart"/>
      <w:r w:rsidRPr="009D7F63">
        <w:rPr>
          <w:rFonts w:cs="Arial"/>
          <w:szCs w:val="16"/>
          <w:lang w:val="sk-SK"/>
        </w:rPr>
        <w:t>ŽoP</w:t>
      </w:r>
      <w:proofErr w:type="spellEnd"/>
      <w:r w:rsidRPr="009D7F63">
        <w:rPr>
          <w:rFonts w:cs="Arial"/>
          <w:szCs w:val="16"/>
          <w:lang w:val="sk-SK"/>
        </w:rPr>
        <w:t xml:space="preserve">: zúčtovanie </w:t>
      </w:r>
      <w:proofErr w:type="spellStart"/>
      <w:r w:rsidRPr="009D7F63">
        <w:rPr>
          <w:rFonts w:cs="Arial"/>
          <w:szCs w:val="16"/>
          <w:lang w:val="sk-SK"/>
        </w:rPr>
        <w:t>predfinancovania</w:t>
      </w:r>
      <w:proofErr w:type="spellEnd"/>
      <w:r w:rsidRPr="009D7F63">
        <w:rPr>
          <w:rFonts w:cs="Arial"/>
          <w:szCs w:val="16"/>
          <w:lang w:val="sk-SK"/>
        </w:rPr>
        <w:t xml:space="preserve">, poskytnutie zálohovej platby, </w:t>
      </w:r>
    </w:p>
  </w:footnote>
  <w:footnote w:id="81">
    <w:p w14:paraId="7A55D57F" w14:textId="77777777" w:rsidR="00600313" w:rsidRPr="009D7F63" w:rsidRDefault="0060031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w:t>
      </w:r>
      <w:proofErr w:type="spellStart"/>
      <w:r w:rsidRPr="009D7F63">
        <w:rPr>
          <w:rFonts w:cs="Arial"/>
          <w:szCs w:val="16"/>
          <w:lang w:val="sk-SK"/>
        </w:rPr>
        <w:t>ŽoP</w:t>
      </w:r>
      <w:proofErr w:type="spellEnd"/>
      <w:r w:rsidRPr="009D7F63">
        <w:rPr>
          <w:rFonts w:cs="Arial"/>
          <w:szCs w:val="16"/>
          <w:lang w:val="sk-SK"/>
        </w:rPr>
        <w:t xml:space="preserve">: poskytnutie </w:t>
      </w:r>
      <w:proofErr w:type="spellStart"/>
      <w:r w:rsidRPr="009D7F63">
        <w:rPr>
          <w:rFonts w:cs="Arial"/>
          <w:szCs w:val="16"/>
          <w:lang w:val="sk-SK"/>
        </w:rPr>
        <w:t>predfinancovania</w:t>
      </w:r>
      <w:proofErr w:type="spellEnd"/>
      <w:r w:rsidRPr="009D7F63">
        <w:rPr>
          <w:rFonts w:cs="Arial"/>
          <w:szCs w:val="16"/>
          <w:lang w:val="sk-SK"/>
        </w:rPr>
        <w:t>, zúčtovanie zálohovej platby a refundácia.</w:t>
      </w:r>
    </w:p>
  </w:footnote>
  <w:footnote w:id="82">
    <w:p w14:paraId="7A55D580" w14:textId="77777777" w:rsidR="00600313" w:rsidRPr="009D7F63" w:rsidRDefault="00600313"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83">
    <w:p w14:paraId="7A55D581" w14:textId="77777777" w:rsidR="00600313" w:rsidRPr="009D7F63" w:rsidRDefault="0060031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84">
    <w:p w14:paraId="7A55D582" w14:textId="77777777" w:rsidR="00600313" w:rsidRPr="009D7F63" w:rsidRDefault="00600313"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85">
    <w:p w14:paraId="112A0AD7" w14:textId="77777777" w:rsidR="00600313" w:rsidRDefault="00600313"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14EEA303" w14:textId="77777777" w:rsidR="00600313" w:rsidRPr="0029658C" w:rsidRDefault="00600313" w:rsidP="006A2DA0">
      <w:pPr>
        <w:pStyle w:val="Textpoznmkypodiarou"/>
        <w:jc w:val="both"/>
        <w:rPr>
          <w:lang w:val="sk-SK"/>
        </w:rPr>
      </w:pPr>
      <w:r>
        <w:t>Oprávnený pracovný čas, ktorý je určujúci pre stanovenie oprávnenej časti mzdy, predstavuje iba reálne odpracovaný čas (</w:t>
      </w:r>
      <w:proofErr w:type="spellStart"/>
      <w:r>
        <w:t>t.j</w:t>
      </w:r>
      <w:proofErr w:type="spellEnd"/>
      <w:r>
        <w:t>.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86">
    <w:p w14:paraId="7A55D583" w14:textId="052EABFD" w:rsidR="00600313" w:rsidRPr="009D7F63" w:rsidRDefault="00600313"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proofErr w:type="spellStart"/>
      <w:r w:rsidRPr="009D7F63">
        <w:rPr>
          <w:rFonts w:ascii="Arial" w:hAnsi="Arial" w:cs="Arial"/>
          <w:sz w:val="16"/>
          <w:szCs w:val="16"/>
        </w:rPr>
        <w:t>ákonníka</w:t>
      </w:r>
      <w:proofErr w:type="spellEnd"/>
      <w:r w:rsidRPr="009D7F63">
        <w:rPr>
          <w:rFonts w:ascii="Arial" w:hAnsi="Arial" w:cs="Arial"/>
          <w:sz w:val="16"/>
          <w:szCs w:val="16"/>
        </w:rPr>
        <w:t xml:space="preserve"> práce, zákona o výkone práce vo verejnom záujme, resp. zákona o štátnej službe a obsahujú všetky náležitosti pracovnej zmluvy/dohody podľa týchto zákonov. Zmluva/dohoda alebo ich prílohy ďalej obsahujú aj:</w:t>
      </w:r>
    </w:p>
    <w:p w14:paraId="7A55D584" w14:textId="207C5F87" w:rsidR="00600313" w:rsidRPr="009D7F63" w:rsidRDefault="00600313"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7A55D585" w14:textId="6B81D9DC" w:rsidR="00600313" w:rsidRPr="009D7F63" w:rsidRDefault="00600313"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600313" w:rsidRPr="002D4DD9" w:rsidRDefault="00600313" w:rsidP="009D7F63">
      <w:pPr>
        <w:pStyle w:val="Zoznamsodrkami"/>
        <w:spacing w:before="0" w:after="0"/>
        <w:contextualSpacing/>
        <w:rPr>
          <w:rFonts w:ascii="Arial" w:hAnsi="Arial" w:cs="Arial"/>
          <w:sz w:val="16"/>
          <w:szCs w:val="16"/>
        </w:rPr>
      </w:pPr>
      <w:r w:rsidRPr="009D7F63">
        <w:rPr>
          <w:rFonts w:ascii="Arial" w:hAnsi="Arial" w:cs="Arial"/>
          <w:sz w:val="16"/>
          <w:szCs w:val="16"/>
        </w:rPr>
        <w:t xml:space="preserve">V prípade, ak v pracovnej zmluve, resp. dodatku k pracovnej zmluve a obdobných dokumentoch nie je špecifikovaná pracovná doba, prestávky v práci a pod., je potrebné doložiť k </w:t>
      </w:r>
      <w:proofErr w:type="spellStart"/>
      <w:r w:rsidRPr="009D7F63">
        <w:rPr>
          <w:rFonts w:ascii="Arial" w:hAnsi="Arial" w:cs="Arial"/>
          <w:sz w:val="16"/>
          <w:szCs w:val="16"/>
        </w:rPr>
        <w:t>ŽoP</w:t>
      </w:r>
      <w:proofErr w:type="spellEnd"/>
      <w:r w:rsidRPr="009D7F63">
        <w:rPr>
          <w:rFonts w:ascii="Arial" w:hAnsi="Arial" w:cs="Arial"/>
          <w:sz w:val="16"/>
          <w:szCs w:val="16"/>
        </w:rPr>
        <w:t xml:space="preserve">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87">
    <w:p w14:paraId="7A55D587" w14:textId="77777777" w:rsidR="00600313" w:rsidRPr="002D4DD9" w:rsidRDefault="00600313"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88">
    <w:p w14:paraId="7A55D588" w14:textId="4BFF8B46" w:rsidR="00600313" w:rsidRPr="00666AC8" w:rsidRDefault="00600313"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p>
  </w:footnote>
  <w:footnote w:id="89">
    <w:p w14:paraId="7A55D58A" w14:textId="010C8D03" w:rsidR="00600313" w:rsidRPr="002D4DD9" w:rsidRDefault="00600313"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w:t>
      </w:r>
    </w:p>
  </w:footnote>
  <w:footnote w:id="90">
    <w:p w14:paraId="7A55D58B" w14:textId="36DE3BCF" w:rsidR="00600313" w:rsidRPr="002D4DD9" w:rsidRDefault="00600313"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w:t>
      </w:r>
      <w:r>
        <w:rPr>
          <w:rFonts w:cs="Arial"/>
          <w:szCs w:val="16"/>
          <w:lang w:val="sk-SK"/>
        </w:rPr>
        <w:t>.</w:t>
      </w:r>
    </w:p>
  </w:footnote>
  <w:footnote w:id="91">
    <w:p w14:paraId="7A55D58E" w14:textId="5905C154" w:rsidR="00600313" w:rsidRPr="009D7F63" w:rsidRDefault="0060031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92">
    <w:p w14:paraId="21B88E63" w14:textId="45116D8F" w:rsidR="00600313" w:rsidRPr="00DB1B99" w:rsidRDefault="00600313" w:rsidP="00DB1B99">
      <w:pPr>
        <w:pStyle w:val="Textpoznmkypodiarou"/>
        <w:jc w:val="both"/>
        <w:rPr>
          <w:lang w:val="sk-SK"/>
        </w:rPr>
      </w:pPr>
      <w:r>
        <w:rPr>
          <w:rStyle w:val="Odkaznapoznmkupodiarou"/>
        </w:rPr>
        <w:footnoteRef/>
      </w:r>
      <w:r>
        <w:t xml:space="preserve"> </w:t>
      </w:r>
      <w:r>
        <w:rPr>
          <w:lang w:val="sk-SK"/>
        </w:rPr>
        <w:t xml:space="preserve">Poskytovateľ na základe žiadosti o predkladanie interných personálnych výdavkov prijímateľa/partnera prostredníctvom sumarizačných hárkov – personálne výdavky (ďalej len „žiadosť o výnimku“) vyhodnotí chybovosť v doteraz predložených žiadostiach o platbu (vyhodnotenie sa vykoná len na nárokovaných interných personálnych výdavkoch v dvoch žiadostiach o platbu). Chybovosť nárokovaných interných personálnych výdavkoch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w:t>
      </w:r>
      <w:proofErr w:type="spellStart"/>
      <w:r>
        <w:rPr>
          <w:lang w:val="sk-SK"/>
        </w:rPr>
        <w:t>FKnM</w:t>
      </w:r>
      <w:proofErr w:type="spellEnd"/>
      <w:r>
        <w:rPr>
          <w:lang w:val="sk-SK"/>
        </w:rPr>
        <w:t xml:space="preserve"> chybovosť presahujúcu 2% z hodnoty vzorky nárokovaných interných personálnych výdavkov v žiadosti o platbu, poskytovateľ môže rozhodnúť o opätovnej povinnosti predkladať kompletnú podpornú dokumentáciu k interným personálnym výdavkom (časť 2.4.6.3 </w:t>
      </w:r>
      <w:r w:rsidRPr="00DB1B99">
        <w:rPr>
          <w:lang w:val="sk-SK"/>
        </w:rPr>
        <w:t>Dokladovanie oprávnených výdavkov podľa jednotlivých</w:t>
      </w:r>
      <w:r w:rsidRPr="0073389C">
        <w:rPr>
          <w:lang w:val="sk-SK"/>
        </w:rPr>
        <w:t xml:space="preserve"> </w:t>
      </w:r>
      <w:r w:rsidRPr="00DB1B99">
        <w:rPr>
          <w:lang w:val="sk-SK"/>
        </w:rPr>
        <w:t>skupín výdavkov</w:t>
      </w:r>
      <w:r>
        <w:rPr>
          <w:lang w:val="sk-SK"/>
        </w:rPr>
        <w:t xml:space="preserve">).    </w:t>
      </w:r>
    </w:p>
  </w:footnote>
  <w:footnote w:id="93">
    <w:p w14:paraId="346F9881" w14:textId="38882892" w:rsidR="00600313" w:rsidRPr="002D4DD9" w:rsidRDefault="00600313"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94">
    <w:p w14:paraId="18F68BE6" w14:textId="77777777" w:rsidR="00600313" w:rsidRPr="009D7F63" w:rsidRDefault="00600313"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95">
    <w:p w14:paraId="7B8CA6F4" w14:textId="057B66FF" w:rsidR="00600313" w:rsidRPr="00DD30A9" w:rsidRDefault="00600313" w:rsidP="00DD30A9">
      <w:pPr>
        <w:pStyle w:val="Textpoznmkypodiarou"/>
        <w:jc w:val="both"/>
        <w:rPr>
          <w:lang w:val="sk-SK"/>
        </w:rPr>
      </w:pPr>
      <w:r>
        <w:rPr>
          <w:rStyle w:val="Odkaznapoznmkupodiarou"/>
        </w:rPr>
        <w:footnoteRef/>
      </w:r>
      <w:r>
        <w:t xml:space="preserve"> </w:t>
      </w:r>
      <w:r>
        <w:rPr>
          <w:lang w:val="sk-SK"/>
        </w:rPr>
        <w:t xml:space="preserve">Poskytovateľ na základe žiadosti o predkladanie výdavkov za náhrady mzdy a platu prijímateľa/partnera prostredníctvom sumarizačných hárkov – personálne výdavky (ďalej len „žiadosť o výnimku“) vyhodnotí chybovosť v doteraz predložených žiadostiach o platbu (vyhodnotenie sa vykoná len na nárokovaných výdavkoch za náhrady mzdy a platu v dvoch žiadostiach o platbu). Chybovosť nárokovaných výdavkov za náhrady mzdy a platu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výdavkov za náhrady mzdy a platu nepresiahne 2% z ich hodnoty, poskytovateľ môže udeliť výnimku predkladania výdavkov za náhrady mzdy a platu prostredníctvom sumarizačných hárkov – personálne výdavky. Ak poskytovateľ identifikuje počas výkonu </w:t>
      </w:r>
      <w:proofErr w:type="spellStart"/>
      <w:r>
        <w:rPr>
          <w:lang w:val="sk-SK"/>
        </w:rPr>
        <w:t>FKnM</w:t>
      </w:r>
      <w:proofErr w:type="spellEnd"/>
      <w:r>
        <w:rPr>
          <w:lang w:val="sk-SK"/>
        </w:rPr>
        <w:t xml:space="preserve"> chybovosť presahujúcu 2% z hodnoty vzorky nárokovaných výdavkov za náhrady mzdy a platu v žiadosti o platbu, poskytovateľ môže rozhodnúť o opätovnej povinnosti predkladať kompletnú podpornú dokumentáciu k  výdavkom za náhrady mzdy a platu (časť 2.4.6.3 </w:t>
      </w:r>
      <w:r w:rsidRPr="00EB0B04">
        <w:rPr>
          <w:lang w:val="sk-SK"/>
        </w:rPr>
        <w:t>Dokladovanie oprávnených výdavkov podľa jednotlivých</w:t>
      </w:r>
      <w:r w:rsidRPr="0073389C">
        <w:rPr>
          <w:lang w:val="sk-SK"/>
        </w:rPr>
        <w:t xml:space="preserve"> </w:t>
      </w:r>
      <w:r w:rsidRPr="00EB0B04">
        <w:rPr>
          <w:lang w:val="sk-SK"/>
        </w:rPr>
        <w:t>skupín výdavkov</w:t>
      </w:r>
      <w:r>
        <w:rPr>
          <w:lang w:val="sk-SK"/>
        </w:rPr>
        <w:t xml:space="preserve">).    </w:t>
      </w:r>
    </w:p>
  </w:footnote>
  <w:footnote w:id="96">
    <w:p w14:paraId="245656D0" w14:textId="34CF1211" w:rsidR="00600313" w:rsidRPr="009D7F63" w:rsidRDefault="00600313"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97">
    <w:p w14:paraId="1BAE06D9" w14:textId="3DB56B7A" w:rsidR="00600313" w:rsidRPr="008D4874" w:rsidRDefault="00600313">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8">
    <w:p w14:paraId="06A0F700" w14:textId="0A8847BF" w:rsidR="00600313" w:rsidRPr="00A9227A" w:rsidRDefault="00600313"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9">
    <w:p w14:paraId="7A55D594" w14:textId="7255982C" w:rsidR="00600313" w:rsidRPr="009D7F63" w:rsidRDefault="0060031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proofErr w:type="spellStart"/>
      <w:r w:rsidRPr="009D7F63">
        <w:rPr>
          <w:rFonts w:cs="Arial"/>
          <w:szCs w:val="16"/>
        </w:rPr>
        <w:t>mluve</w:t>
      </w:r>
      <w:proofErr w:type="spellEnd"/>
      <w:r w:rsidRPr="009D7F63">
        <w:rPr>
          <w:rFonts w:cs="Arial"/>
          <w:szCs w:val="16"/>
        </w:rPr>
        <w:t xml:space="preserve"> o NFP. V prípade odchýlky môže byť Prijímateľ vyzvaný k zdôvodneniu nesúladu parametrov uvedených v komentári rozpočtu. </w:t>
      </w:r>
    </w:p>
  </w:footnote>
  <w:footnote w:id="100">
    <w:p w14:paraId="7A55D597" w14:textId="7291098D" w:rsidR="00600313" w:rsidRPr="009D7F63" w:rsidRDefault="0060031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01">
    <w:p w14:paraId="7A55D598" w14:textId="1F811B32" w:rsidR="00600313" w:rsidRPr="009D7F63" w:rsidRDefault="0060031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02">
    <w:p w14:paraId="7A55D599" w14:textId="36FD13E6" w:rsidR="00600313" w:rsidRPr="009D7F63" w:rsidRDefault="0060031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103">
    <w:p w14:paraId="155B50B0" w14:textId="6BA108FC" w:rsidR="00600313" w:rsidRPr="001D76D4" w:rsidRDefault="00600313">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104">
    <w:p w14:paraId="2376272C" w14:textId="0C61265A" w:rsidR="00600313" w:rsidRDefault="00D05982" w:rsidP="009D7F63">
      <w:pPr>
        <w:pStyle w:val="Textpoznmkypodiarou"/>
        <w:rPr>
          <w:rFonts w:cs="Arial"/>
          <w:szCs w:val="16"/>
          <w:lang w:val="sk-SK"/>
        </w:rPr>
      </w:pPr>
      <w:hyperlink r:id="rId3" w:history="1">
        <w:r w:rsidR="00600313" w:rsidRPr="00D11568">
          <w:rPr>
            <w:rStyle w:val="Hypertextovprepojenie"/>
            <w:rFonts w:cs="Arial"/>
            <w:sz w:val="16"/>
            <w:szCs w:val="16"/>
            <w:lang w:val="sk-SK"/>
          </w:rPr>
          <w:t>http://www.uvo.gov.sk/legislativametodika-dohlad/metodicke-usmernenia/vseobecne-metodicke-usmernenia-zakon-c-252006-z-z--4bc.html</w:t>
        </w:r>
      </w:hyperlink>
      <w:r w:rsidR="00600313" w:rsidRPr="00D11568">
        <w:rPr>
          <w:rFonts w:cs="Arial"/>
          <w:szCs w:val="16"/>
          <w:lang w:val="sk-SK"/>
        </w:rPr>
        <w:t xml:space="preserve">  a http://www.uvo.gov.sk/legislativametodika-dohlad/metodicke-usmernenia/vseobecne-metodicke-usmernenia-zakon-c-3432015-z-z--51e.html</w:t>
      </w:r>
      <w:r w:rsidR="00600313" w:rsidRPr="00D11568" w:rsidDel="00D11568">
        <w:rPr>
          <w:rFonts w:cs="Arial"/>
          <w:szCs w:val="16"/>
          <w:lang w:val="sk-SK"/>
        </w:rPr>
        <w:t xml:space="preserve"> </w:t>
      </w:r>
      <w:r w:rsidR="00600313" w:rsidRPr="00552EAD">
        <w:rPr>
          <w:rStyle w:val="Odkaznapoznmkupodiarou"/>
          <w:rFonts w:cs="Arial"/>
          <w:szCs w:val="16"/>
          <w:vertAlign w:val="baseline"/>
        </w:rPr>
        <w:t xml:space="preserve"> </w:t>
      </w:r>
      <w:r w:rsidR="00600313" w:rsidRPr="009D7F63">
        <w:rPr>
          <w:rStyle w:val="Odkaznapoznmkupodiarou"/>
          <w:rFonts w:cs="Arial"/>
          <w:szCs w:val="16"/>
        </w:rPr>
        <w:footnoteRef/>
      </w:r>
    </w:p>
    <w:p w14:paraId="7A55D59A" w14:textId="542F27CA" w:rsidR="00600313" w:rsidRPr="009D7F63" w:rsidRDefault="00600313" w:rsidP="009D7F63">
      <w:pPr>
        <w:pStyle w:val="Textpoznmkypodiarou"/>
        <w:rPr>
          <w:rFonts w:cs="Arial"/>
          <w:szCs w:val="16"/>
          <w:lang w:val="sk-SK"/>
        </w:rPr>
      </w:pPr>
    </w:p>
  </w:footnote>
  <w:footnote w:id="105">
    <w:p w14:paraId="7A55D59B" w14:textId="77777777" w:rsidR="00600313" w:rsidRPr="009D7F63" w:rsidRDefault="00600313"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600313" w:rsidRPr="009D7F63" w:rsidRDefault="00600313"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600313" w:rsidRPr="009D7F63" w:rsidRDefault="00600313" w:rsidP="009D7F63">
      <w:pPr>
        <w:pStyle w:val="Textpoznmkypodiarou"/>
        <w:rPr>
          <w:rFonts w:cs="Arial"/>
          <w:szCs w:val="16"/>
        </w:rPr>
      </w:pPr>
    </w:p>
  </w:footnote>
  <w:footnote w:id="106">
    <w:p w14:paraId="7758003D" w14:textId="22D7C67A" w:rsidR="00600313" w:rsidRPr="00E70656" w:rsidRDefault="00600313">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07">
    <w:p w14:paraId="7A55D59E" w14:textId="77777777" w:rsidR="00600313" w:rsidRPr="009D7F63" w:rsidRDefault="0060031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08">
    <w:p w14:paraId="7A55D59F" w14:textId="77777777" w:rsidR="00600313" w:rsidRPr="009D7F63" w:rsidRDefault="0060031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109">
    <w:p w14:paraId="6D173C29" w14:textId="17D0C2A7" w:rsidR="00600313" w:rsidRPr="00963E0D" w:rsidRDefault="0060031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110">
    <w:p w14:paraId="17304A12" w14:textId="40A4FD60" w:rsidR="00600313" w:rsidRPr="00963E0D" w:rsidRDefault="0060031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11">
    <w:p w14:paraId="169A4593" w14:textId="3DC46A8E" w:rsidR="00600313" w:rsidRPr="00963E0D" w:rsidRDefault="0060031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12">
    <w:p w14:paraId="7A55D5A1" w14:textId="77777777" w:rsidR="00600313" w:rsidRPr="009D7F63" w:rsidDel="0006412C" w:rsidRDefault="00600313" w:rsidP="009D7F63">
      <w:pPr>
        <w:pStyle w:val="Textpoznmkypodiarou"/>
        <w:rPr>
          <w:del w:id="872" w:author="Andrea Bergmannová" w:date="2018-12-11T15:55:00Z"/>
          <w:rFonts w:cs="Arial"/>
          <w:szCs w:val="16"/>
        </w:rPr>
      </w:pPr>
      <w:del w:id="873" w:author="Andrea Bergmannová" w:date="2018-12-11T15:55:00Z">
        <w:r w:rsidRPr="009D7F63" w:rsidDel="0006412C">
          <w:rPr>
            <w:rStyle w:val="Odkaznapoznmkupodiarou"/>
            <w:rFonts w:cs="Arial"/>
            <w:szCs w:val="16"/>
          </w:rPr>
          <w:footnoteRef/>
        </w:r>
        <w:r w:rsidRPr="009D7F63" w:rsidDel="0006412C">
          <w:rPr>
            <w:rFonts w:cs="Arial"/>
            <w:szCs w:val="16"/>
          </w:rPr>
          <w:delText xml:space="preserve"> v zmysle metodického pokynu CKO č. 5</w:delText>
        </w:r>
      </w:del>
    </w:p>
  </w:footnote>
  <w:footnote w:id="113">
    <w:p w14:paraId="33731AE4" w14:textId="77777777" w:rsidR="00600313" w:rsidRDefault="00600313" w:rsidP="00A15E8E">
      <w:pPr>
        <w:pStyle w:val="Textpoznmkypodiarou"/>
        <w:jc w:val="both"/>
      </w:pPr>
      <w:r>
        <w:rPr>
          <w:rStyle w:val="Odkaznapoznmkupodiarou"/>
        </w:rPr>
        <w:footnoteRef/>
      </w:r>
      <w:r>
        <w:t xml:space="preserve"> MP CKO č. 18 k overovaniu hospodárnosti výdavkov</w:t>
      </w:r>
    </w:p>
  </w:footnote>
  <w:footnote w:id="114">
    <w:p w14:paraId="2A432946" w14:textId="35C29B09" w:rsidR="00600313" w:rsidRPr="001325C0" w:rsidRDefault="00600313">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15">
    <w:p w14:paraId="19A2FB50" w14:textId="3C8C6416" w:rsidR="00600313" w:rsidRPr="001325C0" w:rsidRDefault="00600313">
      <w:pPr>
        <w:pStyle w:val="Textpoznmkypodiarou"/>
        <w:rPr>
          <w:lang w:val="sk-SK"/>
        </w:rPr>
      </w:pPr>
      <w:r>
        <w:rPr>
          <w:rStyle w:val="Odkaznapoznmkupodiarou"/>
        </w:rPr>
        <w:footnoteRef/>
      </w:r>
      <w:r>
        <w:t xml:space="preserve"> </w:t>
      </w:r>
      <w:r w:rsidRPr="001325C0">
        <w:t xml:space="preserve">Na účely definovania rodinného príslušníka alebo príbuzného sa použije § 117 zákona č. 40/1964 Zb. Občiansky zákonník v znení neskorších predpisov, </w:t>
      </w:r>
      <w:proofErr w:type="spellStart"/>
      <w:r w:rsidRPr="001325C0">
        <w:t>t.j</w:t>
      </w:r>
      <w:proofErr w:type="spellEnd"/>
      <w:r w:rsidRPr="001325C0">
        <w:t>. je ním príbuzný v priamom rade, ako aj príbuzný v pobočnom rade</w:t>
      </w:r>
    </w:p>
  </w:footnote>
  <w:footnote w:id="116">
    <w:p w14:paraId="6CF6D88E" w14:textId="77777777" w:rsidR="00600313" w:rsidRPr="001325C0" w:rsidRDefault="00600313"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600313" w:rsidRPr="001325C0" w:rsidRDefault="00600313">
      <w:pPr>
        <w:pStyle w:val="Textpoznmkypodiarou"/>
        <w:rPr>
          <w:lang w:val="sk-SK"/>
        </w:rPr>
      </w:pPr>
    </w:p>
  </w:footnote>
  <w:footnote w:id="117">
    <w:p w14:paraId="60152099" w14:textId="6522BB22" w:rsidR="00600313" w:rsidRPr="00DF0865" w:rsidRDefault="00600313">
      <w:pPr>
        <w:pStyle w:val="Textpoznmkypodiarou"/>
        <w:rPr>
          <w:lang w:val="sk-SK"/>
        </w:rPr>
      </w:pPr>
      <w:r>
        <w:rPr>
          <w:rStyle w:val="Odkaznapoznmkupodiarou"/>
        </w:rPr>
        <w:footnoteRef/>
      </w:r>
      <w:r>
        <w:rPr>
          <w:lang w:val="sk-SK"/>
        </w:rPr>
        <w:t xml:space="preserve"> </w:t>
      </w:r>
      <w:r w:rsidRPr="00DF0865">
        <w:t xml:space="preserve">Na účely definovania rodinného príslušníka alebo príbuzného sa použije § 117 zákona č. 40/1964 Zb. Občiansky zákonník v znení neskorších predpisov, </w:t>
      </w:r>
      <w:proofErr w:type="spellStart"/>
      <w:r w:rsidRPr="00DF0865">
        <w:t>t.j</w:t>
      </w:r>
      <w:proofErr w:type="spellEnd"/>
      <w:r w:rsidRPr="00DF0865">
        <w:t>. je ním príbuzný v priamom rade, ako aj príbuzný v pobočnom rade</w:t>
      </w:r>
      <w:r>
        <w:t xml:space="preserve"> </w:t>
      </w:r>
    </w:p>
  </w:footnote>
  <w:footnote w:id="118">
    <w:p w14:paraId="7A55D5A3" w14:textId="77777777" w:rsidR="00600313" w:rsidRPr="009D7F63" w:rsidRDefault="00600313"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600313" w:rsidRDefault="00600313">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600313" w:rsidRDefault="00600313">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600313" w:rsidRDefault="0060031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52A4E36"/>
    <w:multiLevelType w:val="hybridMultilevel"/>
    <w:tmpl w:val="5DD2A8C4"/>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6">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9">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1">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3">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7710AF4"/>
    <w:multiLevelType w:val="hybridMultilevel"/>
    <w:tmpl w:val="88D4D692"/>
    <w:lvl w:ilvl="0" w:tplc="34589D7C">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0">
    <w:nsid w:val="19B31A9A"/>
    <w:multiLevelType w:val="hybridMultilevel"/>
    <w:tmpl w:val="6F8482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2">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1C412168"/>
    <w:multiLevelType w:val="hybridMultilevel"/>
    <w:tmpl w:val="875E87AA"/>
    <w:lvl w:ilvl="0" w:tplc="041B0017">
      <w:start w:val="1"/>
      <w:numFmt w:val="lowerLetter"/>
      <w:lvlText w:val="%1)"/>
      <w:lvlJc w:val="left"/>
      <w:pPr>
        <w:ind w:left="773" w:hanging="360"/>
      </w:pPr>
    </w:lvl>
    <w:lvl w:ilvl="1" w:tplc="041B0011">
      <w:start w:val="1"/>
      <w:numFmt w:val="decimal"/>
      <w:lvlText w:val="%2)"/>
      <w:lvlJc w:val="left"/>
      <w:pPr>
        <w:ind w:left="1493" w:hanging="360"/>
      </w:pPr>
    </w:lvl>
    <w:lvl w:ilvl="2" w:tplc="041B001B" w:tentative="1">
      <w:start w:val="1"/>
      <w:numFmt w:val="lowerRoman"/>
      <w:lvlText w:val="%3."/>
      <w:lvlJc w:val="right"/>
      <w:pPr>
        <w:ind w:left="2213" w:hanging="180"/>
      </w:pPr>
    </w:lvl>
    <w:lvl w:ilvl="3" w:tplc="041B000F" w:tentative="1">
      <w:start w:val="1"/>
      <w:numFmt w:val="decimal"/>
      <w:lvlText w:val="%4."/>
      <w:lvlJc w:val="left"/>
      <w:pPr>
        <w:ind w:left="2933" w:hanging="360"/>
      </w:pPr>
    </w:lvl>
    <w:lvl w:ilvl="4" w:tplc="041B0019" w:tentative="1">
      <w:start w:val="1"/>
      <w:numFmt w:val="lowerLetter"/>
      <w:lvlText w:val="%5."/>
      <w:lvlJc w:val="left"/>
      <w:pPr>
        <w:ind w:left="3653" w:hanging="360"/>
      </w:pPr>
    </w:lvl>
    <w:lvl w:ilvl="5" w:tplc="041B001B" w:tentative="1">
      <w:start w:val="1"/>
      <w:numFmt w:val="lowerRoman"/>
      <w:lvlText w:val="%6."/>
      <w:lvlJc w:val="right"/>
      <w:pPr>
        <w:ind w:left="4373" w:hanging="180"/>
      </w:pPr>
    </w:lvl>
    <w:lvl w:ilvl="6" w:tplc="041B000F" w:tentative="1">
      <w:start w:val="1"/>
      <w:numFmt w:val="decimal"/>
      <w:lvlText w:val="%7."/>
      <w:lvlJc w:val="left"/>
      <w:pPr>
        <w:ind w:left="5093" w:hanging="360"/>
      </w:pPr>
    </w:lvl>
    <w:lvl w:ilvl="7" w:tplc="041B0019" w:tentative="1">
      <w:start w:val="1"/>
      <w:numFmt w:val="lowerLetter"/>
      <w:lvlText w:val="%8."/>
      <w:lvlJc w:val="left"/>
      <w:pPr>
        <w:ind w:left="5813" w:hanging="360"/>
      </w:pPr>
    </w:lvl>
    <w:lvl w:ilvl="8" w:tplc="041B001B" w:tentative="1">
      <w:start w:val="1"/>
      <w:numFmt w:val="lowerRoman"/>
      <w:lvlText w:val="%9."/>
      <w:lvlJc w:val="right"/>
      <w:pPr>
        <w:ind w:left="6533" w:hanging="180"/>
      </w:pPr>
    </w:lvl>
  </w:abstractNum>
  <w:abstractNum w:abstractNumId="35">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4">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5">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9">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2D8F1423"/>
    <w:multiLevelType w:val="hybridMultilevel"/>
    <w:tmpl w:val="77EE665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4">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5">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6">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1">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369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4">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7">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468E705C"/>
    <w:multiLevelType w:val="hybridMultilevel"/>
    <w:tmpl w:val="13D8BEA6"/>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9">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0">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71">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2">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5">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6">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7">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1">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82">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52FF581A"/>
    <w:multiLevelType w:val="hybridMultilevel"/>
    <w:tmpl w:val="A94A00A8"/>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9">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95">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8">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0">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6">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1">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14">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17">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707A35F4"/>
    <w:multiLevelType w:val="hybridMultilevel"/>
    <w:tmpl w:val="0A8E479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1">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22">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6">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30">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nsid w:val="7C7C6818"/>
    <w:multiLevelType w:val="hybridMultilevel"/>
    <w:tmpl w:val="0BD2B0F2"/>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5">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3"/>
  </w:num>
  <w:num w:numId="2">
    <w:abstractNumId w:val="25"/>
  </w:num>
  <w:num w:numId="3">
    <w:abstractNumId w:val="102"/>
  </w:num>
  <w:num w:numId="4">
    <w:abstractNumId w:val="20"/>
  </w:num>
  <w:num w:numId="5">
    <w:abstractNumId w:val="46"/>
  </w:num>
  <w:num w:numId="6">
    <w:abstractNumId w:val="131"/>
  </w:num>
  <w:num w:numId="7">
    <w:abstractNumId w:val="130"/>
  </w:num>
  <w:num w:numId="8">
    <w:abstractNumId w:val="91"/>
  </w:num>
  <w:num w:numId="9">
    <w:abstractNumId w:val="109"/>
  </w:num>
  <w:num w:numId="10">
    <w:abstractNumId w:val="56"/>
  </w:num>
  <w:num w:numId="11">
    <w:abstractNumId w:val="88"/>
  </w:num>
  <w:num w:numId="12">
    <w:abstractNumId w:val="118"/>
  </w:num>
  <w:num w:numId="13">
    <w:abstractNumId w:val="1"/>
  </w:num>
  <w:num w:numId="14">
    <w:abstractNumId w:val="31"/>
  </w:num>
  <w:num w:numId="15">
    <w:abstractNumId w:val="66"/>
  </w:num>
  <w:num w:numId="16">
    <w:abstractNumId w:val="9"/>
  </w:num>
  <w:num w:numId="17">
    <w:abstractNumId w:val="10"/>
  </w:num>
  <w:num w:numId="18">
    <w:abstractNumId w:val="62"/>
  </w:num>
  <w:num w:numId="19">
    <w:abstractNumId w:val="93"/>
  </w:num>
  <w:num w:numId="20">
    <w:abstractNumId w:val="28"/>
  </w:num>
  <w:num w:numId="21">
    <w:abstractNumId w:val="64"/>
  </w:num>
  <w:num w:numId="22">
    <w:abstractNumId w:val="77"/>
  </w:num>
  <w:num w:numId="23">
    <w:abstractNumId w:val="103"/>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82"/>
  </w:num>
  <w:num w:numId="28">
    <w:abstractNumId w:val="81"/>
  </w:num>
  <w:num w:numId="29">
    <w:abstractNumId w:val="110"/>
  </w:num>
  <w:num w:numId="30">
    <w:abstractNumId w:val="89"/>
  </w:num>
  <w:num w:numId="31">
    <w:abstractNumId w:val="126"/>
  </w:num>
  <w:num w:numId="32">
    <w:abstractNumId w:val="106"/>
  </w:num>
  <w:num w:numId="33">
    <w:abstractNumId w:val="114"/>
  </w:num>
  <w:num w:numId="34">
    <w:abstractNumId w:val="121"/>
  </w:num>
  <w:num w:numId="35">
    <w:abstractNumId w:val="45"/>
  </w:num>
  <w:num w:numId="36">
    <w:abstractNumId w:val="55"/>
  </w:num>
  <w:num w:numId="37">
    <w:abstractNumId w:val="53"/>
  </w:num>
  <w:num w:numId="38">
    <w:abstractNumId w:val="60"/>
  </w:num>
  <w:num w:numId="39">
    <w:abstractNumId w:val="75"/>
  </w:num>
  <w:num w:numId="40">
    <w:abstractNumId w:val="125"/>
  </w:num>
  <w:num w:numId="41">
    <w:abstractNumId w:val="3"/>
  </w:num>
  <w:num w:numId="42">
    <w:abstractNumId w:val="58"/>
  </w:num>
  <w:num w:numId="43">
    <w:abstractNumId w:val="87"/>
  </w:num>
  <w:num w:numId="44">
    <w:abstractNumId w:val="6"/>
  </w:num>
  <w:num w:numId="45">
    <w:abstractNumId w:val="39"/>
  </w:num>
  <w:num w:numId="46">
    <w:abstractNumId w:val="99"/>
  </w:num>
  <w:num w:numId="47">
    <w:abstractNumId w:val="108"/>
  </w:num>
  <w:num w:numId="48">
    <w:abstractNumId w:val="57"/>
  </w:num>
  <w:num w:numId="49">
    <w:abstractNumId w:val="78"/>
  </w:num>
  <w:num w:numId="50">
    <w:abstractNumId w:val="119"/>
  </w:num>
  <w:num w:numId="51">
    <w:abstractNumId w:val="38"/>
  </w:num>
  <w:num w:numId="52">
    <w:abstractNumId w:val="21"/>
  </w:num>
  <w:num w:numId="53">
    <w:abstractNumId w:val="12"/>
  </w:num>
  <w:num w:numId="54">
    <w:abstractNumId w:val="42"/>
  </w:num>
  <w:num w:numId="55">
    <w:abstractNumId w:val="26"/>
  </w:num>
  <w:num w:numId="56">
    <w:abstractNumId w:val="43"/>
  </w:num>
  <w:num w:numId="57">
    <w:abstractNumId w:val="18"/>
  </w:num>
  <w:num w:numId="58">
    <w:abstractNumId w:val="86"/>
  </w:num>
  <w:num w:numId="59">
    <w:abstractNumId w:val="59"/>
  </w:num>
  <w:num w:numId="60">
    <w:abstractNumId w:val="47"/>
  </w:num>
  <w:num w:numId="61">
    <w:abstractNumId w:val="96"/>
  </w:num>
  <w:num w:numId="62">
    <w:abstractNumId w:val="104"/>
  </w:num>
  <w:num w:numId="63">
    <w:abstractNumId w:val="72"/>
  </w:num>
  <w:num w:numId="64">
    <w:abstractNumId w:val="7"/>
  </w:num>
  <w:num w:numId="65">
    <w:abstractNumId w:val="37"/>
  </w:num>
  <w:num w:numId="66">
    <w:abstractNumId w:val="44"/>
  </w:num>
  <w:num w:numId="67">
    <w:abstractNumId w:val="17"/>
  </w:num>
  <w:num w:numId="68">
    <w:abstractNumId w:val="84"/>
  </w:num>
  <w:num w:numId="69">
    <w:abstractNumId w:val="19"/>
  </w:num>
  <w:num w:numId="70">
    <w:abstractNumId w:val="123"/>
  </w:num>
  <w:num w:numId="71">
    <w:abstractNumId w:val="65"/>
  </w:num>
  <w:num w:numId="72">
    <w:abstractNumId w:val="35"/>
  </w:num>
  <w:num w:numId="73">
    <w:abstractNumId w:val="115"/>
  </w:num>
  <w:num w:numId="74">
    <w:abstractNumId w:val="16"/>
  </w:num>
  <w:num w:numId="75">
    <w:abstractNumId w:val="128"/>
  </w:num>
  <w:num w:numId="76">
    <w:abstractNumId w:val="22"/>
  </w:num>
  <w:num w:numId="77">
    <w:abstractNumId w:val="127"/>
  </w:num>
  <w:num w:numId="78">
    <w:abstractNumId w:val="48"/>
  </w:num>
  <w:num w:numId="79">
    <w:abstractNumId w:val="132"/>
  </w:num>
  <w:num w:numId="80">
    <w:abstractNumId w:val="49"/>
  </w:num>
  <w:num w:numId="81">
    <w:abstractNumId w:val="32"/>
  </w:num>
  <w:num w:numId="82">
    <w:abstractNumId w:val="112"/>
  </w:num>
  <w:num w:numId="83">
    <w:abstractNumId w:val="70"/>
  </w:num>
  <w:num w:numId="84">
    <w:abstractNumId w:val="13"/>
  </w:num>
  <w:num w:numId="85">
    <w:abstractNumId w:val="36"/>
  </w:num>
  <w:num w:numId="86">
    <w:abstractNumId w:val="24"/>
  </w:num>
  <w:num w:numId="87">
    <w:abstractNumId w:val="90"/>
  </w:num>
  <w:num w:numId="88">
    <w:abstractNumId w:val="67"/>
  </w:num>
  <w:num w:numId="89">
    <w:abstractNumId w:val="41"/>
  </w:num>
  <w:num w:numId="90">
    <w:abstractNumId w:val="4"/>
  </w:num>
  <w:num w:numId="91">
    <w:abstractNumId w:val="124"/>
  </w:num>
  <w:num w:numId="92">
    <w:abstractNumId w:val="15"/>
  </w:num>
  <w:num w:numId="93">
    <w:abstractNumId w:val="54"/>
  </w:num>
  <w:num w:numId="94">
    <w:abstractNumId w:val="100"/>
  </w:num>
  <w:num w:numId="95">
    <w:abstractNumId w:val="95"/>
  </w:num>
  <w:num w:numId="96">
    <w:abstractNumId w:val="50"/>
  </w:num>
  <w:num w:numId="97">
    <w:abstractNumId w:val="76"/>
  </w:num>
  <w:num w:numId="98">
    <w:abstractNumId w:val="5"/>
  </w:num>
  <w:num w:numId="99">
    <w:abstractNumId w:val="80"/>
  </w:num>
  <w:num w:numId="100">
    <w:abstractNumId w:val="113"/>
  </w:num>
  <w:num w:numId="101">
    <w:abstractNumId w:val="101"/>
  </w:num>
  <w:num w:numId="102">
    <w:abstractNumId w:val="14"/>
  </w:num>
  <w:num w:numId="103">
    <w:abstractNumId w:val="73"/>
  </w:num>
  <w:num w:numId="104">
    <w:abstractNumId w:val="129"/>
  </w:num>
  <w:num w:numId="105">
    <w:abstractNumId w:val="71"/>
  </w:num>
  <w:num w:numId="106">
    <w:abstractNumId w:val="74"/>
  </w:num>
  <w:num w:numId="107">
    <w:abstractNumId w:val="33"/>
  </w:num>
  <w:num w:numId="108">
    <w:abstractNumId w:val="98"/>
  </w:num>
  <w:num w:numId="109">
    <w:abstractNumId w:val="27"/>
  </w:num>
  <w:num w:numId="110">
    <w:abstractNumId w:val="117"/>
  </w:num>
  <w:num w:numId="111">
    <w:abstractNumId w:val="68"/>
  </w:num>
  <w:num w:numId="112">
    <w:abstractNumId w:val="2"/>
  </w:num>
  <w:num w:numId="113">
    <w:abstractNumId w:val="29"/>
  </w:num>
  <w:num w:numId="114">
    <w:abstractNumId w:val="134"/>
  </w:num>
  <w:num w:numId="115">
    <w:abstractNumId w:val="34"/>
  </w:num>
  <w:num w:numId="116">
    <w:abstractNumId w:val="83"/>
  </w:num>
  <w:num w:numId="117">
    <w:abstractNumId w:val="79"/>
  </w:num>
  <w:num w:numId="118">
    <w:abstractNumId w:val="111"/>
  </w:num>
  <w:num w:numId="119">
    <w:abstractNumId w:val="133"/>
  </w:num>
  <w:num w:numId="120">
    <w:abstractNumId w:val="52"/>
  </w:num>
  <w:num w:numId="121">
    <w:abstractNumId w:val="69"/>
  </w:num>
  <w:num w:numId="122">
    <w:abstractNumId w:val="85"/>
  </w:num>
  <w:num w:numId="123">
    <w:abstractNumId w:val="120"/>
  </w:num>
  <w:num w:numId="124">
    <w:abstractNumId w:val="11"/>
  </w:num>
  <w:num w:numId="125">
    <w:abstractNumId w:val="8"/>
  </w:num>
  <w:num w:numId="126">
    <w:abstractNumId w:val="105"/>
  </w:num>
  <w:num w:numId="127">
    <w:abstractNumId w:val="94"/>
  </w:num>
  <w:num w:numId="128">
    <w:abstractNumId w:val="122"/>
  </w:num>
  <w:num w:numId="129">
    <w:abstractNumId w:val="107"/>
  </w:num>
  <w:num w:numId="130">
    <w:abstractNumId w:val="61"/>
  </w:num>
  <w:num w:numId="131">
    <w:abstractNumId w:val="51"/>
  </w:num>
  <w:num w:numId="132">
    <w:abstractNumId w:val="30"/>
  </w:num>
  <w:num w:numId="133">
    <w:abstractNumId w:val="135"/>
  </w:num>
  <w:num w:numId="134">
    <w:abstractNumId w:val="40"/>
  </w:num>
  <w:num w:numId="135">
    <w:abstractNumId w:val="92"/>
  </w:num>
  <w:numIdMacAtCleanup w:val="12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rson w15:author="Andrea Bergmannová">
    <w15:presenceInfo w15:providerId="None" w15:userId="Andrea Bergmannová"/>
  </w15:person>
  <w15:person w15:author="Milan Matovič">
    <w15:presenceInfo w15:providerId="None" w15:userId="Milan Matovič"/>
  </w15:person>
  <w15:person w15:author="Rudolf Hrudkay">
    <w15:presenceInfo w15:providerId="None" w15:userId="Rudolf Hrudkay"/>
  </w15:person>
  <w15:person w15:author="Lucia Kubandová">
    <w15:presenceInfo w15:providerId="None" w15:userId="Lucia Kuband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06A5"/>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18E"/>
    <w:rsid w:val="000223B8"/>
    <w:rsid w:val="0002295C"/>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4FA"/>
    <w:rsid w:val="00030C0A"/>
    <w:rsid w:val="00030C5B"/>
    <w:rsid w:val="000310F7"/>
    <w:rsid w:val="00031457"/>
    <w:rsid w:val="000314F5"/>
    <w:rsid w:val="00032219"/>
    <w:rsid w:val="00032417"/>
    <w:rsid w:val="00032465"/>
    <w:rsid w:val="00033016"/>
    <w:rsid w:val="00033319"/>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52E"/>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8B0"/>
    <w:rsid w:val="00050F84"/>
    <w:rsid w:val="000512FF"/>
    <w:rsid w:val="00051598"/>
    <w:rsid w:val="00051A82"/>
    <w:rsid w:val="00052155"/>
    <w:rsid w:val="000524BE"/>
    <w:rsid w:val="000527E6"/>
    <w:rsid w:val="00052951"/>
    <w:rsid w:val="000531DD"/>
    <w:rsid w:val="000534D6"/>
    <w:rsid w:val="000538A0"/>
    <w:rsid w:val="00054333"/>
    <w:rsid w:val="000543D6"/>
    <w:rsid w:val="00055486"/>
    <w:rsid w:val="00055BC3"/>
    <w:rsid w:val="00056BC3"/>
    <w:rsid w:val="00056E8E"/>
    <w:rsid w:val="000573B5"/>
    <w:rsid w:val="00057969"/>
    <w:rsid w:val="0005799D"/>
    <w:rsid w:val="00057DD1"/>
    <w:rsid w:val="00060426"/>
    <w:rsid w:val="0006086F"/>
    <w:rsid w:val="00060961"/>
    <w:rsid w:val="00060C6C"/>
    <w:rsid w:val="00060D25"/>
    <w:rsid w:val="00061BA9"/>
    <w:rsid w:val="000623F2"/>
    <w:rsid w:val="000627E6"/>
    <w:rsid w:val="00062854"/>
    <w:rsid w:val="00062F88"/>
    <w:rsid w:val="00063A25"/>
    <w:rsid w:val="00063DFD"/>
    <w:rsid w:val="0006412C"/>
    <w:rsid w:val="000643D3"/>
    <w:rsid w:val="000647EC"/>
    <w:rsid w:val="00064894"/>
    <w:rsid w:val="00064DDF"/>
    <w:rsid w:val="000653DA"/>
    <w:rsid w:val="00065B6C"/>
    <w:rsid w:val="00065C76"/>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987"/>
    <w:rsid w:val="0007255C"/>
    <w:rsid w:val="00072BED"/>
    <w:rsid w:val="00072DE5"/>
    <w:rsid w:val="00073209"/>
    <w:rsid w:val="000733AD"/>
    <w:rsid w:val="00073471"/>
    <w:rsid w:val="000735FD"/>
    <w:rsid w:val="00073791"/>
    <w:rsid w:val="00073908"/>
    <w:rsid w:val="000740DE"/>
    <w:rsid w:val="000743C8"/>
    <w:rsid w:val="00074543"/>
    <w:rsid w:val="0007494C"/>
    <w:rsid w:val="00074D2F"/>
    <w:rsid w:val="00074E7D"/>
    <w:rsid w:val="000751E9"/>
    <w:rsid w:val="000754B9"/>
    <w:rsid w:val="0007555C"/>
    <w:rsid w:val="00075C1E"/>
    <w:rsid w:val="0007626F"/>
    <w:rsid w:val="000765C3"/>
    <w:rsid w:val="00076EC0"/>
    <w:rsid w:val="000777A9"/>
    <w:rsid w:val="00077FB0"/>
    <w:rsid w:val="0008051F"/>
    <w:rsid w:val="00080933"/>
    <w:rsid w:val="00080E75"/>
    <w:rsid w:val="00081220"/>
    <w:rsid w:val="000818F8"/>
    <w:rsid w:val="00081B61"/>
    <w:rsid w:val="00081D9F"/>
    <w:rsid w:val="00081FC1"/>
    <w:rsid w:val="000822CA"/>
    <w:rsid w:val="000824D7"/>
    <w:rsid w:val="00082BA9"/>
    <w:rsid w:val="00082DF1"/>
    <w:rsid w:val="00083000"/>
    <w:rsid w:val="00083192"/>
    <w:rsid w:val="000834A4"/>
    <w:rsid w:val="00083C26"/>
    <w:rsid w:val="0008428B"/>
    <w:rsid w:val="00084575"/>
    <w:rsid w:val="00084681"/>
    <w:rsid w:val="00085070"/>
    <w:rsid w:val="00085367"/>
    <w:rsid w:val="000854D0"/>
    <w:rsid w:val="00085554"/>
    <w:rsid w:val="0008794A"/>
    <w:rsid w:val="00090D59"/>
    <w:rsid w:val="0009110C"/>
    <w:rsid w:val="00091A23"/>
    <w:rsid w:val="00091E4F"/>
    <w:rsid w:val="000922B4"/>
    <w:rsid w:val="0009249B"/>
    <w:rsid w:val="0009277D"/>
    <w:rsid w:val="00092CE0"/>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A7D72"/>
    <w:rsid w:val="000B024D"/>
    <w:rsid w:val="000B0A1D"/>
    <w:rsid w:val="000B0BB1"/>
    <w:rsid w:val="000B1D63"/>
    <w:rsid w:val="000B1E6A"/>
    <w:rsid w:val="000B2403"/>
    <w:rsid w:val="000B36A9"/>
    <w:rsid w:val="000B3D21"/>
    <w:rsid w:val="000B3DA3"/>
    <w:rsid w:val="000B4445"/>
    <w:rsid w:val="000B448F"/>
    <w:rsid w:val="000B47CC"/>
    <w:rsid w:val="000B4C3F"/>
    <w:rsid w:val="000B4DEF"/>
    <w:rsid w:val="000B520F"/>
    <w:rsid w:val="000B5E70"/>
    <w:rsid w:val="000B61B5"/>
    <w:rsid w:val="000B669E"/>
    <w:rsid w:val="000B66A1"/>
    <w:rsid w:val="000B6D6B"/>
    <w:rsid w:val="000B701E"/>
    <w:rsid w:val="000B7161"/>
    <w:rsid w:val="000B7751"/>
    <w:rsid w:val="000B7965"/>
    <w:rsid w:val="000B7E76"/>
    <w:rsid w:val="000C000D"/>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30D"/>
    <w:rsid w:val="000C73ED"/>
    <w:rsid w:val="000C7A5D"/>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9B0"/>
    <w:rsid w:val="000D4EAA"/>
    <w:rsid w:val="000D5517"/>
    <w:rsid w:val="000D5577"/>
    <w:rsid w:val="000D64B3"/>
    <w:rsid w:val="000D680B"/>
    <w:rsid w:val="000D7BDD"/>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5174"/>
    <w:rsid w:val="000F5700"/>
    <w:rsid w:val="000F5FC0"/>
    <w:rsid w:val="000F620B"/>
    <w:rsid w:val="000F684D"/>
    <w:rsid w:val="000F6D86"/>
    <w:rsid w:val="000F70CD"/>
    <w:rsid w:val="000F7236"/>
    <w:rsid w:val="000F7397"/>
    <w:rsid w:val="000F78B5"/>
    <w:rsid w:val="00100931"/>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1DC"/>
    <w:rsid w:val="00106380"/>
    <w:rsid w:val="00106510"/>
    <w:rsid w:val="001072C6"/>
    <w:rsid w:val="001072D3"/>
    <w:rsid w:val="0010743E"/>
    <w:rsid w:val="00110014"/>
    <w:rsid w:val="0011069A"/>
    <w:rsid w:val="001107FE"/>
    <w:rsid w:val="00110B85"/>
    <w:rsid w:val="00111724"/>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4B0"/>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558"/>
    <w:rsid w:val="0013764A"/>
    <w:rsid w:val="00137817"/>
    <w:rsid w:val="00137B33"/>
    <w:rsid w:val="0014042C"/>
    <w:rsid w:val="001407FE"/>
    <w:rsid w:val="00140CE3"/>
    <w:rsid w:val="00140EA8"/>
    <w:rsid w:val="0014162C"/>
    <w:rsid w:val="00141705"/>
    <w:rsid w:val="00141B0E"/>
    <w:rsid w:val="001420EC"/>
    <w:rsid w:val="0014261F"/>
    <w:rsid w:val="00142948"/>
    <w:rsid w:val="001429B2"/>
    <w:rsid w:val="001429D0"/>
    <w:rsid w:val="001430EB"/>
    <w:rsid w:val="00143AD7"/>
    <w:rsid w:val="001440E5"/>
    <w:rsid w:val="00144248"/>
    <w:rsid w:val="0014439F"/>
    <w:rsid w:val="00144C4E"/>
    <w:rsid w:val="0014525C"/>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6343"/>
    <w:rsid w:val="0017656A"/>
    <w:rsid w:val="001765D5"/>
    <w:rsid w:val="00176D7E"/>
    <w:rsid w:val="0017789F"/>
    <w:rsid w:val="00177B63"/>
    <w:rsid w:val="00180AAE"/>
    <w:rsid w:val="00181671"/>
    <w:rsid w:val="001818D2"/>
    <w:rsid w:val="00182536"/>
    <w:rsid w:val="00182989"/>
    <w:rsid w:val="00182C05"/>
    <w:rsid w:val="00182CBF"/>
    <w:rsid w:val="0018303A"/>
    <w:rsid w:val="001837F9"/>
    <w:rsid w:val="00184031"/>
    <w:rsid w:val="0018478B"/>
    <w:rsid w:val="00184791"/>
    <w:rsid w:val="0018559D"/>
    <w:rsid w:val="001855FA"/>
    <w:rsid w:val="00185BD2"/>
    <w:rsid w:val="00185EA4"/>
    <w:rsid w:val="00186BF1"/>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95E"/>
    <w:rsid w:val="001B2D6D"/>
    <w:rsid w:val="001B3120"/>
    <w:rsid w:val="001B3386"/>
    <w:rsid w:val="001B42EC"/>
    <w:rsid w:val="001B46EA"/>
    <w:rsid w:val="001B4C46"/>
    <w:rsid w:val="001B5626"/>
    <w:rsid w:val="001B56EE"/>
    <w:rsid w:val="001B57CA"/>
    <w:rsid w:val="001B57D6"/>
    <w:rsid w:val="001B6925"/>
    <w:rsid w:val="001B6C64"/>
    <w:rsid w:val="001B6E17"/>
    <w:rsid w:val="001B717B"/>
    <w:rsid w:val="001B74CF"/>
    <w:rsid w:val="001C0497"/>
    <w:rsid w:val="001C08A1"/>
    <w:rsid w:val="001C0D3F"/>
    <w:rsid w:val="001C1B30"/>
    <w:rsid w:val="001C1F0B"/>
    <w:rsid w:val="001C21D3"/>
    <w:rsid w:val="001C28BD"/>
    <w:rsid w:val="001C2EF4"/>
    <w:rsid w:val="001C3332"/>
    <w:rsid w:val="001C3382"/>
    <w:rsid w:val="001C3BB0"/>
    <w:rsid w:val="001C3C2F"/>
    <w:rsid w:val="001C44CA"/>
    <w:rsid w:val="001C46CF"/>
    <w:rsid w:val="001C47DE"/>
    <w:rsid w:val="001C578C"/>
    <w:rsid w:val="001C5A8D"/>
    <w:rsid w:val="001C5F00"/>
    <w:rsid w:val="001C68A3"/>
    <w:rsid w:val="001C6962"/>
    <w:rsid w:val="001C6D1C"/>
    <w:rsid w:val="001C782A"/>
    <w:rsid w:val="001C7C81"/>
    <w:rsid w:val="001D040E"/>
    <w:rsid w:val="001D08FF"/>
    <w:rsid w:val="001D0B65"/>
    <w:rsid w:val="001D0BA9"/>
    <w:rsid w:val="001D0CE5"/>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915"/>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240A"/>
    <w:rsid w:val="001F2A24"/>
    <w:rsid w:val="001F303B"/>
    <w:rsid w:val="001F364C"/>
    <w:rsid w:val="001F3C6B"/>
    <w:rsid w:val="001F3CA3"/>
    <w:rsid w:val="001F3DF5"/>
    <w:rsid w:val="001F4430"/>
    <w:rsid w:val="001F5146"/>
    <w:rsid w:val="001F60D9"/>
    <w:rsid w:val="001F66B1"/>
    <w:rsid w:val="001F6709"/>
    <w:rsid w:val="001F6828"/>
    <w:rsid w:val="001F6E20"/>
    <w:rsid w:val="001F6FFC"/>
    <w:rsid w:val="001F73A1"/>
    <w:rsid w:val="001F7AAE"/>
    <w:rsid w:val="001F7B91"/>
    <w:rsid w:val="001F7F84"/>
    <w:rsid w:val="00200264"/>
    <w:rsid w:val="00200770"/>
    <w:rsid w:val="00200780"/>
    <w:rsid w:val="00200C61"/>
    <w:rsid w:val="00200FB9"/>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3684"/>
    <w:rsid w:val="00215466"/>
    <w:rsid w:val="00215CFC"/>
    <w:rsid w:val="00215D0B"/>
    <w:rsid w:val="00216302"/>
    <w:rsid w:val="002164B9"/>
    <w:rsid w:val="00216A38"/>
    <w:rsid w:val="00216A51"/>
    <w:rsid w:val="00216EBA"/>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3D"/>
    <w:rsid w:val="00227EDD"/>
    <w:rsid w:val="002300CB"/>
    <w:rsid w:val="002304E6"/>
    <w:rsid w:val="002317C7"/>
    <w:rsid w:val="0023193D"/>
    <w:rsid w:val="00231C06"/>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BFB"/>
    <w:rsid w:val="00247F9D"/>
    <w:rsid w:val="0025058F"/>
    <w:rsid w:val="00250DB3"/>
    <w:rsid w:val="002510F3"/>
    <w:rsid w:val="0025131A"/>
    <w:rsid w:val="0025146A"/>
    <w:rsid w:val="00251889"/>
    <w:rsid w:val="002526AA"/>
    <w:rsid w:val="00252807"/>
    <w:rsid w:val="00252AC1"/>
    <w:rsid w:val="00252BE0"/>
    <w:rsid w:val="00252D59"/>
    <w:rsid w:val="002531E0"/>
    <w:rsid w:val="00253675"/>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484"/>
    <w:rsid w:val="00267952"/>
    <w:rsid w:val="00267EF8"/>
    <w:rsid w:val="002703A8"/>
    <w:rsid w:val="002706D6"/>
    <w:rsid w:val="00270716"/>
    <w:rsid w:val="00270992"/>
    <w:rsid w:val="002709D2"/>
    <w:rsid w:val="00270C89"/>
    <w:rsid w:val="00270DC5"/>
    <w:rsid w:val="002710A1"/>
    <w:rsid w:val="002721C8"/>
    <w:rsid w:val="00272DDD"/>
    <w:rsid w:val="00272EE5"/>
    <w:rsid w:val="00273108"/>
    <w:rsid w:val="00273E39"/>
    <w:rsid w:val="00273E7B"/>
    <w:rsid w:val="0027405B"/>
    <w:rsid w:val="002746F7"/>
    <w:rsid w:val="00274E01"/>
    <w:rsid w:val="00274E05"/>
    <w:rsid w:val="00274ECC"/>
    <w:rsid w:val="002754D1"/>
    <w:rsid w:val="00275D14"/>
    <w:rsid w:val="00275E00"/>
    <w:rsid w:val="00276090"/>
    <w:rsid w:val="002763AB"/>
    <w:rsid w:val="002763BD"/>
    <w:rsid w:val="002771FC"/>
    <w:rsid w:val="00277213"/>
    <w:rsid w:val="00277273"/>
    <w:rsid w:val="002779D9"/>
    <w:rsid w:val="00277B9E"/>
    <w:rsid w:val="00277C68"/>
    <w:rsid w:val="00280722"/>
    <w:rsid w:val="00280A28"/>
    <w:rsid w:val="00280BB0"/>
    <w:rsid w:val="00280C33"/>
    <w:rsid w:val="00281143"/>
    <w:rsid w:val="002811F2"/>
    <w:rsid w:val="00281B3D"/>
    <w:rsid w:val="00281B8F"/>
    <w:rsid w:val="0028248E"/>
    <w:rsid w:val="00282591"/>
    <w:rsid w:val="00282CAB"/>
    <w:rsid w:val="00282F65"/>
    <w:rsid w:val="00283586"/>
    <w:rsid w:val="002835FF"/>
    <w:rsid w:val="00283AD7"/>
    <w:rsid w:val="00283B03"/>
    <w:rsid w:val="00283B0A"/>
    <w:rsid w:val="00284048"/>
    <w:rsid w:val="00284061"/>
    <w:rsid w:val="0028416A"/>
    <w:rsid w:val="00284255"/>
    <w:rsid w:val="002846B1"/>
    <w:rsid w:val="00284B27"/>
    <w:rsid w:val="00285265"/>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44A2"/>
    <w:rsid w:val="0029575D"/>
    <w:rsid w:val="0029599A"/>
    <w:rsid w:val="002961A6"/>
    <w:rsid w:val="0029645E"/>
    <w:rsid w:val="0029660B"/>
    <w:rsid w:val="00296693"/>
    <w:rsid w:val="00296766"/>
    <w:rsid w:val="00296BB9"/>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4AF5"/>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3B9"/>
    <w:rsid w:val="002B4F7B"/>
    <w:rsid w:val="002B537F"/>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3F7C"/>
    <w:rsid w:val="002E410E"/>
    <w:rsid w:val="002E4316"/>
    <w:rsid w:val="002E49D4"/>
    <w:rsid w:val="002E4B5C"/>
    <w:rsid w:val="002E4C40"/>
    <w:rsid w:val="002E4E50"/>
    <w:rsid w:val="002E4E93"/>
    <w:rsid w:val="002E4FDE"/>
    <w:rsid w:val="002E54DD"/>
    <w:rsid w:val="002E56C8"/>
    <w:rsid w:val="002E5882"/>
    <w:rsid w:val="002E5BAC"/>
    <w:rsid w:val="002E6B80"/>
    <w:rsid w:val="002E7084"/>
    <w:rsid w:val="002E7650"/>
    <w:rsid w:val="002E7EC9"/>
    <w:rsid w:val="002F0121"/>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1D4D"/>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36"/>
    <w:rsid w:val="003063CA"/>
    <w:rsid w:val="003067EB"/>
    <w:rsid w:val="0030790D"/>
    <w:rsid w:val="00307D8F"/>
    <w:rsid w:val="00307DD9"/>
    <w:rsid w:val="00310173"/>
    <w:rsid w:val="00310A76"/>
    <w:rsid w:val="0031134D"/>
    <w:rsid w:val="00311D40"/>
    <w:rsid w:val="00312317"/>
    <w:rsid w:val="00312331"/>
    <w:rsid w:val="00313667"/>
    <w:rsid w:val="0031390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A5"/>
    <w:rsid w:val="00345EF7"/>
    <w:rsid w:val="0034629E"/>
    <w:rsid w:val="00346752"/>
    <w:rsid w:val="00346985"/>
    <w:rsid w:val="00346DA0"/>
    <w:rsid w:val="0034702F"/>
    <w:rsid w:val="00347136"/>
    <w:rsid w:val="00347194"/>
    <w:rsid w:val="00347239"/>
    <w:rsid w:val="003472BD"/>
    <w:rsid w:val="00347388"/>
    <w:rsid w:val="00347407"/>
    <w:rsid w:val="00347C45"/>
    <w:rsid w:val="00350973"/>
    <w:rsid w:val="00350A79"/>
    <w:rsid w:val="00350D93"/>
    <w:rsid w:val="00350DAC"/>
    <w:rsid w:val="003512CD"/>
    <w:rsid w:val="0035150F"/>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753"/>
    <w:rsid w:val="003577E0"/>
    <w:rsid w:val="00357851"/>
    <w:rsid w:val="0035794D"/>
    <w:rsid w:val="0036009D"/>
    <w:rsid w:val="003601E6"/>
    <w:rsid w:val="00360204"/>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63F"/>
    <w:rsid w:val="003669AF"/>
    <w:rsid w:val="00366D80"/>
    <w:rsid w:val="003671F0"/>
    <w:rsid w:val="003672C3"/>
    <w:rsid w:val="00367544"/>
    <w:rsid w:val="00367928"/>
    <w:rsid w:val="00367E6F"/>
    <w:rsid w:val="00367EF8"/>
    <w:rsid w:val="00367F27"/>
    <w:rsid w:val="00370739"/>
    <w:rsid w:val="003716E4"/>
    <w:rsid w:val="00371A51"/>
    <w:rsid w:val="003724F2"/>
    <w:rsid w:val="0037267D"/>
    <w:rsid w:val="00372AD7"/>
    <w:rsid w:val="00372DDC"/>
    <w:rsid w:val="00372E28"/>
    <w:rsid w:val="003734BD"/>
    <w:rsid w:val="003735F0"/>
    <w:rsid w:val="00373D00"/>
    <w:rsid w:val="00373E26"/>
    <w:rsid w:val="00374171"/>
    <w:rsid w:val="00374214"/>
    <w:rsid w:val="00374347"/>
    <w:rsid w:val="003743A7"/>
    <w:rsid w:val="00374862"/>
    <w:rsid w:val="00374D29"/>
    <w:rsid w:val="00375271"/>
    <w:rsid w:val="003754B1"/>
    <w:rsid w:val="00375C69"/>
    <w:rsid w:val="00376C28"/>
    <w:rsid w:val="003777E5"/>
    <w:rsid w:val="00377836"/>
    <w:rsid w:val="003778ED"/>
    <w:rsid w:val="0037794F"/>
    <w:rsid w:val="00377C90"/>
    <w:rsid w:val="00377D3B"/>
    <w:rsid w:val="00377DA2"/>
    <w:rsid w:val="00380CB2"/>
    <w:rsid w:val="00380E73"/>
    <w:rsid w:val="00380F77"/>
    <w:rsid w:val="00381206"/>
    <w:rsid w:val="00381D2F"/>
    <w:rsid w:val="0038216F"/>
    <w:rsid w:val="003825A5"/>
    <w:rsid w:val="0038263D"/>
    <w:rsid w:val="00382936"/>
    <w:rsid w:val="00383C79"/>
    <w:rsid w:val="0038462D"/>
    <w:rsid w:val="00384FFC"/>
    <w:rsid w:val="00385275"/>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694B"/>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FDB"/>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61E9"/>
    <w:rsid w:val="003B6F5E"/>
    <w:rsid w:val="003B71D1"/>
    <w:rsid w:val="003B791E"/>
    <w:rsid w:val="003B7AD8"/>
    <w:rsid w:val="003B7CBB"/>
    <w:rsid w:val="003B7EE7"/>
    <w:rsid w:val="003C0922"/>
    <w:rsid w:val="003C0A8F"/>
    <w:rsid w:val="003C0B55"/>
    <w:rsid w:val="003C0EFA"/>
    <w:rsid w:val="003C16A5"/>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C7C88"/>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54B"/>
    <w:rsid w:val="003E1FFC"/>
    <w:rsid w:val="003E245B"/>
    <w:rsid w:val="003E2E6B"/>
    <w:rsid w:val="003E2F47"/>
    <w:rsid w:val="003E33A9"/>
    <w:rsid w:val="003E37B5"/>
    <w:rsid w:val="003E39CA"/>
    <w:rsid w:val="003E4866"/>
    <w:rsid w:val="003E4BC1"/>
    <w:rsid w:val="003E4CCB"/>
    <w:rsid w:val="003E554F"/>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90B"/>
    <w:rsid w:val="003F548D"/>
    <w:rsid w:val="003F54AC"/>
    <w:rsid w:val="003F5736"/>
    <w:rsid w:val="003F601C"/>
    <w:rsid w:val="003F626E"/>
    <w:rsid w:val="003F672D"/>
    <w:rsid w:val="003F6A6C"/>
    <w:rsid w:val="003F76F4"/>
    <w:rsid w:val="003F77E4"/>
    <w:rsid w:val="004016F0"/>
    <w:rsid w:val="00401899"/>
    <w:rsid w:val="00402129"/>
    <w:rsid w:val="0040246A"/>
    <w:rsid w:val="004025BA"/>
    <w:rsid w:val="00402DEA"/>
    <w:rsid w:val="0040309B"/>
    <w:rsid w:val="004036F6"/>
    <w:rsid w:val="00403E06"/>
    <w:rsid w:val="00403E86"/>
    <w:rsid w:val="00403F3B"/>
    <w:rsid w:val="004040B0"/>
    <w:rsid w:val="004044A4"/>
    <w:rsid w:val="00404A2A"/>
    <w:rsid w:val="00404BD0"/>
    <w:rsid w:val="004056A2"/>
    <w:rsid w:val="00405978"/>
    <w:rsid w:val="00405A32"/>
    <w:rsid w:val="00405EED"/>
    <w:rsid w:val="004063F2"/>
    <w:rsid w:val="0040641A"/>
    <w:rsid w:val="00406757"/>
    <w:rsid w:val="004068CA"/>
    <w:rsid w:val="00406FD8"/>
    <w:rsid w:val="00407291"/>
    <w:rsid w:val="00407296"/>
    <w:rsid w:val="004077C4"/>
    <w:rsid w:val="00407A10"/>
    <w:rsid w:val="00407B17"/>
    <w:rsid w:val="00407CF7"/>
    <w:rsid w:val="00407DCB"/>
    <w:rsid w:val="00410160"/>
    <w:rsid w:val="00410C6B"/>
    <w:rsid w:val="00410D56"/>
    <w:rsid w:val="00411D74"/>
    <w:rsid w:val="00411D87"/>
    <w:rsid w:val="00412726"/>
    <w:rsid w:val="004127EC"/>
    <w:rsid w:val="00412A84"/>
    <w:rsid w:val="004132E7"/>
    <w:rsid w:val="004138A6"/>
    <w:rsid w:val="00413EB8"/>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707C"/>
    <w:rsid w:val="004173D0"/>
    <w:rsid w:val="004178CD"/>
    <w:rsid w:val="0041791C"/>
    <w:rsid w:val="00417B5B"/>
    <w:rsid w:val="00417B99"/>
    <w:rsid w:val="004206D2"/>
    <w:rsid w:val="00420F96"/>
    <w:rsid w:val="0042148A"/>
    <w:rsid w:val="00421D77"/>
    <w:rsid w:val="00421DB4"/>
    <w:rsid w:val="004221C7"/>
    <w:rsid w:val="004229DA"/>
    <w:rsid w:val="00422ECD"/>
    <w:rsid w:val="00422F8C"/>
    <w:rsid w:val="004235B0"/>
    <w:rsid w:val="0042368D"/>
    <w:rsid w:val="00424082"/>
    <w:rsid w:val="0042442A"/>
    <w:rsid w:val="00424EF7"/>
    <w:rsid w:val="004257D7"/>
    <w:rsid w:val="00425CD2"/>
    <w:rsid w:val="0042644A"/>
    <w:rsid w:val="004267D9"/>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E7"/>
    <w:rsid w:val="00434257"/>
    <w:rsid w:val="00434B5D"/>
    <w:rsid w:val="00434F2E"/>
    <w:rsid w:val="0043548F"/>
    <w:rsid w:val="00435D45"/>
    <w:rsid w:val="00436121"/>
    <w:rsid w:val="00436526"/>
    <w:rsid w:val="00436CEA"/>
    <w:rsid w:val="00436D66"/>
    <w:rsid w:val="0043783A"/>
    <w:rsid w:val="0044060D"/>
    <w:rsid w:val="00440F9B"/>
    <w:rsid w:val="0044155C"/>
    <w:rsid w:val="00441561"/>
    <w:rsid w:val="00441746"/>
    <w:rsid w:val="004418D0"/>
    <w:rsid w:val="00442073"/>
    <w:rsid w:val="00442403"/>
    <w:rsid w:val="00442478"/>
    <w:rsid w:val="00442ED1"/>
    <w:rsid w:val="00442FDB"/>
    <w:rsid w:val="00443644"/>
    <w:rsid w:val="0044377D"/>
    <w:rsid w:val="00444424"/>
    <w:rsid w:val="004445E7"/>
    <w:rsid w:val="00445661"/>
    <w:rsid w:val="004456DC"/>
    <w:rsid w:val="00445B9F"/>
    <w:rsid w:val="00445CC0"/>
    <w:rsid w:val="004473BF"/>
    <w:rsid w:val="0044761F"/>
    <w:rsid w:val="00450344"/>
    <w:rsid w:val="004503DA"/>
    <w:rsid w:val="00450647"/>
    <w:rsid w:val="004506D5"/>
    <w:rsid w:val="004508B6"/>
    <w:rsid w:val="00450CAD"/>
    <w:rsid w:val="00450EC1"/>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378"/>
    <w:rsid w:val="00460483"/>
    <w:rsid w:val="00460926"/>
    <w:rsid w:val="00460E83"/>
    <w:rsid w:val="0046138F"/>
    <w:rsid w:val="00462023"/>
    <w:rsid w:val="00462B66"/>
    <w:rsid w:val="00462D28"/>
    <w:rsid w:val="00463344"/>
    <w:rsid w:val="00463533"/>
    <w:rsid w:val="0046377D"/>
    <w:rsid w:val="00463D71"/>
    <w:rsid w:val="00464551"/>
    <w:rsid w:val="00464629"/>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527"/>
    <w:rsid w:val="004745AF"/>
    <w:rsid w:val="004747D4"/>
    <w:rsid w:val="00474893"/>
    <w:rsid w:val="00474A8C"/>
    <w:rsid w:val="004751E9"/>
    <w:rsid w:val="00475892"/>
    <w:rsid w:val="00475E48"/>
    <w:rsid w:val="00475F3C"/>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7046"/>
    <w:rsid w:val="004973D7"/>
    <w:rsid w:val="00497425"/>
    <w:rsid w:val="00497CFC"/>
    <w:rsid w:val="00497D19"/>
    <w:rsid w:val="00497EA6"/>
    <w:rsid w:val="004A049A"/>
    <w:rsid w:val="004A1434"/>
    <w:rsid w:val="004A1494"/>
    <w:rsid w:val="004A1D06"/>
    <w:rsid w:val="004A1F79"/>
    <w:rsid w:val="004A2007"/>
    <w:rsid w:val="004A2034"/>
    <w:rsid w:val="004A298B"/>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E39"/>
    <w:rsid w:val="004B38EE"/>
    <w:rsid w:val="004B4384"/>
    <w:rsid w:val="004B4FFD"/>
    <w:rsid w:val="004B53E6"/>
    <w:rsid w:val="004B6129"/>
    <w:rsid w:val="004B6310"/>
    <w:rsid w:val="004B64F6"/>
    <w:rsid w:val="004B67CC"/>
    <w:rsid w:val="004B6A26"/>
    <w:rsid w:val="004B6A9B"/>
    <w:rsid w:val="004B6D62"/>
    <w:rsid w:val="004B73FD"/>
    <w:rsid w:val="004B7995"/>
    <w:rsid w:val="004B7AF5"/>
    <w:rsid w:val="004C0023"/>
    <w:rsid w:val="004C036E"/>
    <w:rsid w:val="004C06C8"/>
    <w:rsid w:val="004C0726"/>
    <w:rsid w:val="004C08E8"/>
    <w:rsid w:val="004C1000"/>
    <w:rsid w:val="004C1428"/>
    <w:rsid w:val="004C1E53"/>
    <w:rsid w:val="004C2130"/>
    <w:rsid w:val="004C23A3"/>
    <w:rsid w:val="004C2448"/>
    <w:rsid w:val="004C257C"/>
    <w:rsid w:val="004C26FA"/>
    <w:rsid w:val="004C31E4"/>
    <w:rsid w:val="004C3E6E"/>
    <w:rsid w:val="004C43BE"/>
    <w:rsid w:val="004C43DB"/>
    <w:rsid w:val="004C45AE"/>
    <w:rsid w:val="004C46E4"/>
    <w:rsid w:val="004C504B"/>
    <w:rsid w:val="004C539A"/>
    <w:rsid w:val="004C549F"/>
    <w:rsid w:val="004C568B"/>
    <w:rsid w:val="004C65E2"/>
    <w:rsid w:val="004C66CE"/>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A5E"/>
    <w:rsid w:val="004E0FC1"/>
    <w:rsid w:val="004E10FB"/>
    <w:rsid w:val="004E2ACA"/>
    <w:rsid w:val="004E2E28"/>
    <w:rsid w:val="004E2F98"/>
    <w:rsid w:val="004E30E9"/>
    <w:rsid w:val="004E33E6"/>
    <w:rsid w:val="004E3753"/>
    <w:rsid w:val="004E3FB2"/>
    <w:rsid w:val="004E4504"/>
    <w:rsid w:val="004E457E"/>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3922"/>
    <w:rsid w:val="004F5296"/>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4718"/>
    <w:rsid w:val="00504A4F"/>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222"/>
    <w:rsid w:val="00521CFB"/>
    <w:rsid w:val="0052260B"/>
    <w:rsid w:val="005229BB"/>
    <w:rsid w:val="00522BEC"/>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8C4"/>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4A4"/>
    <w:rsid w:val="005548CA"/>
    <w:rsid w:val="00554970"/>
    <w:rsid w:val="005557D5"/>
    <w:rsid w:val="005557FA"/>
    <w:rsid w:val="00555E6F"/>
    <w:rsid w:val="00556189"/>
    <w:rsid w:val="0055628F"/>
    <w:rsid w:val="005563BC"/>
    <w:rsid w:val="00556C5C"/>
    <w:rsid w:val="00556DB3"/>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5BA"/>
    <w:rsid w:val="00564C0A"/>
    <w:rsid w:val="0056520A"/>
    <w:rsid w:val="005652B0"/>
    <w:rsid w:val="005655F8"/>
    <w:rsid w:val="00565CAE"/>
    <w:rsid w:val="005668B8"/>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469A"/>
    <w:rsid w:val="00584EAE"/>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54CC"/>
    <w:rsid w:val="005964CA"/>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2DE9"/>
    <w:rsid w:val="005B3E66"/>
    <w:rsid w:val="005B4CAD"/>
    <w:rsid w:val="005B4CBA"/>
    <w:rsid w:val="005B4E16"/>
    <w:rsid w:val="005B5500"/>
    <w:rsid w:val="005B57ED"/>
    <w:rsid w:val="005B5A86"/>
    <w:rsid w:val="005B5C10"/>
    <w:rsid w:val="005B63EF"/>
    <w:rsid w:val="005B658C"/>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2C35"/>
    <w:rsid w:val="005D314F"/>
    <w:rsid w:val="005D3D44"/>
    <w:rsid w:val="005D4B2D"/>
    <w:rsid w:val="005D4EE3"/>
    <w:rsid w:val="005D51D9"/>
    <w:rsid w:val="005D5451"/>
    <w:rsid w:val="005D55BD"/>
    <w:rsid w:val="005D6000"/>
    <w:rsid w:val="005D604F"/>
    <w:rsid w:val="005D670E"/>
    <w:rsid w:val="005D70A1"/>
    <w:rsid w:val="005D7B9B"/>
    <w:rsid w:val="005E02F1"/>
    <w:rsid w:val="005E051A"/>
    <w:rsid w:val="005E0D17"/>
    <w:rsid w:val="005E1B57"/>
    <w:rsid w:val="005E215D"/>
    <w:rsid w:val="005E3330"/>
    <w:rsid w:val="005E37DE"/>
    <w:rsid w:val="005E3DBE"/>
    <w:rsid w:val="005E421D"/>
    <w:rsid w:val="005E44E8"/>
    <w:rsid w:val="005E4740"/>
    <w:rsid w:val="005E5BF8"/>
    <w:rsid w:val="005E5E18"/>
    <w:rsid w:val="005E6061"/>
    <w:rsid w:val="005E6319"/>
    <w:rsid w:val="005E643E"/>
    <w:rsid w:val="005E6851"/>
    <w:rsid w:val="005E6C97"/>
    <w:rsid w:val="005E6F58"/>
    <w:rsid w:val="005E7D55"/>
    <w:rsid w:val="005F0693"/>
    <w:rsid w:val="005F10F8"/>
    <w:rsid w:val="005F1143"/>
    <w:rsid w:val="005F12FA"/>
    <w:rsid w:val="005F16AB"/>
    <w:rsid w:val="005F1AB2"/>
    <w:rsid w:val="005F1E04"/>
    <w:rsid w:val="005F243B"/>
    <w:rsid w:val="005F2C73"/>
    <w:rsid w:val="005F3291"/>
    <w:rsid w:val="005F3BBA"/>
    <w:rsid w:val="005F3C3C"/>
    <w:rsid w:val="005F429B"/>
    <w:rsid w:val="005F4C92"/>
    <w:rsid w:val="005F4D43"/>
    <w:rsid w:val="005F4F3D"/>
    <w:rsid w:val="005F5C6C"/>
    <w:rsid w:val="005F5EA3"/>
    <w:rsid w:val="005F775A"/>
    <w:rsid w:val="005F7D1A"/>
    <w:rsid w:val="005F7F64"/>
    <w:rsid w:val="005F7F8E"/>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357E"/>
    <w:rsid w:val="006140FA"/>
    <w:rsid w:val="00614307"/>
    <w:rsid w:val="00614746"/>
    <w:rsid w:val="006147A3"/>
    <w:rsid w:val="006147C5"/>
    <w:rsid w:val="00614BFC"/>
    <w:rsid w:val="006159D2"/>
    <w:rsid w:val="00615AC7"/>
    <w:rsid w:val="00615B2D"/>
    <w:rsid w:val="00615C3A"/>
    <w:rsid w:val="006162A9"/>
    <w:rsid w:val="00616CE3"/>
    <w:rsid w:val="00616F42"/>
    <w:rsid w:val="00617706"/>
    <w:rsid w:val="00621251"/>
    <w:rsid w:val="006218BD"/>
    <w:rsid w:val="00621957"/>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919"/>
    <w:rsid w:val="00625C2A"/>
    <w:rsid w:val="006260B1"/>
    <w:rsid w:val="00626463"/>
    <w:rsid w:val="006266E4"/>
    <w:rsid w:val="0062736D"/>
    <w:rsid w:val="006273A6"/>
    <w:rsid w:val="00627B35"/>
    <w:rsid w:val="00627C7E"/>
    <w:rsid w:val="00627F92"/>
    <w:rsid w:val="00630662"/>
    <w:rsid w:val="00631B15"/>
    <w:rsid w:val="00631C47"/>
    <w:rsid w:val="00631EA1"/>
    <w:rsid w:val="0063226E"/>
    <w:rsid w:val="006325AF"/>
    <w:rsid w:val="006327CF"/>
    <w:rsid w:val="006327E6"/>
    <w:rsid w:val="006328F5"/>
    <w:rsid w:val="006329AE"/>
    <w:rsid w:val="006329C7"/>
    <w:rsid w:val="00633B83"/>
    <w:rsid w:val="00633DAC"/>
    <w:rsid w:val="00634987"/>
    <w:rsid w:val="00634E49"/>
    <w:rsid w:val="006357A9"/>
    <w:rsid w:val="00635B64"/>
    <w:rsid w:val="00635D33"/>
    <w:rsid w:val="006368D7"/>
    <w:rsid w:val="0063694E"/>
    <w:rsid w:val="00636BED"/>
    <w:rsid w:val="00636C0F"/>
    <w:rsid w:val="006375FE"/>
    <w:rsid w:val="00637A59"/>
    <w:rsid w:val="00637DE4"/>
    <w:rsid w:val="006401E5"/>
    <w:rsid w:val="00640205"/>
    <w:rsid w:val="00640289"/>
    <w:rsid w:val="00640326"/>
    <w:rsid w:val="00640413"/>
    <w:rsid w:val="006405AA"/>
    <w:rsid w:val="00640A58"/>
    <w:rsid w:val="0064173D"/>
    <w:rsid w:val="0064241F"/>
    <w:rsid w:val="006424D6"/>
    <w:rsid w:val="00642A8B"/>
    <w:rsid w:val="00642FB0"/>
    <w:rsid w:val="006433ED"/>
    <w:rsid w:val="00643753"/>
    <w:rsid w:val="006438A6"/>
    <w:rsid w:val="00644A67"/>
    <w:rsid w:val="00644FA4"/>
    <w:rsid w:val="006451E8"/>
    <w:rsid w:val="006457E8"/>
    <w:rsid w:val="00645BD2"/>
    <w:rsid w:val="00646FF6"/>
    <w:rsid w:val="0064768F"/>
    <w:rsid w:val="00647715"/>
    <w:rsid w:val="0064775B"/>
    <w:rsid w:val="00650DB6"/>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6D55"/>
    <w:rsid w:val="006572A3"/>
    <w:rsid w:val="0065738A"/>
    <w:rsid w:val="006577A2"/>
    <w:rsid w:val="00657C95"/>
    <w:rsid w:val="006600BF"/>
    <w:rsid w:val="00660B38"/>
    <w:rsid w:val="00660F15"/>
    <w:rsid w:val="006620EF"/>
    <w:rsid w:val="006621C0"/>
    <w:rsid w:val="006623B0"/>
    <w:rsid w:val="00662488"/>
    <w:rsid w:val="00662B41"/>
    <w:rsid w:val="00662CF6"/>
    <w:rsid w:val="006639B8"/>
    <w:rsid w:val="00664561"/>
    <w:rsid w:val="00664641"/>
    <w:rsid w:val="0066562F"/>
    <w:rsid w:val="00665FF9"/>
    <w:rsid w:val="00666AC8"/>
    <w:rsid w:val="00667313"/>
    <w:rsid w:val="006678DA"/>
    <w:rsid w:val="00667A53"/>
    <w:rsid w:val="00667C12"/>
    <w:rsid w:val="00670284"/>
    <w:rsid w:val="006705A5"/>
    <w:rsid w:val="0067095A"/>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571"/>
    <w:rsid w:val="0067648B"/>
    <w:rsid w:val="006765DB"/>
    <w:rsid w:val="00676BCF"/>
    <w:rsid w:val="00676BDC"/>
    <w:rsid w:val="00676C50"/>
    <w:rsid w:val="00676D26"/>
    <w:rsid w:val="00676E31"/>
    <w:rsid w:val="00676F77"/>
    <w:rsid w:val="006770B3"/>
    <w:rsid w:val="0067737B"/>
    <w:rsid w:val="00677384"/>
    <w:rsid w:val="00677767"/>
    <w:rsid w:val="00680A98"/>
    <w:rsid w:val="00680C8B"/>
    <w:rsid w:val="00680D0B"/>
    <w:rsid w:val="00680E39"/>
    <w:rsid w:val="00681189"/>
    <w:rsid w:val="006814BB"/>
    <w:rsid w:val="0068166A"/>
    <w:rsid w:val="00681BA3"/>
    <w:rsid w:val="006828A4"/>
    <w:rsid w:val="00682B40"/>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9A5"/>
    <w:rsid w:val="0069413B"/>
    <w:rsid w:val="0069425A"/>
    <w:rsid w:val="00694363"/>
    <w:rsid w:val="00694375"/>
    <w:rsid w:val="00694449"/>
    <w:rsid w:val="006945CA"/>
    <w:rsid w:val="006945CD"/>
    <w:rsid w:val="00694A32"/>
    <w:rsid w:val="0069512A"/>
    <w:rsid w:val="00695D78"/>
    <w:rsid w:val="00695F9E"/>
    <w:rsid w:val="00696B30"/>
    <w:rsid w:val="00696D46"/>
    <w:rsid w:val="00696EC9"/>
    <w:rsid w:val="006972A2"/>
    <w:rsid w:val="00697310"/>
    <w:rsid w:val="006977B2"/>
    <w:rsid w:val="00697E52"/>
    <w:rsid w:val="006A044E"/>
    <w:rsid w:val="006A050F"/>
    <w:rsid w:val="006A06A4"/>
    <w:rsid w:val="006A09D3"/>
    <w:rsid w:val="006A0B17"/>
    <w:rsid w:val="006A0CA0"/>
    <w:rsid w:val="006A0F6E"/>
    <w:rsid w:val="006A185F"/>
    <w:rsid w:val="006A2332"/>
    <w:rsid w:val="006A2C84"/>
    <w:rsid w:val="006A2DA0"/>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076"/>
    <w:rsid w:val="006B19E4"/>
    <w:rsid w:val="006B1F58"/>
    <w:rsid w:val="006B227E"/>
    <w:rsid w:val="006B280D"/>
    <w:rsid w:val="006B2821"/>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DC6"/>
    <w:rsid w:val="006E3E6C"/>
    <w:rsid w:val="006E419D"/>
    <w:rsid w:val="006E4351"/>
    <w:rsid w:val="006E466C"/>
    <w:rsid w:val="006E479D"/>
    <w:rsid w:val="006E4B36"/>
    <w:rsid w:val="006E4DBE"/>
    <w:rsid w:val="006E4FF0"/>
    <w:rsid w:val="006E531D"/>
    <w:rsid w:val="006E64A2"/>
    <w:rsid w:val="006E6C06"/>
    <w:rsid w:val="006E7454"/>
    <w:rsid w:val="006E753F"/>
    <w:rsid w:val="006E76EE"/>
    <w:rsid w:val="006E7A2C"/>
    <w:rsid w:val="006E7AFE"/>
    <w:rsid w:val="006E7C56"/>
    <w:rsid w:val="006F0C86"/>
    <w:rsid w:val="006F0E7A"/>
    <w:rsid w:val="006F0EBE"/>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4F2"/>
    <w:rsid w:val="006F57FC"/>
    <w:rsid w:val="006F58BF"/>
    <w:rsid w:val="006F5DF9"/>
    <w:rsid w:val="006F5EFC"/>
    <w:rsid w:val="006F5FF1"/>
    <w:rsid w:val="006F616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531"/>
    <w:rsid w:val="00713278"/>
    <w:rsid w:val="00713EF7"/>
    <w:rsid w:val="00713FBA"/>
    <w:rsid w:val="007151CF"/>
    <w:rsid w:val="007156C6"/>
    <w:rsid w:val="007156E3"/>
    <w:rsid w:val="007158DD"/>
    <w:rsid w:val="007166AE"/>
    <w:rsid w:val="00716F4B"/>
    <w:rsid w:val="00717328"/>
    <w:rsid w:val="00720C57"/>
    <w:rsid w:val="00720E90"/>
    <w:rsid w:val="00721741"/>
    <w:rsid w:val="0072184C"/>
    <w:rsid w:val="00721EF6"/>
    <w:rsid w:val="00722340"/>
    <w:rsid w:val="007223B7"/>
    <w:rsid w:val="007228D4"/>
    <w:rsid w:val="00723679"/>
    <w:rsid w:val="00723D18"/>
    <w:rsid w:val="007250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90B"/>
    <w:rsid w:val="00732EDD"/>
    <w:rsid w:val="0073389C"/>
    <w:rsid w:val="00733BAF"/>
    <w:rsid w:val="00733DFB"/>
    <w:rsid w:val="0073418C"/>
    <w:rsid w:val="00734E0B"/>
    <w:rsid w:val="007352BE"/>
    <w:rsid w:val="007355D0"/>
    <w:rsid w:val="00736511"/>
    <w:rsid w:val="00736D4F"/>
    <w:rsid w:val="00736F83"/>
    <w:rsid w:val="00736FD4"/>
    <w:rsid w:val="00737589"/>
    <w:rsid w:val="00737592"/>
    <w:rsid w:val="00737A7E"/>
    <w:rsid w:val="00737DD2"/>
    <w:rsid w:val="007403EA"/>
    <w:rsid w:val="0074051A"/>
    <w:rsid w:val="00740565"/>
    <w:rsid w:val="0074076F"/>
    <w:rsid w:val="0074082C"/>
    <w:rsid w:val="00740B7A"/>
    <w:rsid w:val="00741244"/>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71A"/>
    <w:rsid w:val="00752BD0"/>
    <w:rsid w:val="00752E41"/>
    <w:rsid w:val="00753A70"/>
    <w:rsid w:val="00753B05"/>
    <w:rsid w:val="00753F0D"/>
    <w:rsid w:val="00754599"/>
    <w:rsid w:val="0075469C"/>
    <w:rsid w:val="00754903"/>
    <w:rsid w:val="00754C9C"/>
    <w:rsid w:val="00754FE6"/>
    <w:rsid w:val="00755063"/>
    <w:rsid w:val="007554D4"/>
    <w:rsid w:val="007556CE"/>
    <w:rsid w:val="00755CCA"/>
    <w:rsid w:val="0075678A"/>
    <w:rsid w:val="007578C5"/>
    <w:rsid w:val="00757F37"/>
    <w:rsid w:val="0076012A"/>
    <w:rsid w:val="00760222"/>
    <w:rsid w:val="0076046E"/>
    <w:rsid w:val="0076110D"/>
    <w:rsid w:val="0076115B"/>
    <w:rsid w:val="00761383"/>
    <w:rsid w:val="00761C4C"/>
    <w:rsid w:val="00761EAD"/>
    <w:rsid w:val="00761F07"/>
    <w:rsid w:val="00762353"/>
    <w:rsid w:val="00762C5E"/>
    <w:rsid w:val="00762DB4"/>
    <w:rsid w:val="0076410A"/>
    <w:rsid w:val="007641A6"/>
    <w:rsid w:val="00764B78"/>
    <w:rsid w:val="00764B9A"/>
    <w:rsid w:val="00765B0C"/>
    <w:rsid w:val="00765BFD"/>
    <w:rsid w:val="00765CB1"/>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62E"/>
    <w:rsid w:val="00774EA9"/>
    <w:rsid w:val="00775636"/>
    <w:rsid w:val="00775CFE"/>
    <w:rsid w:val="007763FE"/>
    <w:rsid w:val="007765C4"/>
    <w:rsid w:val="00776697"/>
    <w:rsid w:val="00776A8A"/>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4AB1"/>
    <w:rsid w:val="0078507F"/>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630"/>
    <w:rsid w:val="00797CA5"/>
    <w:rsid w:val="007A0459"/>
    <w:rsid w:val="007A0798"/>
    <w:rsid w:val="007A0A13"/>
    <w:rsid w:val="007A11D1"/>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0464"/>
    <w:rsid w:val="007B0759"/>
    <w:rsid w:val="007B14F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06"/>
    <w:rsid w:val="007C1980"/>
    <w:rsid w:val="007C1B0C"/>
    <w:rsid w:val="007C245A"/>
    <w:rsid w:val="007C2AE0"/>
    <w:rsid w:val="007C2AED"/>
    <w:rsid w:val="007C3819"/>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017"/>
    <w:rsid w:val="007E12F6"/>
    <w:rsid w:val="007E1486"/>
    <w:rsid w:val="007E1CD7"/>
    <w:rsid w:val="007E1EA9"/>
    <w:rsid w:val="007E216F"/>
    <w:rsid w:val="007E243E"/>
    <w:rsid w:val="007E247B"/>
    <w:rsid w:val="007E2E5E"/>
    <w:rsid w:val="007E3782"/>
    <w:rsid w:val="007E37BB"/>
    <w:rsid w:val="007E3869"/>
    <w:rsid w:val="007E436B"/>
    <w:rsid w:val="007E5D8D"/>
    <w:rsid w:val="007E6877"/>
    <w:rsid w:val="007E728A"/>
    <w:rsid w:val="007E742B"/>
    <w:rsid w:val="007E7D6C"/>
    <w:rsid w:val="007F00D1"/>
    <w:rsid w:val="007F01C4"/>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08F"/>
    <w:rsid w:val="007F52F7"/>
    <w:rsid w:val="007F558C"/>
    <w:rsid w:val="007F60A4"/>
    <w:rsid w:val="007F6594"/>
    <w:rsid w:val="007F66C3"/>
    <w:rsid w:val="007F6E8C"/>
    <w:rsid w:val="007F7219"/>
    <w:rsid w:val="007F77C1"/>
    <w:rsid w:val="007F7A00"/>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C2"/>
    <w:rsid w:val="008121D0"/>
    <w:rsid w:val="00812984"/>
    <w:rsid w:val="00812B59"/>
    <w:rsid w:val="00813C9C"/>
    <w:rsid w:val="0081409F"/>
    <w:rsid w:val="00814670"/>
    <w:rsid w:val="0081492E"/>
    <w:rsid w:val="00814B1D"/>
    <w:rsid w:val="00814BFC"/>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63F"/>
    <w:rsid w:val="00832ED6"/>
    <w:rsid w:val="00832FAC"/>
    <w:rsid w:val="00833A5F"/>
    <w:rsid w:val="00833C33"/>
    <w:rsid w:val="00834537"/>
    <w:rsid w:val="008350B5"/>
    <w:rsid w:val="0083514B"/>
    <w:rsid w:val="00836462"/>
    <w:rsid w:val="00836835"/>
    <w:rsid w:val="008368CE"/>
    <w:rsid w:val="00836B04"/>
    <w:rsid w:val="00837135"/>
    <w:rsid w:val="0083730A"/>
    <w:rsid w:val="008379A9"/>
    <w:rsid w:val="00837FA0"/>
    <w:rsid w:val="008400AB"/>
    <w:rsid w:val="008404E8"/>
    <w:rsid w:val="0084082D"/>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5F73"/>
    <w:rsid w:val="0084621D"/>
    <w:rsid w:val="00846426"/>
    <w:rsid w:val="00846844"/>
    <w:rsid w:val="00846ECE"/>
    <w:rsid w:val="00847181"/>
    <w:rsid w:val="00847CA7"/>
    <w:rsid w:val="00847D0D"/>
    <w:rsid w:val="00847D5C"/>
    <w:rsid w:val="008502C7"/>
    <w:rsid w:val="008503A8"/>
    <w:rsid w:val="00850EDD"/>
    <w:rsid w:val="00850FA2"/>
    <w:rsid w:val="008510AB"/>
    <w:rsid w:val="00851E5C"/>
    <w:rsid w:val="00852922"/>
    <w:rsid w:val="00853898"/>
    <w:rsid w:val="008545F0"/>
    <w:rsid w:val="00854B03"/>
    <w:rsid w:val="008555A8"/>
    <w:rsid w:val="00855DDD"/>
    <w:rsid w:val="00855FBF"/>
    <w:rsid w:val="0085627A"/>
    <w:rsid w:val="0085674B"/>
    <w:rsid w:val="0085688E"/>
    <w:rsid w:val="00856B36"/>
    <w:rsid w:val="00856E82"/>
    <w:rsid w:val="00857029"/>
    <w:rsid w:val="0085763C"/>
    <w:rsid w:val="00857ADC"/>
    <w:rsid w:val="008601CC"/>
    <w:rsid w:val="00860775"/>
    <w:rsid w:val="008609DD"/>
    <w:rsid w:val="00860B07"/>
    <w:rsid w:val="00861061"/>
    <w:rsid w:val="008610B4"/>
    <w:rsid w:val="008611DB"/>
    <w:rsid w:val="0086126D"/>
    <w:rsid w:val="0086172D"/>
    <w:rsid w:val="00861C4B"/>
    <w:rsid w:val="00861D37"/>
    <w:rsid w:val="00861D55"/>
    <w:rsid w:val="00862116"/>
    <w:rsid w:val="008624EB"/>
    <w:rsid w:val="00863D7C"/>
    <w:rsid w:val="00864433"/>
    <w:rsid w:val="008646BC"/>
    <w:rsid w:val="00864DCA"/>
    <w:rsid w:val="00864E30"/>
    <w:rsid w:val="00865414"/>
    <w:rsid w:val="00865602"/>
    <w:rsid w:val="0086577C"/>
    <w:rsid w:val="0086688B"/>
    <w:rsid w:val="00866C54"/>
    <w:rsid w:val="00866E63"/>
    <w:rsid w:val="00867253"/>
    <w:rsid w:val="00867B4C"/>
    <w:rsid w:val="00867D1D"/>
    <w:rsid w:val="00867FF7"/>
    <w:rsid w:val="0087003B"/>
    <w:rsid w:val="00871245"/>
    <w:rsid w:val="00871F71"/>
    <w:rsid w:val="00872271"/>
    <w:rsid w:val="008724A1"/>
    <w:rsid w:val="00872B41"/>
    <w:rsid w:val="00872BB8"/>
    <w:rsid w:val="0087345A"/>
    <w:rsid w:val="0087432D"/>
    <w:rsid w:val="00874529"/>
    <w:rsid w:val="00874BD7"/>
    <w:rsid w:val="00874D3F"/>
    <w:rsid w:val="00875348"/>
    <w:rsid w:val="008753C6"/>
    <w:rsid w:val="00875421"/>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1E11"/>
    <w:rsid w:val="008821C9"/>
    <w:rsid w:val="00882DE8"/>
    <w:rsid w:val="008831F4"/>
    <w:rsid w:val="008832B5"/>
    <w:rsid w:val="0088392D"/>
    <w:rsid w:val="00883C93"/>
    <w:rsid w:val="00883FA6"/>
    <w:rsid w:val="00884F3E"/>
    <w:rsid w:val="00885064"/>
    <w:rsid w:val="00886D5D"/>
    <w:rsid w:val="008870BC"/>
    <w:rsid w:val="008872A6"/>
    <w:rsid w:val="008879F8"/>
    <w:rsid w:val="0089027E"/>
    <w:rsid w:val="008905FD"/>
    <w:rsid w:val="00890AFF"/>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CB0"/>
    <w:rsid w:val="00895EFD"/>
    <w:rsid w:val="00896742"/>
    <w:rsid w:val="00896953"/>
    <w:rsid w:val="008A047E"/>
    <w:rsid w:val="008A09EC"/>
    <w:rsid w:val="008A0B25"/>
    <w:rsid w:val="008A0C3A"/>
    <w:rsid w:val="008A0CE1"/>
    <w:rsid w:val="008A1A13"/>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82E"/>
    <w:rsid w:val="008A69E2"/>
    <w:rsid w:val="008A6E87"/>
    <w:rsid w:val="008A71B2"/>
    <w:rsid w:val="008A7985"/>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2DFD"/>
    <w:rsid w:val="008C3017"/>
    <w:rsid w:val="008C3256"/>
    <w:rsid w:val="008C35E7"/>
    <w:rsid w:val="008C3B3D"/>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105"/>
    <w:rsid w:val="008E7300"/>
    <w:rsid w:val="008E7432"/>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1AB"/>
    <w:rsid w:val="008F4C12"/>
    <w:rsid w:val="008F4F7B"/>
    <w:rsid w:val="008F5611"/>
    <w:rsid w:val="008F5878"/>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FE1"/>
    <w:rsid w:val="009122BA"/>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08D"/>
    <w:rsid w:val="009222A7"/>
    <w:rsid w:val="00922A0E"/>
    <w:rsid w:val="009230C3"/>
    <w:rsid w:val="009234C3"/>
    <w:rsid w:val="00923BC1"/>
    <w:rsid w:val="00924461"/>
    <w:rsid w:val="00924489"/>
    <w:rsid w:val="0092532E"/>
    <w:rsid w:val="009253C6"/>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C1D"/>
    <w:rsid w:val="00933C9A"/>
    <w:rsid w:val="00934910"/>
    <w:rsid w:val="00935030"/>
    <w:rsid w:val="009351C6"/>
    <w:rsid w:val="0093522F"/>
    <w:rsid w:val="009356CC"/>
    <w:rsid w:val="0093573A"/>
    <w:rsid w:val="00935A00"/>
    <w:rsid w:val="00935DC2"/>
    <w:rsid w:val="00936036"/>
    <w:rsid w:val="0093607A"/>
    <w:rsid w:val="00936089"/>
    <w:rsid w:val="00936ABD"/>
    <w:rsid w:val="00936C83"/>
    <w:rsid w:val="00937019"/>
    <w:rsid w:val="0093709E"/>
    <w:rsid w:val="0093742B"/>
    <w:rsid w:val="0094008C"/>
    <w:rsid w:val="00940198"/>
    <w:rsid w:val="0094026B"/>
    <w:rsid w:val="009415FF"/>
    <w:rsid w:val="009417B0"/>
    <w:rsid w:val="00941920"/>
    <w:rsid w:val="00941A40"/>
    <w:rsid w:val="00941E7F"/>
    <w:rsid w:val="00941FC3"/>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1EB"/>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5FF2"/>
    <w:rsid w:val="00966154"/>
    <w:rsid w:val="0096663C"/>
    <w:rsid w:val="00966753"/>
    <w:rsid w:val="009675D0"/>
    <w:rsid w:val="00967A21"/>
    <w:rsid w:val="00967B43"/>
    <w:rsid w:val="00970F6A"/>
    <w:rsid w:val="009710B4"/>
    <w:rsid w:val="009718D5"/>
    <w:rsid w:val="009719B7"/>
    <w:rsid w:val="00971D19"/>
    <w:rsid w:val="009722F8"/>
    <w:rsid w:val="00972737"/>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6973"/>
    <w:rsid w:val="009969EC"/>
    <w:rsid w:val="009974B4"/>
    <w:rsid w:val="00997944"/>
    <w:rsid w:val="00997DF4"/>
    <w:rsid w:val="009A0528"/>
    <w:rsid w:val="009A0658"/>
    <w:rsid w:val="009A16CA"/>
    <w:rsid w:val="009A1EBF"/>
    <w:rsid w:val="009A1F8B"/>
    <w:rsid w:val="009A2054"/>
    <w:rsid w:val="009A27FA"/>
    <w:rsid w:val="009A3B71"/>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A5C"/>
    <w:rsid w:val="009B3269"/>
    <w:rsid w:val="009B4AEF"/>
    <w:rsid w:val="009B5708"/>
    <w:rsid w:val="009B5A3C"/>
    <w:rsid w:val="009B5B97"/>
    <w:rsid w:val="009B626C"/>
    <w:rsid w:val="009B679C"/>
    <w:rsid w:val="009B6D66"/>
    <w:rsid w:val="009B73A0"/>
    <w:rsid w:val="009B73F5"/>
    <w:rsid w:val="009C0263"/>
    <w:rsid w:val="009C0886"/>
    <w:rsid w:val="009C0939"/>
    <w:rsid w:val="009C098D"/>
    <w:rsid w:val="009C1147"/>
    <w:rsid w:val="009C14E2"/>
    <w:rsid w:val="009C17FB"/>
    <w:rsid w:val="009C2947"/>
    <w:rsid w:val="009C340B"/>
    <w:rsid w:val="009C3914"/>
    <w:rsid w:val="009C3F6C"/>
    <w:rsid w:val="009C414E"/>
    <w:rsid w:val="009C4906"/>
    <w:rsid w:val="009C4C06"/>
    <w:rsid w:val="009C4DB8"/>
    <w:rsid w:val="009C52B1"/>
    <w:rsid w:val="009C5EFE"/>
    <w:rsid w:val="009C63C2"/>
    <w:rsid w:val="009C68E2"/>
    <w:rsid w:val="009C6CD6"/>
    <w:rsid w:val="009C6E13"/>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A8B"/>
    <w:rsid w:val="009E3B3A"/>
    <w:rsid w:val="009E3F33"/>
    <w:rsid w:val="009E4096"/>
    <w:rsid w:val="009E429E"/>
    <w:rsid w:val="009E479A"/>
    <w:rsid w:val="009E4A1F"/>
    <w:rsid w:val="009E53B8"/>
    <w:rsid w:val="009E5404"/>
    <w:rsid w:val="009E5C98"/>
    <w:rsid w:val="009E6935"/>
    <w:rsid w:val="009E6FE9"/>
    <w:rsid w:val="009F0A28"/>
    <w:rsid w:val="009F0A6A"/>
    <w:rsid w:val="009F152F"/>
    <w:rsid w:val="009F1BCA"/>
    <w:rsid w:val="009F1F82"/>
    <w:rsid w:val="009F27ED"/>
    <w:rsid w:val="009F2A5A"/>
    <w:rsid w:val="009F2CE8"/>
    <w:rsid w:val="009F2E56"/>
    <w:rsid w:val="009F30F5"/>
    <w:rsid w:val="009F31BC"/>
    <w:rsid w:val="009F3DEE"/>
    <w:rsid w:val="009F4290"/>
    <w:rsid w:val="009F4429"/>
    <w:rsid w:val="009F4C61"/>
    <w:rsid w:val="009F4DF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A66"/>
    <w:rsid w:val="00A00ACA"/>
    <w:rsid w:val="00A01DA7"/>
    <w:rsid w:val="00A028FD"/>
    <w:rsid w:val="00A02E8E"/>
    <w:rsid w:val="00A03429"/>
    <w:rsid w:val="00A0350F"/>
    <w:rsid w:val="00A03989"/>
    <w:rsid w:val="00A03CB8"/>
    <w:rsid w:val="00A03D26"/>
    <w:rsid w:val="00A03EFC"/>
    <w:rsid w:val="00A040F1"/>
    <w:rsid w:val="00A0414C"/>
    <w:rsid w:val="00A04191"/>
    <w:rsid w:val="00A04279"/>
    <w:rsid w:val="00A04BFA"/>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8CC"/>
    <w:rsid w:val="00A23913"/>
    <w:rsid w:val="00A23E6D"/>
    <w:rsid w:val="00A240B9"/>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3A30"/>
    <w:rsid w:val="00A44425"/>
    <w:rsid w:val="00A44436"/>
    <w:rsid w:val="00A44714"/>
    <w:rsid w:val="00A449E3"/>
    <w:rsid w:val="00A44A5D"/>
    <w:rsid w:val="00A44C26"/>
    <w:rsid w:val="00A461FC"/>
    <w:rsid w:val="00A4628B"/>
    <w:rsid w:val="00A46637"/>
    <w:rsid w:val="00A46FFA"/>
    <w:rsid w:val="00A47F6A"/>
    <w:rsid w:val="00A5020F"/>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150F"/>
    <w:rsid w:val="00A62935"/>
    <w:rsid w:val="00A62A29"/>
    <w:rsid w:val="00A62AD0"/>
    <w:rsid w:val="00A6328C"/>
    <w:rsid w:val="00A63392"/>
    <w:rsid w:val="00A634C8"/>
    <w:rsid w:val="00A63EA7"/>
    <w:rsid w:val="00A64620"/>
    <w:rsid w:val="00A64CCC"/>
    <w:rsid w:val="00A65A71"/>
    <w:rsid w:val="00A65C6E"/>
    <w:rsid w:val="00A65C8E"/>
    <w:rsid w:val="00A66361"/>
    <w:rsid w:val="00A667D8"/>
    <w:rsid w:val="00A66A99"/>
    <w:rsid w:val="00A672C4"/>
    <w:rsid w:val="00A672FF"/>
    <w:rsid w:val="00A674D1"/>
    <w:rsid w:val="00A67788"/>
    <w:rsid w:val="00A67B8D"/>
    <w:rsid w:val="00A70535"/>
    <w:rsid w:val="00A711F4"/>
    <w:rsid w:val="00A713E6"/>
    <w:rsid w:val="00A72E43"/>
    <w:rsid w:val="00A7336C"/>
    <w:rsid w:val="00A734B0"/>
    <w:rsid w:val="00A734EE"/>
    <w:rsid w:val="00A737D2"/>
    <w:rsid w:val="00A738A9"/>
    <w:rsid w:val="00A7391F"/>
    <w:rsid w:val="00A73A95"/>
    <w:rsid w:val="00A73B44"/>
    <w:rsid w:val="00A751E6"/>
    <w:rsid w:val="00A75978"/>
    <w:rsid w:val="00A75AD7"/>
    <w:rsid w:val="00A802B1"/>
    <w:rsid w:val="00A80568"/>
    <w:rsid w:val="00A8066B"/>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B33"/>
    <w:rsid w:val="00A91C18"/>
    <w:rsid w:val="00A91CA5"/>
    <w:rsid w:val="00A9227A"/>
    <w:rsid w:val="00A93044"/>
    <w:rsid w:val="00A93470"/>
    <w:rsid w:val="00A93795"/>
    <w:rsid w:val="00A94FDC"/>
    <w:rsid w:val="00A9515A"/>
    <w:rsid w:val="00A952C1"/>
    <w:rsid w:val="00A9571F"/>
    <w:rsid w:val="00A9580C"/>
    <w:rsid w:val="00A95A3E"/>
    <w:rsid w:val="00A95B11"/>
    <w:rsid w:val="00A96516"/>
    <w:rsid w:val="00A9656E"/>
    <w:rsid w:val="00A9661F"/>
    <w:rsid w:val="00A9671A"/>
    <w:rsid w:val="00A9697E"/>
    <w:rsid w:val="00A96997"/>
    <w:rsid w:val="00A96BE9"/>
    <w:rsid w:val="00A96D1C"/>
    <w:rsid w:val="00A97651"/>
    <w:rsid w:val="00AA01F0"/>
    <w:rsid w:val="00AA0568"/>
    <w:rsid w:val="00AA0981"/>
    <w:rsid w:val="00AA1060"/>
    <w:rsid w:val="00AA1ADC"/>
    <w:rsid w:val="00AA1C85"/>
    <w:rsid w:val="00AA2316"/>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B6C"/>
    <w:rsid w:val="00AB1CC9"/>
    <w:rsid w:val="00AB2351"/>
    <w:rsid w:val="00AB2DF3"/>
    <w:rsid w:val="00AB3049"/>
    <w:rsid w:val="00AB3329"/>
    <w:rsid w:val="00AB3396"/>
    <w:rsid w:val="00AB3529"/>
    <w:rsid w:val="00AB3993"/>
    <w:rsid w:val="00AB39EA"/>
    <w:rsid w:val="00AB3FE2"/>
    <w:rsid w:val="00AB47D1"/>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34A"/>
    <w:rsid w:val="00AD27E9"/>
    <w:rsid w:val="00AD2AB4"/>
    <w:rsid w:val="00AD2E3F"/>
    <w:rsid w:val="00AD3AB8"/>
    <w:rsid w:val="00AD3B83"/>
    <w:rsid w:val="00AD3E6A"/>
    <w:rsid w:val="00AD3E78"/>
    <w:rsid w:val="00AD41A1"/>
    <w:rsid w:val="00AD53AB"/>
    <w:rsid w:val="00AD5432"/>
    <w:rsid w:val="00AD556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D5D"/>
    <w:rsid w:val="00B00E0D"/>
    <w:rsid w:val="00B0190A"/>
    <w:rsid w:val="00B0190C"/>
    <w:rsid w:val="00B024C5"/>
    <w:rsid w:val="00B02AF6"/>
    <w:rsid w:val="00B02F35"/>
    <w:rsid w:val="00B03535"/>
    <w:rsid w:val="00B037E1"/>
    <w:rsid w:val="00B04438"/>
    <w:rsid w:val="00B044F5"/>
    <w:rsid w:val="00B04BC5"/>
    <w:rsid w:val="00B05451"/>
    <w:rsid w:val="00B05A18"/>
    <w:rsid w:val="00B05D15"/>
    <w:rsid w:val="00B067E1"/>
    <w:rsid w:val="00B07713"/>
    <w:rsid w:val="00B1000B"/>
    <w:rsid w:val="00B10150"/>
    <w:rsid w:val="00B10CAF"/>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FDB"/>
    <w:rsid w:val="00B1502F"/>
    <w:rsid w:val="00B15F58"/>
    <w:rsid w:val="00B16067"/>
    <w:rsid w:val="00B1667C"/>
    <w:rsid w:val="00B17102"/>
    <w:rsid w:val="00B17D1C"/>
    <w:rsid w:val="00B20289"/>
    <w:rsid w:val="00B2067D"/>
    <w:rsid w:val="00B20754"/>
    <w:rsid w:val="00B20785"/>
    <w:rsid w:val="00B217EE"/>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61BA"/>
    <w:rsid w:val="00B26337"/>
    <w:rsid w:val="00B26AB7"/>
    <w:rsid w:val="00B26B5C"/>
    <w:rsid w:val="00B26D11"/>
    <w:rsid w:val="00B26D31"/>
    <w:rsid w:val="00B270D6"/>
    <w:rsid w:val="00B27108"/>
    <w:rsid w:val="00B275B2"/>
    <w:rsid w:val="00B30659"/>
    <w:rsid w:val="00B3087A"/>
    <w:rsid w:val="00B3113C"/>
    <w:rsid w:val="00B318C6"/>
    <w:rsid w:val="00B32509"/>
    <w:rsid w:val="00B33312"/>
    <w:rsid w:val="00B33892"/>
    <w:rsid w:val="00B344E8"/>
    <w:rsid w:val="00B351B9"/>
    <w:rsid w:val="00B35408"/>
    <w:rsid w:val="00B3605D"/>
    <w:rsid w:val="00B3675D"/>
    <w:rsid w:val="00B36B06"/>
    <w:rsid w:val="00B3797D"/>
    <w:rsid w:val="00B37F6D"/>
    <w:rsid w:val="00B40210"/>
    <w:rsid w:val="00B4244B"/>
    <w:rsid w:val="00B42CEB"/>
    <w:rsid w:val="00B43943"/>
    <w:rsid w:val="00B43CC5"/>
    <w:rsid w:val="00B4406D"/>
    <w:rsid w:val="00B445BA"/>
    <w:rsid w:val="00B446A5"/>
    <w:rsid w:val="00B449FC"/>
    <w:rsid w:val="00B44AFF"/>
    <w:rsid w:val="00B461DD"/>
    <w:rsid w:val="00B475C9"/>
    <w:rsid w:val="00B50230"/>
    <w:rsid w:val="00B50275"/>
    <w:rsid w:val="00B50459"/>
    <w:rsid w:val="00B50E09"/>
    <w:rsid w:val="00B51264"/>
    <w:rsid w:val="00B514D1"/>
    <w:rsid w:val="00B5151E"/>
    <w:rsid w:val="00B51C6B"/>
    <w:rsid w:val="00B51E89"/>
    <w:rsid w:val="00B525C0"/>
    <w:rsid w:val="00B525F3"/>
    <w:rsid w:val="00B52BB0"/>
    <w:rsid w:val="00B52C8A"/>
    <w:rsid w:val="00B53445"/>
    <w:rsid w:val="00B536C0"/>
    <w:rsid w:val="00B54364"/>
    <w:rsid w:val="00B5584A"/>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46F"/>
    <w:rsid w:val="00B64838"/>
    <w:rsid w:val="00B64E8A"/>
    <w:rsid w:val="00B6511E"/>
    <w:rsid w:val="00B6538B"/>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1C59"/>
    <w:rsid w:val="00B82168"/>
    <w:rsid w:val="00B82292"/>
    <w:rsid w:val="00B8285B"/>
    <w:rsid w:val="00B82961"/>
    <w:rsid w:val="00B83300"/>
    <w:rsid w:val="00B83528"/>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020"/>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932"/>
    <w:rsid w:val="00BD1D5F"/>
    <w:rsid w:val="00BD3255"/>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4D7"/>
    <w:rsid w:val="00BF4605"/>
    <w:rsid w:val="00BF5909"/>
    <w:rsid w:val="00BF632D"/>
    <w:rsid w:val="00BF6CBB"/>
    <w:rsid w:val="00BF6FF2"/>
    <w:rsid w:val="00BF70BA"/>
    <w:rsid w:val="00BF70C7"/>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AD"/>
    <w:rsid w:val="00C05C51"/>
    <w:rsid w:val="00C05CC7"/>
    <w:rsid w:val="00C05F55"/>
    <w:rsid w:val="00C05F87"/>
    <w:rsid w:val="00C05FCE"/>
    <w:rsid w:val="00C0630D"/>
    <w:rsid w:val="00C064D9"/>
    <w:rsid w:val="00C0665C"/>
    <w:rsid w:val="00C072E9"/>
    <w:rsid w:val="00C0773C"/>
    <w:rsid w:val="00C07985"/>
    <w:rsid w:val="00C07DDC"/>
    <w:rsid w:val="00C1077C"/>
    <w:rsid w:val="00C10B76"/>
    <w:rsid w:val="00C10F37"/>
    <w:rsid w:val="00C10F92"/>
    <w:rsid w:val="00C113A9"/>
    <w:rsid w:val="00C1294D"/>
    <w:rsid w:val="00C12A2D"/>
    <w:rsid w:val="00C13C2D"/>
    <w:rsid w:val="00C14013"/>
    <w:rsid w:val="00C141AA"/>
    <w:rsid w:val="00C1431C"/>
    <w:rsid w:val="00C14497"/>
    <w:rsid w:val="00C148B0"/>
    <w:rsid w:val="00C14A75"/>
    <w:rsid w:val="00C14C9D"/>
    <w:rsid w:val="00C15591"/>
    <w:rsid w:val="00C15DDE"/>
    <w:rsid w:val="00C16B1B"/>
    <w:rsid w:val="00C16DA0"/>
    <w:rsid w:val="00C16E56"/>
    <w:rsid w:val="00C16F04"/>
    <w:rsid w:val="00C17135"/>
    <w:rsid w:val="00C175A1"/>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4148"/>
    <w:rsid w:val="00C256BE"/>
    <w:rsid w:val="00C2599E"/>
    <w:rsid w:val="00C2640A"/>
    <w:rsid w:val="00C265FA"/>
    <w:rsid w:val="00C26AFF"/>
    <w:rsid w:val="00C270B2"/>
    <w:rsid w:val="00C276BE"/>
    <w:rsid w:val="00C2776E"/>
    <w:rsid w:val="00C27B8C"/>
    <w:rsid w:val="00C27BA9"/>
    <w:rsid w:val="00C305A5"/>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954"/>
    <w:rsid w:val="00C40AD6"/>
    <w:rsid w:val="00C40D0B"/>
    <w:rsid w:val="00C40ED7"/>
    <w:rsid w:val="00C41654"/>
    <w:rsid w:val="00C41823"/>
    <w:rsid w:val="00C41D1B"/>
    <w:rsid w:val="00C41F25"/>
    <w:rsid w:val="00C42B90"/>
    <w:rsid w:val="00C42D08"/>
    <w:rsid w:val="00C4343D"/>
    <w:rsid w:val="00C43500"/>
    <w:rsid w:val="00C444B3"/>
    <w:rsid w:val="00C445B3"/>
    <w:rsid w:val="00C445C2"/>
    <w:rsid w:val="00C4496F"/>
    <w:rsid w:val="00C44D39"/>
    <w:rsid w:val="00C4557E"/>
    <w:rsid w:val="00C45668"/>
    <w:rsid w:val="00C45CE7"/>
    <w:rsid w:val="00C46405"/>
    <w:rsid w:val="00C46EA8"/>
    <w:rsid w:val="00C46F4D"/>
    <w:rsid w:val="00C47255"/>
    <w:rsid w:val="00C477FA"/>
    <w:rsid w:val="00C47D9E"/>
    <w:rsid w:val="00C50230"/>
    <w:rsid w:val="00C510FE"/>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57DC5"/>
    <w:rsid w:val="00C6030F"/>
    <w:rsid w:val="00C6039F"/>
    <w:rsid w:val="00C6051A"/>
    <w:rsid w:val="00C606E2"/>
    <w:rsid w:val="00C6072B"/>
    <w:rsid w:val="00C60815"/>
    <w:rsid w:val="00C60CFD"/>
    <w:rsid w:val="00C60DD7"/>
    <w:rsid w:val="00C61611"/>
    <w:rsid w:val="00C618D5"/>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645"/>
    <w:rsid w:val="00C80E10"/>
    <w:rsid w:val="00C81ABE"/>
    <w:rsid w:val="00C826AF"/>
    <w:rsid w:val="00C833E6"/>
    <w:rsid w:val="00C83460"/>
    <w:rsid w:val="00C8399F"/>
    <w:rsid w:val="00C84649"/>
    <w:rsid w:val="00C8486A"/>
    <w:rsid w:val="00C84AD8"/>
    <w:rsid w:val="00C84D97"/>
    <w:rsid w:val="00C853A5"/>
    <w:rsid w:val="00C855B1"/>
    <w:rsid w:val="00C8683A"/>
    <w:rsid w:val="00C870F9"/>
    <w:rsid w:val="00C8717F"/>
    <w:rsid w:val="00C87446"/>
    <w:rsid w:val="00C87533"/>
    <w:rsid w:val="00C878BC"/>
    <w:rsid w:val="00C901B0"/>
    <w:rsid w:val="00C9022F"/>
    <w:rsid w:val="00C903D1"/>
    <w:rsid w:val="00C90720"/>
    <w:rsid w:val="00C907D0"/>
    <w:rsid w:val="00C90B27"/>
    <w:rsid w:val="00C90EF8"/>
    <w:rsid w:val="00C90FF6"/>
    <w:rsid w:val="00C91095"/>
    <w:rsid w:val="00C9151E"/>
    <w:rsid w:val="00C9178C"/>
    <w:rsid w:val="00C92A1F"/>
    <w:rsid w:val="00C92BE6"/>
    <w:rsid w:val="00C9370F"/>
    <w:rsid w:val="00C93A9F"/>
    <w:rsid w:val="00C94748"/>
    <w:rsid w:val="00C95B37"/>
    <w:rsid w:val="00C9625B"/>
    <w:rsid w:val="00C96792"/>
    <w:rsid w:val="00C976C1"/>
    <w:rsid w:val="00C97A0D"/>
    <w:rsid w:val="00C97A33"/>
    <w:rsid w:val="00CA01E2"/>
    <w:rsid w:val="00CA0961"/>
    <w:rsid w:val="00CA1332"/>
    <w:rsid w:val="00CA16B2"/>
    <w:rsid w:val="00CA1B3C"/>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97B"/>
    <w:rsid w:val="00CA6A29"/>
    <w:rsid w:val="00CA742A"/>
    <w:rsid w:val="00CA7FCE"/>
    <w:rsid w:val="00CB0293"/>
    <w:rsid w:val="00CB05C2"/>
    <w:rsid w:val="00CB13FD"/>
    <w:rsid w:val="00CB1C8A"/>
    <w:rsid w:val="00CB21B9"/>
    <w:rsid w:val="00CB28CF"/>
    <w:rsid w:val="00CB2A99"/>
    <w:rsid w:val="00CB33A3"/>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14B"/>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1EE2"/>
    <w:rsid w:val="00CD2357"/>
    <w:rsid w:val="00CD2BBF"/>
    <w:rsid w:val="00CD2D77"/>
    <w:rsid w:val="00CD3123"/>
    <w:rsid w:val="00CD3EC9"/>
    <w:rsid w:val="00CD44BA"/>
    <w:rsid w:val="00CD4DB2"/>
    <w:rsid w:val="00CD57AE"/>
    <w:rsid w:val="00CD5FF0"/>
    <w:rsid w:val="00CD6077"/>
    <w:rsid w:val="00CD6080"/>
    <w:rsid w:val="00CD60A6"/>
    <w:rsid w:val="00CD6240"/>
    <w:rsid w:val="00CD679D"/>
    <w:rsid w:val="00CD6C3B"/>
    <w:rsid w:val="00CD7B31"/>
    <w:rsid w:val="00CD7E26"/>
    <w:rsid w:val="00CE00BE"/>
    <w:rsid w:val="00CE0136"/>
    <w:rsid w:val="00CE04BC"/>
    <w:rsid w:val="00CE1761"/>
    <w:rsid w:val="00CE17BA"/>
    <w:rsid w:val="00CE1FBE"/>
    <w:rsid w:val="00CE269B"/>
    <w:rsid w:val="00CE2E96"/>
    <w:rsid w:val="00CE301E"/>
    <w:rsid w:val="00CE34C2"/>
    <w:rsid w:val="00CE3FEB"/>
    <w:rsid w:val="00CE47B7"/>
    <w:rsid w:val="00CE4B16"/>
    <w:rsid w:val="00CE56E1"/>
    <w:rsid w:val="00CE5A81"/>
    <w:rsid w:val="00CE6043"/>
    <w:rsid w:val="00CE6423"/>
    <w:rsid w:val="00CE6552"/>
    <w:rsid w:val="00CE6C5C"/>
    <w:rsid w:val="00CE6E9B"/>
    <w:rsid w:val="00CE73FC"/>
    <w:rsid w:val="00CE775E"/>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551"/>
    <w:rsid w:val="00D02A81"/>
    <w:rsid w:val="00D03101"/>
    <w:rsid w:val="00D031C6"/>
    <w:rsid w:val="00D03440"/>
    <w:rsid w:val="00D039FB"/>
    <w:rsid w:val="00D03D1C"/>
    <w:rsid w:val="00D040FA"/>
    <w:rsid w:val="00D04337"/>
    <w:rsid w:val="00D04339"/>
    <w:rsid w:val="00D04407"/>
    <w:rsid w:val="00D049A5"/>
    <w:rsid w:val="00D05982"/>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BA9"/>
    <w:rsid w:val="00D11C1D"/>
    <w:rsid w:val="00D12012"/>
    <w:rsid w:val="00D12944"/>
    <w:rsid w:val="00D1329B"/>
    <w:rsid w:val="00D13384"/>
    <w:rsid w:val="00D1430A"/>
    <w:rsid w:val="00D150FE"/>
    <w:rsid w:val="00D154D7"/>
    <w:rsid w:val="00D15902"/>
    <w:rsid w:val="00D1638B"/>
    <w:rsid w:val="00D16A39"/>
    <w:rsid w:val="00D17360"/>
    <w:rsid w:val="00D20978"/>
    <w:rsid w:val="00D20C43"/>
    <w:rsid w:val="00D20FD8"/>
    <w:rsid w:val="00D21209"/>
    <w:rsid w:val="00D218EA"/>
    <w:rsid w:val="00D22203"/>
    <w:rsid w:val="00D2249E"/>
    <w:rsid w:val="00D22CC1"/>
    <w:rsid w:val="00D24486"/>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27CB6"/>
    <w:rsid w:val="00D30279"/>
    <w:rsid w:val="00D3030C"/>
    <w:rsid w:val="00D30579"/>
    <w:rsid w:val="00D3100C"/>
    <w:rsid w:val="00D31955"/>
    <w:rsid w:val="00D31BFA"/>
    <w:rsid w:val="00D32840"/>
    <w:rsid w:val="00D33B3A"/>
    <w:rsid w:val="00D33C86"/>
    <w:rsid w:val="00D33E75"/>
    <w:rsid w:val="00D346E8"/>
    <w:rsid w:val="00D34A39"/>
    <w:rsid w:val="00D35CC4"/>
    <w:rsid w:val="00D361F3"/>
    <w:rsid w:val="00D372BF"/>
    <w:rsid w:val="00D373D7"/>
    <w:rsid w:val="00D37971"/>
    <w:rsid w:val="00D37AEA"/>
    <w:rsid w:val="00D40C96"/>
    <w:rsid w:val="00D41171"/>
    <w:rsid w:val="00D417EF"/>
    <w:rsid w:val="00D419AB"/>
    <w:rsid w:val="00D428C8"/>
    <w:rsid w:val="00D42E00"/>
    <w:rsid w:val="00D4322E"/>
    <w:rsid w:val="00D436BE"/>
    <w:rsid w:val="00D4448D"/>
    <w:rsid w:val="00D4467F"/>
    <w:rsid w:val="00D44BD3"/>
    <w:rsid w:val="00D45062"/>
    <w:rsid w:val="00D45295"/>
    <w:rsid w:val="00D45ACF"/>
    <w:rsid w:val="00D45EB6"/>
    <w:rsid w:val="00D46BCD"/>
    <w:rsid w:val="00D472A7"/>
    <w:rsid w:val="00D476F2"/>
    <w:rsid w:val="00D47728"/>
    <w:rsid w:val="00D502D1"/>
    <w:rsid w:val="00D50945"/>
    <w:rsid w:val="00D50A04"/>
    <w:rsid w:val="00D50CD2"/>
    <w:rsid w:val="00D519DF"/>
    <w:rsid w:val="00D51F8C"/>
    <w:rsid w:val="00D52444"/>
    <w:rsid w:val="00D5262D"/>
    <w:rsid w:val="00D527C7"/>
    <w:rsid w:val="00D52837"/>
    <w:rsid w:val="00D52A89"/>
    <w:rsid w:val="00D53B82"/>
    <w:rsid w:val="00D53C88"/>
    <w:rsid w:val="00D53E24"/>
    <w:rsid w:val="00D542DF"/>
    <w:rsid w:val="00D543C8"/>
    <w:rsid w:val="00D54581"/>
    <w:rsid w:val="00D54717"/>
    <w:rsid w:val="00D548A4"/>
    <w:rsid w:val="00D55920"/>
    <w:rsid w:val="00D55D90"/>
    <w:rsid w:val="00D56B79"/>
    <w:rsid w:val="00D57297"/>
    <w:rsid w:val="00D61556"/>
    <w:rsid w:val="00D6170F"/>
    <w:rsid w:val="00D62225"/>
    <w:rsid w:val="00D6293E"/>
    <w:rsid w:val="00D62B87"/>
    <w:rsid w:val="00D630B1"/>
    <w:rsid w:val="00D631FE"/>
    <w:rsid w:val="00D63A61"/>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3F49"/>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979"/>
    <w:rsid w:val="00D83B75"/>
    <w:rsid w:val="00D83CFF"/>
    <w:rsid w:val="00D842D8"/>
    <w:rsid w:val="00D84945"/>
    <w:rsid w:val="00D849D1"/>
    <w:rsid w:val="00D84CF3"/>
    <w:rsid w:val="00D859C7"/>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32AE"/>
    <w:rsid w:val="00DA3470"/>
    <w:rsid w:val="00DA3A41"/>
    <w:rsid w:val="00DA3DFD"/>
    <w:rsid w:val="00DA5734"/>
    <w:rsid w:val="00DA5757"/>
    <w:rsid w:val="00DA5FD1"/>
    <w:rsid w:val="00DA665E"/>
    <w:rsid w:val="00DA671B"/>
    <w:rsid w:val="00DA67E2"/>
    <w:rsid w:val="00DA6A7E"/>
    <w:rsid w:val="00DA6FA3"/>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1BA5"/>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CD2"/>
    <w:rsid w:val="00DF4F7B"/>
    <w:rsid w:val="00DF5383"/>
    <w:rsid w:val="00DF544E"/>
    <w:rsid w:val="00DF5577"/>
    <w:rsid w:val="00DF5D23"/>
    <w:rsid w:val="00DF609C"/>
    <w:rsid w:val="00DF6B9A"/>
    <w:rsid w:val="00DF7500"/>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6D8"/>
    <w:rsid w:val="00E047AE"/>
    <w:rsid w:val="00E04C93"/>
    <w:rsid w:val="00E059B4"/>
    <w:rsid w:val="00E05D90"/>
    <w:rsid w:val="00E05DFA"/>
    <w:rsid w:val="00E065AC"/>
    <w:rsid w:val="00E0694C"/>
    <w:rsid w:val="00E07746"/>
    <w:rsid w:val="00E0774C"/>
    <w:rsid w:val="00E07F5B"/>
    <w:rsid w:val="00E10202"/>
    <w:rsid w:val="00E1030B"/>
    <w:rsid w:val="00E1054E"/>
    <w:rsid w:val="00E1275F"/>
    <w:rsid w:val="00E12851"/>
    <w:rsid w:val="00E12AC6"/>
    <w:rsid w:val="00E12F10"/>
    <w:rsid w:val="00E13479"/>
    <w:rsid w:val="00E135DC"/>
    <w:rsid w:val="00E13C1A"/>
    <w:rsid w:val="00E13CCE"/>
    <w:rsid w:val="00E1411A"/>
    <w:rsid w:val="00E14C2C"/>
    <w:rsid w:val="00E16B50"/>
    <w:rsid w:val="00E170BD"/>
    <w:rsid w:val="00E17426"/>
    <w:rsid w:val="00E17F1F"/>
    <w:rsid w:val="00E17FCD"/>
    <w:rsid w:val="00E202DA"/>
    <w:rsid w:val="00E205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3B"/>
    <w:rsid w:val="00E25454"/>
    <w:rsid w:val="00E25E6F"/>
    <w:rsid w:val="00E2665E"/>
    <w:rsid w:val="00E26AA3"/>
    <w:rsid w:val="00E26CCF"/>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540B"/>
    <w:rsid w:val="00E360E2"/>
    <w:rsid w:val="00E369DA"/>
    <w:rsid w:val="00E36D49"/>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84E"/>
    <w:rsid w:val="00E50BC9"/>
    <w:rsid w:val="00E50FF1"/>
    <w:rsid w:val="00E5103B"/>
    <w:rsid w:val="00E51A8F"/>
    <w:rsid w:val="00E51F33"/>
    <w:rsid w:val="00E52032"/>
    <w:rsid w:val="00E521F2"/>
    <w:rsid w:val="00E53156"/>
    <w:rsid w:val="00E533C0"/>
    <w:rsid w:val="00E538ED"/>
    <w:rsid w:val="00E5394F"/>
    <w:rsid w:val="00E53FED"/>
    <w:rsid w:val="00E540B7"/>
    <w:rsid w:val="00E5526B"/>
    <w:rsid w:val="00E55A2F"/>
    <w:rsid w:val="00E55ACE"/>
    <w:rsid w:val="00E55C38"/>
    <w:rsid w:val="00E56C27"/>
    <w:rsid w:val="00E56E69"/>
    <w:rsid w:val="00E56F7C"/>
    <w:rsid w:val="00E572B1"/>
    <w:rsid w:val="00E575D3"/>
    <w:rsid w:val="00E57ECE"/>
    <w:rsid w:val="00E60279"/>
    <w:rsid w:val="00E6119B"/>
    <w:rsid w:val="00E613DB"/>
    <w:rsid w:val="00E61650"/>
    <w:rsid w:val="00E622A5"/>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8A8"/>
    <w:rsid w:val="00E73DF9"/>
    <w:rsid w:val="00E7405E"/>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7279"/>
    <w:rsid w:val="00E8739A"/>
    <w:rsid w:val="00E900CE"/>
    <w:rsid w:val="00E90488"/>
    <w:rsid w:val="00E907BE"/>
    <w:rsid w:val="00E90D75"/>
    <w:rsid w:val="00E911B7"/>
    <w:rsid w:val="00E91EAE"/>
    <w:rsid w:val="00E92482"/>
    <w:rsid w:val="00E927CF"/>
    <w:rsid w:val="00E92A2D"/>
    <w:rsid w:val="00E9354C"/>
    <w:rsid w:val="00E9383A"/>
    <w:rsid w:val="00E93C7D"/>
    <w:rsid w:val="00E93D39"/>
    <w:rsid w:val="00E94353"/>
    <w:rsid w:val="00E945AA"/>
    <w:rsid w:val="00E94AF4"/>
    <w:rsid w:val="00E94B31"/>
    <w:rsid w:val="00E94DCA"/>
    <w:rsid w:val="00E955BD"/>
    <w:rsid w:val="00E95A9F"/>
    <w:rsid w:val="00E95B5E"/>
    <w:rsid w:val="00E965EE"/>
    <w:rsid w:val="00E96E4C"/>
    <w:rsid w:val="00E97529"/>
    <w:rsid w:val="00E97F4A"/>
    <w:rsid w:val="00E97FC0"/>
    <w:rsid w:val="00EA002F"/>
    <w:rsid w:val="00EA0459"/>
    <w:rsid w:val="00EA04FB"/>
    <w:rsid w:val="00EA09BF"/>
    <w:rsid w:val="00EA09DD"/>
    <w:rsid w:val="00EA0BE8"/>
    <w:rsid w:val="00EA0C99"/>
    <w:rsid w:val="00EA100E"/>
    <w:rsid w:val="00EA11E6"/>
    <w:rsid w:val="00EA1587"/>
    <w:rsid w:val="00EA1A1D"/>
    <w:rsid w:val="00EA216D"/>
    <w:rsid w:val="00EA27CC"/>
    <w:rsid w:val="00EA2BE7"/>
    <w:rsid w:val="00EA330D"/>
    <w:rsid w:val="00EA37A6"/>
    <w:rsid w:val="00EA37F5"/>
    <w:rsid w:val="00EA3957"/>
    <w:rsid w:val="00EA3C65"/>
    <w:rsid w:val="00EA3D40"/>
    <w:rsid w:val="00EA3EB9"/>
    <w:rsid w:val="00EA3ED8"/>
    <w:rsid w:val="00EA4707"/>
    <w:rsid w:val="00EA4CB8"/>
    <w:rsid w:val="00EA4D23"/>
    <w:rsid w:val="00EA4EBD"/>
    <w:rsid w:val="00EA57FB"/>
    <w:rsid w:val="00EA592C"/>
    <w:rsid w:val="00EA5DC6"/>
    <w:rsid w:val="00EA5EA8"/>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4F31"/>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577"/>
    <w:rsid w:val="00EC6FBF"/>
    <w:rsid w:val="00EC7816"/>
    <w:rsid w:val="00EC795A"/>
    <w:rsid w:val="00EC7CEF"/>
    <w:rsid w:val="00ED03C8"/>
    <w:rsid w:val="00ED0943"/>
    <w:rsid w:val="00ED14F6"/>
    <w:rsid w:val="00ED1B50"/>
    <w:rsid w:val="00ED1D79"/>
    <w:rsid w:val="00ED2ABC"/>
    <w:rsid w:val="00ED2B17"/>
    <w:rsid w:val="00ED34A9"/>
    <w:rsid w:val="00ED34C0"/>
    <w:rsid w:val="00ED39F8"/>
    <w:rsid w:val="00ED3C74"/>
    <w:rsid w:val="00ED3F2B"/>
    <w:rsid w:val="00ED49EF"/>
    <w:rsid w:val="00ED4A35"/>
    <w:rsid w:val="00ED53FB"/>
    <w:rsid w:val="00ED6066"/>
    <w:rsid w:val="00ED682D"/>
    <w:rsid w:val="00ED6B25"/>
    <w:rsid w:val="00EE0832"/>
    <w:rsid w:val="00EE0B0C"/>
    <w:rsid w:val="00EE0F08"/>
    <w:rsid w:val="00EE1752"/>
    <w:rsid w:val="00EE182D"/>
    <w:rsid w:val="00EE19EE"/>
    <w:rsid w:val="00EE1D0D"/>
    <w:rsid w:val="00EE1D49"/>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0FC0"/>
    <w:rsid w:val="00EF1C64"/>
    <w:rsid w:val="00EF1D82"/>
    <w:rsid w:val="00EF2066"/>
    <w:rsid w:val="00EF2628"/>
    <w:rsid w:val="00EF2BCB"/>
    <w:rsid w:val="00EF2F55"/>
    <w:rsid w:val="00EF35DA"/>
    <w:rsid w:val="00EF3696"/>
    <w:rsid w:val="00EF3AF8"/>
    <w:rsid w:val="00EF414D"/>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B5C"/>
    <w:rsid w:val="00F12BFB"/>
    <w:rsid w:val="00F1322F"/>
    <w:rsid w:val="00F13278"/>
    <w:rsid w:val="00F13F3C"/>
    <w:rsid w:val="00F13FF9"/>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EF2"/>
    <w:rsid w:val="00F41F27"/>
    <w:rsid w:val="00F41F62"/>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030"/>
    <w:rsid w:val="00F5054B"/>
    <w:rsid w:val="00F5089A"/>
    <w:rsid w:val="00F51A52"/>
    <w:rsid w:val="00F51BE5"/>
    <w:rsid w:val="00F5267E"/>
    <w:rsid w:val="00F538F2"/>
    <w:rsid w:val="00F5410A"/>
    <w:rsid w:val="00F54938"/>
    <w:rsid w:val="00F54DFD"/>
    <w:rsid w:val="00F550E2"/>
    <w:rsid w:val="00F55BE1"/>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21D9"/>
    <w:rsid w:val="00FC25FC"/>
    <w:rsid w:val="00FC2706"/>
    <w:rsid w:val="00FC275A"/>
    <w:rsid w:val="00FC2858"/>
    <w:rsid w:val="00FC2D4A"/>
    <w:rsid w:val="00FC2EC9"/>
    <w:rsid w:val="00FC31BD"/>
    <w:rsid w:val="00FC33FD"/>
    <w:rsid w:val="00FC3C85"/>
    <w:rsid w:val="00FC41B7"/>
    <w:rsid w:val="00FC4322"/>
    <w:rsid w:val="00FC44C9"/>
    <w:rsid w:val="00FC4921"/>
    <w:rsid w:val="00FC4C02"/>
    <w:rsid w:val="00FC4DC2"/>
    <w:rsid w:val="00FC5128"/>
    <w:rsid w:val="00FC5A9D"/>
    <w:rsid w:val="00FC62AE"/>
    <w:rsid w:val="00FC6468"/>
    <w:rsid w:val="00FC68F8"/>
    <w:rsid w:val="00FC723A"/>
    <w:rsid w:val="00FD00B0"/>
    <w:rsid w:val="00FD0603"/>
    <w:rsid w:val="00FD0CF4"/>
    <w:rsid w:val="00FD1AB7"/>
    <w:rsid w:val="00FD1F0E"/>
    <w:rsid w:val="00FD2207"/>
    <w:rsid w:val="00FD2560"/>
    <w:rsid w:val="00FD2701"/>
    <w:rsid w:val="00FD278C"/>
    <w:rsid w:val="00FD2BDF"/>
    <w:rsid w:val="00FD35E9"/>
    <w:rsid w:val="00FD3EF2"/>
    <w:rsid w:val="00FD5234"/>
    <w:rsid w:val="00FD5A49"/>
    <w:rsid w:val="00FD5B36"/>
    <w:rsid w:val="00FD60E9"/>
    <w:rsid w:val="00FD6620"/>
    <w:rsid w:val="00FD74A7"/>
    <w:rsid w:val="00FD7BC6"/>
    <w:rsid w:val="00FD7D7C"/>
    <w:rsid w:val="00FD7E98"/>
    <w:rsid w:val="00FE024C"/>
    <w:rsid w:val="00FE07E4"/>
    <w:rsid w:val="00FE08C9"/>
    <w:rsid w:val="00FE0EAA"/>
    <w:rsid w:val="00FE156B"/>
    <w:rsid w:val="00FE228B"/>
    <w:rsid w:val="00FE2536"/>
    <w:rsid w:val="00FE2865"/>
    <w:rsid w:val="00FE343F"/>
    <w:rsid w:val="00FE3D56"/>
    <w:rsid w:val="00FE41F1"/>
    <w:rsid w:val="00FE44B0"/>
    <w:rsid w:val="00FE46AF"/>
    <w:rsid w:val="00FE4FFC"/>
    <w:rsid w:val="00FE5983"/>
    <w:rsid w:val="00FE5B66"/>
    <w:rsid w:val="00FE5FF4"/>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541DECE1-47C3-47A0-A9C2-B46F9E7BA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7"/>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7"/>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7"/>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7"/>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7"/>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mailto:vo.sep@minv.sk" TargetMode="Externa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zbierka.sk/sk/predpisy/401-2012-z-z.p-34960.pdf" TargetMode="External"/><Relationship Id="rId29" Type="http://schemas.openxmlformats.org/officeDocument/2006/relationships/hyperlink" Target="http://www.opevs.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inv.sk/?usmernenia-riadiaceho-organu" TargetMode="External"/><Relationship Id="rId32" Type="http://schemas.openxmlformats.org/officeDocument/2006/relationships/footer" Target="footer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yperlink" Target="http://www.partnerskadohoda.gov.sk/data/files/1305_mp-cko-c-18-verzia-4.zip"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employment.gov.sk/filemanager/opatrenie-248_2012zz.pdf"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mailto:vo.sep@minv.sk" TargetMode="External"/><Relationship Id="rId27" Type="http://schemas.openxmlformats.org/officeDocument/2006/relationships/hyperlink" Target="mailto:zakazkycko@vlada.gov.sk" TargetMode="External"/><Relationship Id="rId30" Type="http://schemas.openxmlformats.org/officeDocument/2006/relationships/header" Target="header1.xml"/><Relationship Id="rId35"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2.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EDBF00F-02A5-4063-AA9B-51D38FB5C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169</Pages>
  <Words>88081</Words>
  <Characters>502066</Characters>
  <Application>Microsoft Office Word</Application>
  <DocSecurity>0</DocSecurity>
  <Lines>4183</Lines>
  <Paragraphs>1177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588970</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Miruška Hrabčáková</cp:lastModifiedBy>
  <cp:revision>66</cp:revision>
  <dcterms:created xsi:type="dcterms:W3CDTF">2018-08-31T08:34:00Z</dcterms:created>
  <dcterms:modified xsi:type="dcterms:W3CDTF">2018-12-13T10:24:00Z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